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C701FF3" w14:textId="77777777" w:rsidR="00857962" w:rsidRPr="00460028" w:rsidRDefault="00680633" w:rsidP="00857962">
      <w:pPr>
        <w:pStyle w:val="Title"/>
      </w:pPr>
      <w:r>
        <w:rPr>
          <w:noProof/>
          <w:lang w:val="en-US"/>
        </w:rPr>
        <mc:AlternateContent>
          <mc:Choice Requires="wpg">
            <w:drawing>
              <wp:anchor distT="0" distB="0" distL="114300" distR="114300" simplePos="0" relativeHeight="251660288" behindDoc="0" locked="0" layoutInCell="1" allowOverlap="1" wp14:anchorId="73043F9D" wp14:editId="050964C6">
                <wp:simplePos x="0" y="0"/>
                <wp:positionH relativeFrom="column">
                  <wp:posOffset>0</wp:posOffset>
                </wp:positionH>
                <wp:positionV relativeFrom="paragraph">
                  <wp:posOffset>45720</wp:posOffset>
                </wp:positionV>
                <wp:extent cx="5443220" cy="8790940"/>
                <wp:effectExtent l="2667000" t="0" r="0" b="0"/>
                <wp:wrapNone/>
                <wp:docPr id="20"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43220" cy="8790940"/>
                          <a:chOff x="1800" y="1330"/>
                          <a:chExt cx="8572" cy="13844"/>
                        </a:xfrm>
                      </wpg:grpSpPr>
                      <wps:wsp>
                        <wps:cNvPr id="22" name="Text Box 111"/>
                        <wps:cNvSpPr txBox="1">
                          <a:spLocks noChangeArrowheads="1"/>
                        </wps:cNvSpPr>
                        <wps:spPr bwMode="auto">
                          <a:xfrm>
                            <a:off x="3480" y="2040"/>
                            <a:ext cx="5760" cy="5837"/>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1D69C" w14:textId="77777777" w:rsidR="00095298" w:rsidRPr="00CB5172" w:rsidRDefault="00095298" w:rsidP="00186CA6">
                              <w:pPr>
                                <w:autoSpaceDE w:val="0"/>
                                <w:autoSpaceDN w:val="0"/>
                                <w:adjustRightInd w:val="0"/>
                                <w:jc w:val="center"/>
                                <w:rPr>
                                  <w:rFonts w:cs="Arial"/>
                                  <w:b/>
                                  <w:bCs/>
                                  <w:color w:val="000000"/>
                                  <w:sz w:val="36"/>
                                  <w:szCs w:val="36"/>
                                </w:rPr>
                              </w:pPr>
                              <w:r>
                                <w:rPr>
                                  <w:rFonts w:cs="Arial"/>
                                  <w:b/>
                                  <w:bCs/>
                                  <w:color w:val="000000"/>
                                  <w:sz w:val="36"/>
                                  <w:szCs w:val="36"/>
                                </w:rPr>
                                <w:t xml:space="preserve">IALA Recommendation </w:t>
                              </w:r>
                              <w:r w:rsidRPr="00CB5172">
                                <w:rPr>
                                  <w:rFonts w:cs="Arial"/>
                                  <w:b/>
                                  <w:bCs/>
                                  <w:color w:val="000000"/>
                                  <w:sz w:val="36"/>
                                  <w:szCs w:val="36"/>
                                </w:rPr>
                                <w:t>A-124</w:t>
                              </w:r>
                            </w:p>
                            <w:p w14:paraId="3672EC00" w14:textId="77777777" w:rsidR="00095298" w:rsidRPr="00CB5172" w:rsidRDefault="00095298" w:rsidP="00460028">
                              <w:pPr>
                                <w:autoSpaceDE w:val="0"/>
                                <w:autoSpaceDN w:val="0"/>
                                <w:adjustRightInd w:val="0"/>
                                <w:jc w:val="center"/>
                                <w:rPr>
                                  <w:rFonts w:cs="Arial"/>
                                  <w:b/>
                                  <w:bCs/>
                                  <w:color w:val="000000"/>
                                  <w:sz w:val="36"/>
                                  <w:szCs w:val="36"/>
                                </w:rPr>
                              </w:pPr>
                            </w:p>
                            <w:p w14:paraId="71D480DB" w14:textId="77777777" w:rsidR="00095298" w:rsidRPr="00CB5172" w:rsidRDefault="00095298" w:rsidP="00460028">
                              <w:pPr>
                                <w:autoSpaceDE w:val="0"/>
                                <w:autoSpaceDN w:val="0"/>
                                <w:adjustRightInd w:val="0"/>
                                <w:jc w:val="center"/>
                                <w:rPr>
                                  <w:rFonts w:cs="Arial"/>
                                  <w:b/>
                                  <w:bCs/>
                                  <w:color w:val="000000"/>
                                  <w:sz w:val="36"/>
                                  <w:szCs w:val="36"/>
                                </w:rPr>
                              </w:pPr>
                              <w:r w:rsidRPr="00CB5172">
                                <w:rPr>
                                  <w:rFonts w:cs="Arial"/>
                                  <w:b/>
                                  <w:bCs/>
                                  <w:color w:val="000000"/>
                                  <w:sz w:val="36"/>
                                  <w:szCs w:val="36"/>
                                </w:rPr>
                                <w:t>On</w:t>
                              </w:r>
                            </w:p>
                            <w:p w14:paraId="00604EFE" w14:textId="77777777" w:rsidR="00095298" w:rsidRPr="00CB5172" w:rsidRDefault="00095298" w:rsidP="00460028">
                              <w:pPr>
                                <w:autoSpaceDE w:val="0"/>
                                <w:autoSpaceDN w:val="0"/>
                                <w:adjustRightInd w:val="0"/>
                                <w:jc w:val="center"/>
                                <w:rPr>
                                  <w:rFonts w:cs="Arial"/>
                                  <w:b/>
                                  <w:bCs/>
                                  <w:color w:val="000000"/>
                                  <w:sz w:val="36"/>
                                  <w:szCs w:val="36"/>
                                </w:rPr>
                              </w:pPr>
                            </w:p>
                            <w:p w14:paraId="09C31C73" w14:textId="77777777" w:rsidR="00095298" w:rsidRPr="00CB5172" w:rsidRDefault="00095298" w:rsidP="00460028">
                              <w:pPr>
                                <w:autoSpaceDE w:val="0"/>
                                <w:autoSpaceDN w:val="0"/>
                                <w:adjustRightInd w:val="0"/>
                                <w:jc w:val="center"/>
                                <w:rPr>
                                  <w:rFonts w:cs="Arial"/>
                                  <w:b/>
                                  <w:bCs/>
                                  <w:color w:val="000000"/>
                                  <w:sz w:val="36"/>
                                  <w:szCs w:val="36"/>
                                </w:rPr>
                              </w:pPr>
                              <w:r w:rsidRPr="00CB5172">
                                <w:rPr>
                                  <w:rFonts w:cs="Arial"/>
                                  <w:b/>
                                  <w:bCs/>
                                  <w:color w:val="000000"/>
                                  <w:sz w:val="36"/>
                                  <w:szCs w:val="36"/>
                                </w:rPr>
                                <w:t>The AIS Service</w:t>
                              </w:r>
                            </w:p>
                            <w:p w14:paraId="1D2727C5" w14:textId="77777777" w:rsidR="00095298" w:rsidRPr="0044047B" w:rsidRDefault="00095298" w:rsidP="00460028">
                              <w:pPr>
                                <w:autoSpaceDE w:val="0"/>
                                <w:autoSpaceDN w:val="0"/>
                                <w:adjustRightInd w:val="0"/>
                                <w:jc w:val="center"/>
                                <w:rPr>
                                  <w:rFonts w:cs="Arial"/>
                                  <w:b/>
                                  <w:bCs/>
                                  <w:color w:val="000000"/>
                                  <w:sz w:val="36"/>
                                  <w:szCs w:val="36"/>
                                  <w:highlight w:val="yellow"/>
                                </w:rPr>
                              </w:pPr>
                            </w:p>
                            <w:p w14:paraId="022D7712" w14:textId="77777777" w:rsidR="00095298" w:rsidRPr="009922C8" w:rsidRDefault="00095298" w:rsidP="00460028">
                              <w:pPr>
                                <w:autoSpaceDE w:val="0"/>
                                <w:autoSpaceDN w:val="0"/>
                                <w:adjustRightInd w:val="0"/>
                                <w:jc w:val="center"/>
                                <w:rPr>
                                  <w:rFonts w:cs="Arial"/>
                                  <w:b/>
                                  <w:bCs/>
                                  <w:color w:val="000000"/>
                                  <w:sz w:val="36"/>
                                  <w:szCs w:val="36"/>
                                </w:rPr>
                              </w:pPr>
                              <w:r w:rsidRPr="0090186C">
                                <w:rPr>
                                  <w:rFonts w:cs="Arial"/>
                                  <w:b/>
                                  <w:bCs/>
                                  <w:color w:val="000000"/>
                                  <w:sz w:val="36"/>
                                  <w:szCs w:val="36"/>
                                </w:rPr>
                                <w:t xml:space="preserve">Edition </w:t>
                              </w:r>
                              <w:r w:rsidRPr="009922C8">
                                <w:rPr>
                                  <w:rFonts w:cs="Arial"/>
                                  <w:b/>
                                  <w:bCs/>
                                  <w:color w:val="000000"/>
                                  <w:sz w:val="36"/>
                                  <w:szCs w:val="36"/>
                                </w:rPr>
                                <w:t>2</w:t>
                              </w:r>
                              <w:ins w:id="0" w:author="Zetterberg, Rolf" w:date="2012-07-11T10:00:00Z">
                                <w:r>
                                  <w:rPr>
                                    <w:rFonts w:cs="Arial"/>
                                    <w:b/>
                                    <w:bCs/>
                                    <w:color w:val="000000"/>
                                    <w:sz w:val="36"/>
                                    <w:szCs w:val="36"/>
                                  </w:rPr>
                                  <w:t>.1</w:t>
                                </w:r>
                              </w:ins>
                            </w:p>
                            <w:p w14:paraId="253D8ED9" w14:textId="77777777" w:rsidR="00095298" w:rsidRPr="009922C8" w:rsidRDefault="00095298" w:rsidP="00460028">
                              <w:pPr>
                                <w:autoSpaceDE w:val="0"/>
                                <w:autoSpaceDN w:val="0"/>
                                <w:adjustRightInd w:val="0"/>
                                <w:jc w:val="center"/>
                                <w:rPr>
                                  <w:rFonts w:cs="Arial"/>
                                  <w:b/>
                                  <w:bCs/>
                                  <w:color w:val="000000"/>
                                  <w:sz w:val="36"/>
                                  <w:szCs w:val="36"/>
                                </w:rPr>
                              </w:pPr>
                            </w:p>
                            <w:p w14:paraId="459DD77D" w14:textId="77777777" w:rsidR="00095298" w:rsidRPr="0044047B" w:rsidRDefault="00095298" w:rsidP="00460028">
                              <w:pPr>
                                <w:autoSpaceDE w:val="0"/>
                                <w:autoSpaceDN w:val="0"/>
                                <w:adjustRightInd w:val="0"/>
                                <w:jc w:val="center"/>
                                <w:rPr>
                                  <w:rFonts w:cs="Arial"/>
                                  <w:b/>
                                  <w:bCs/>
                                  <w:color w:val="000000"/>
                                  <w:sz w:val="36"/>
                                  <w:szCs w:val="36"/>
                                  <w:highlight w:val="yellow"/>
                                </w:rPr>
                              </w:pPr>
                              <w:del w:id="1" w:author="Zetterberg, Rolf" w:date="2012-07-11T10:00:00Z">
                                <w:r w:rsidRPr="009922C8" w:rsidDel="00223E3C">
                                  <w:rPr>
                                    <w:rFonts w:cs="Arial"/>
                                    <w:b/>
                                    <w:bCs/>
                                    <w:color w:val="000000"/>
                                    <w:sz w:val="36"/>
                                    <w:szCs w:val="36"/>
                                  </w:rPr>
                                  <w:delText xml:space="preserve">December </w:delText>
                                </w:r>
                              </w:del>
                              <w:ins w:id="2" w:author="Zetterberg, Rolf" w:date="2012-07-11T10:00:00Z">
                                <w:r>
                                  <w:rPr>
                                    <w:rFonts w:cs="Arial"/>
                                    <w:b/>
                                    <w:bCs/>
                                    <w:color w:val="000000"/>
                                    <w:sz w:val="36"/>
                                    <w:szCs w:val="36"/>
                                  </w:rPr>
                                  <w:t xml:space="preserve">xxx </w:t>
                                </w:r>
                              </w:ins>
                              <w:r w:rsidRPr="009922C8">
                                <w:rPr>
                                  <w:rFonts w:cs="Arial"/>
                                  <w:b/>
                                  <w:bCs/>
                                  <w:color w:val="000000"/>
                                  <w:sz w:val="36"/>
                                  <w:szCs w:val="36"/>
                                </w:rPr>
                                <w:t>201</w:t>
                              </w:r>
                              <w:ins w:id="3" w:author="Zetterberg, Rolf" w:date="2012-07-11T10:00:00Z">
                                <w:r>
                                  <w:rPr>
                                    <w:rFonts w:cs="Arial"/>
                                    <w:b/>
                                    <w:bCs/>
                                    <w:color w:val="000000"/>
                                    <w:sz w:val="36"/>
                                    <w:szCs w:val="36"/>
                                  </w:rPr>
                                  <w:t>2</w:t>
                                </w:r>
                              </w:ins>
                              <w:del w:id="4" w:author="Zetterberg, Rolf" w:date="2012-07-11T10:00:00Z">
                                <w:r w:rsidRPr="009922C8" w:rsidDel="00223E3C">
                                  <w:rPr>
                                    <w:rFonts w:cs="Arial"/>
                                    <w:b/>
                                    <w:bCs/>
                                    <w:color w:val="000000"/>
                                    <w:sz w:val="36"/>
                                    <w:szCs w:val="36"/>
                                  </w:rPr>
                                  <w:delText>1</w:delText>
                                </w:r>
                              </w:del>
                            </w:p>
                            <w:p w14:paraId="5360B588" w14:textId="77777777" w:rsidR="00095298" w:rsidRDefault="00095298" w:rsidP="00460028">
                              <w:pPr>
                                <w:autoSpaceDE w:val="0"/>
                                <w:autoSpaceDN w:val="0"/>
                                <w:adjustRightInd w:val="0"/>
                                <w:jc w:val="center"/>
                                <w:rPr>
                                  <w:rFonts w:cs="Arial"/>
                                  <w:b/>
                                  <w:bCs/>
                                  <w:color w:val="000000"/>
                                </w:rPr>
                              </w:pPr>
                              <w:r w:rsidRPr="00CB5172">
                                <w:rPr>
                                  <w:rFonts w:cs="Arial"/>
                                  <w:b/>
                                  <w:bCs/>
                                  <w:color w:val="000000"/>
                                </w:rPr>
                                <w:t>Edition 1.3 / De</w:t>
                              </w:r>
                              <w:r>
                                <w:rPr>
                                  <w:rFonts w:cs="Arial"/>
                                  <w:b/>
                                  <w:bCs/>
                                  <w:color w:val="000000"/>
                                </w:rPr>
                                <w:t>cember 2008</w:t>
                              </w:r>
                            </w:p>
                          </w:txbxContent>
                        </wps:txbx>
                        <wps:bodyPr rot="0" vert="horz" wrap="square" lIns="91440" tIns="45720" rIns="91440" bIns="45720" anchor="t" anchorCtr="0" upright="1">
                          <a:noAutofit/>
                        </wps:bodyPr>
                      </wps:wsp>
                      <pic:pic xmlns:pic="http://schemas.openxmlformats.org/drawingml/2006/picture">
                        <pic:nvPicPr>
                          <pic:cNvPr id="24" name="Picture 112" descr="IALA 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760" y="8520"/>
                            <a:ext cx="1415" cy="1948"/>
                          </a:xfrm>
                          <a:prstGeom prst="rect">
                            <a:avLst/>
                          </a:prstGeom>
                          <a:noFill/>
                          <a:extLst>
                            <a:ext uri="{909E8E84-426E-40dd-AFC4-6F175D3DCCD1}">
                              <a14:hiddenFill xmlns:a14="http://schemas.microsoft.com/office/drawing/2010/main">
                                <a:solidFill>
                                  <a:srgbClr val="FFFFFF"/>
                                </a:solidFill>
                              </a14:hiddenFill>
                            </a:ext>
                          </a:extLst>
                        </pic:spPr>
                      </pic:pic>
                      <wpg:grpSp>
                        <wpg:cNvPr id="25" name="Group 113"/>
                        <wpg:cNvGrpSpPr>
                          <a:grpSpLocks/>
                        </wpg:cNvGrpSpPr>
                        <wpg:grpSpPr bwMode="auto">
                          <a:xfrm>
                            <a:off x="1800" y="1330"/>
                            <a:ext cx="960" cy="13844"/>
                            <a:chOff x="1800" y="1330"/>
                            <a:chExt cx="960" cy="13844"/>
                          </a:xfrm>
                        </wpg:grpSpPr>
                        <wps:wsp>
                          <wps:cNvPr id="26" name="Text Box 114"/>
                          <wps:cNvSpPr txBox="1">
                            <a:spLocks noChangeArrowheads="1"/>
                          </wps:cNvSpPr>
                          <wps:spPr bwMode="auto">
                            <a:xfrm rot="-5400000">
                              <a:off x="-2537" y="9997"/>
                              <a:ext cx="9634"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0E87B" w14:textId="77777777" w:rsidR="00095298" w:rsidRDefault="0009529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123" name="Text Box 115"/>
                          <wps:cNvSpPr txBox="1">
                            <a:spLocks noChangeArrowheads="1"/>
                          </wps:cNvSpPr>
                          <wps:spPr bwMode="auto">
                            <a:xfrm rot="-5400000">
                              <a:off x="-253" y="3450"/>
                              <a:ext cx="49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31A5C" w14:textId="77777777" w:rsidR="00095298" w:rsidRDefault="00095298"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190" name="Line 116"/>
                          <wps:cNvCnPr/>
                          <wps:spPr bwMode="auto">
                            <a:xfrm flipV="1">
                              <a:off x="2760" y="1506"/>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1" name="Line 117"/>
                          <wps:cNvCnPr/>
                          <wps:spPr bwMode="auto">
                            <a:xfrm>
                              <a:off x="1800" y="1560"/>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92" name="Text Box 118"/>
                        <wps:cNvSpPr txBox="1">
                          <a:spLocks noChangeArrowheads="1"/>
                        </wps:cNvSpPr>
                        <wps:spPr bwMode="auto">
                          <a:xfrm>
                            <a:off x="3147" y="12965"/>
                            <a:ext cx="7225" cy="139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C07EF" w14:textId="77777777" w:rsidR="00095298" w:rsidRPr="0044047B" w:rsidRDefault="00095298" w:rsidP="00460028">
                              <w:pPr>
                                <w:autoSpaceDE w:val="0"/>
                                <w:autoSpaceDN w:val="0"/>
                                <w:adjustRightInd w:val="0"/>
                                <w:jc w:val="center"/>
                                <w:rPr>
                                  <w:rFonts w:cs="Arial"/>
                                  <w:color w:val="000000"/>
                                  <w:sz w:val="20"/>
                                  <w:szCs w:val="18"/>
                                </w:rPr>
                              </w:pPr>
                              <w:r>
                                <w:rPr>
                                  <w:rFonts w:cs="Arial"/>
                                  <w:color w:val="000000"/>
                                  <w:sz w:val="20"/>
                                  <w:szCs w:val="18"/>
                                </w:rPr>
                                <w:t>10</w:t>
                              </w:r>
                              <w:r w:rsidRPr="0044047B">
                                <w:rPr>
                                  <w:rFonts w:cs="Arial"/>
                                  <w:color w:val="000000"/>
                                  <w:sz w:val="20"/>
                                  <w:szCs w:val="18"/>
                                </w:rPr>
                                <w:t>, rue</w:t>
                              </w:r>
                              <w:r>
                                <w:rPr>
                                  <w:rFonts w:cs="Arial"/>
                                  <w:color w:val="000000"/>
                                  <w:sz w:val="20"/>
                                  <w:szCs w:val="18"/>
                                </w:rPr>
                                <w:t xml:space="preserve"> des Gaudines</w:t>
                              </w:r>
                            </w:p>
                            <w:p w14:paraId="158921A9" w14:textId="77777777" w:rsidR="00095298" w:rsidRPr="0044047B" w:rsidRDefault="00095298"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14:paraId="48DD0EF6" w14:textId="77777777" w:rsidR="00095298" w:rsidRPr="0044047B" w:rsidRDefault="00095298"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 xml:space="preserve">Fax: +33 1 34 51 82 05 </w:t>
                              </w:r>
                            </w:p>
                            <w:p w14:paraId="6393C08B" w14:textId="77777777" w:rsidR="00095298" w:rsidRPr="0044047B" w:rsidRDefault="00095298"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10" w:history="1">
                                <w:r w:rsidRPr="00126198">
                                  <w:rPr>
                                    <w:rStyle w:val="Hyperli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9" o:spid="_x0000_s1026" style="position:absolute;left:0;text-align:left;margin-left:0;margin-top:3.6pt;width:428.6pt;height:692.2pt;z-index:251660288" coordorigin="1800,1330" coordsize="8572,13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">
                <v:shapetype id="_x0000_t202" coordsize="21600,21600" o:spt="202" path="m,l,21600r21600,l21600,xe">
                  <v:stroke joinstyle="miter"/>
                  <v:path gradientshapeok="t" o:connecttype="rect"/>
                </v:shapetype>
                <v:shape id="Text Box 111" o:spid="_x0000_s1027" type="#_x0000_t202" style="position:absolute;left:3480;top:2040;width:5760;height: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bxMUA&#10;AADbAAAADwAAAGRycy9kb3ducmV2LnhtbESPQWvCQBSE74L/YXlCb7oxBSmpq4hUKe3Bqjm0t9fs&#10;M4nNvg272xj/vVsoeBxm5htmvuxNIzpyvrasYDpJQBAXVtdcKsiPm/ETCB+QNTaWScGVPCwXw8Ec&#10;M20vvKfuEEoRIewzVFCF0GZS+qIig35iW+LonawzGKJ0pdQOLxFuGpkmyUwarDkuVNjSuqLi5/Br&#10;FHycmjzR5y/fbR9fivwtvO/c57dSD6N+9QwiUB/u4f/2q1aQpvD3Jf4A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T9vExQAAANsAAAAPAAAAAAAAAAAAAAAAAJgCAABkcnMv&#10;ZG93bnJldi54bWxQSwUGAAAAAAQABAD1AAAAigMAAAAA&#10;" filled="f" fillcolor="#0c9" stroked="f">
                  <v:textbox>
                    <w:txbxContent>
                      <w:p w:rsidR="00095298" w:rsidRPr="00CB5172" w:rsidRDefault="00095298" w:rsidP="00186CA6">
                        <w:pPr>
                          <w:autoSpaceDE w:val="0"/>
                          <w:autoSpaceDN w:val="0"/>
                          <w:adjustRightInd w:val="0"/>
                          <w:jc w:val="center"/>
                          <w:rPr>
                            <w:rFonts w:cs="Arial"/>
                            <w:b/>
                            <w:bCs/>
                            <w:color w:val="000000"/>
                            <w:sz w:val="36"/>
                            <w:szCs w:val="36"/>
                          </w:rPr>
                        </w:pPr>
                        <w:r>
                          <w:rPr>
                            <w:rFonts w:cs="Arial"/>
                            <w:b/>
                            <w:bCs/>
                            <w:color w:val="000000"/>
                            <w:sz w:val="36"/>
                            <w:szCs w:val="36"/>
                          </w:rPr>
                          <w:t xml:space="preserve">IALA Recommendation </w:t>
                        </w:r>
                        <w:r w:rsidRPr="00CB5172">
                          <w:rPr>
                            <w:rFonts w:cs="Arial"/>
                            <w:b/>
                            <w:bCs/>
                            <w:color w:val="000000"/>
                            <w:sz w:val="36"/>
                            <w:szCs w:val="36"/>
                          </w:rPr>
                          <w:t>A-124</w:t>
                        </w:r>
                      </w:p>
                      <w:p w:rsidR="00095298" w:rsidRPr="00CB5172" w:rsidRDefault="00095298" w:rsidP="00460028">
                        <w:pPr>
                          <w:autoSpaceDE w:val="0"/>
                          <w:autoSpaceDN w:val="0"/>
                          <w:adjustRightInd w:val="0"/>
                          <w:jc w:val="center"/>
                          <w:rPr>
                            <w:rFonts w:cs="Arial"/>
                            <w:b/>
                            <w:bCs/>
                            <w:color w:val="000000"/>
                            <w:sz w:val="36"/>
                            <w:szCs w:val="36"/>
                          </w:rPr>
                        </w:pPr>
                      </w:p>
                      <w:p w:rsidR="00095298" w:rsidRPr="00CB5172" w:rsidRDefault="00095298" w:rsidP="00460028">
                        <w:pPr>
                          <w:autoSpaceDE w:val="0"/>
                          <w:autoSpaceDN w:val="0"/>
                          <w:adjustRightInd w:val="0"/>
                          <w:jc w:val="center"/>
                          <w:rPr>
                            <w:rFonts w:cs="Arial"/>
                            <w:b/>
                            <w:bCs/>
                            <w:color w:val="000000"/>
                            <w:sz w:val="36"/>
                            <w:szCs w:val="36"/>
                          </w:rPr>
                        </w:pPr>
                        <w:r w:rsidRPr="00CB5172">
                          <w:rPr>
                            <w:rFonts w:cs="Arial"/>
                            <w:b/>
                            <w:bCs/>
                            <w:color w:val="000000"/>
                            <w:sz w:val="36"/>
                            <w:szCs w:val="36"/>
                          </w:rPr>
                          <w:t>On</w:t>
                        </w:r>
                      </w:p>
                      <w:p w:rsidR="00095298" w:rsidRPr="00CB5172" w:rsidRDefault="00095298" w:rsidP="00460028">
                        <w:pPr>
                          <w:autoSpaceDE w:val="0"/>
                          <w:autoSpaceDN w:val="0"/>
                          <w:adjustRightInd w:val="0"/>
                          <w:jc w:val="center"/>
                          <w:rPr>
                            <w:rFonts w:cs="Arial"/>
                            <w:b/>
                            <w:bCs/>
                            <w:color w:val="000000"/>
                            <w:sz w:val="36"/>
                            <w:szCs w:val="36"/>
                          </w:rPr>
                        </w:pPr>
                      </w:p>
                      <w:p w:rsidR="00095298" w:rsidRPr="00CB5172" w:rsidRDefault="00095298" w:rsidP="00460028">
                        <w:pPr>
                          <w:autoSpaceDE w:val="0"/>
                          <w:autoSpaceDN w:val="0"/>
                          <w:adjustRightInd w:val="0"/>
                          <w:jc w:val="center"/>
                          <w:rPr>
                            <w:rFonts w:cs="Arial"/>
                            <w:b/>
                            <w:bCs/>
                            <w:color w:val="000000"/>
                            <w:sz w:val="36"/>
                            <w:szCs w:val="36"/>
                          </w:rPr>
                        </w:pPr>
                        <w:r w:rsidRPr="00CB5172">
                          <w:rPr>
                            <w:rFonts w:cs="Arial"/>
                            <w:b/>
                            <w:bCs/>
                            <w:color w:val="000000"/>
                            <w:sz w:val="36"/>
                            <w:szCs w:val="36"/>
                          </w:rPr>
                          <w:t>The AIS Service</w:t>
                        </w:r>
                      </w:p>
                      <w:p w:rsidR="00095298" w:rsidRPr="0044047B" w:rsidRDefault="00095298" w:rsidP="00460028">
                        <w:pPr>
                          <w:autoSpaceDE w:val="0"/>
                          <w:autoSpaceDN w:val="0"/>
                          <w:adjustRightInd w:val="0"/>
                          <w:jc w:val="center"/>
                          <w:rPr>
                            <w:rFonts w:cs="Arial"/>
                            <w:b/>
                            <w:bCs/>
                            <w:color w:val="000000"/>
                            <w:sz w:val="36"/>
                            <w:szCs w:val="36"/>
                            <w:highlight w:val="yellow"/>
                          </w:rPr>
                        </w:pPr>
                      </w:p>
                      <w:p w:rsidR="00095298" w:rsidRPr="009922C8" w:rsidRDefault="00095298" w:rsidP="00460028">
                        <w:pPr>
                          <w:autoSpaceDE w:val="0"/>
                          <w:autoSpaceDN w:val="0"/>
                          <w:adjustRightInd w:val="0"/>
                          <w:jc w:val="center"/>
                          <w:rPr>
                            <w:rFonts w:cs="Arial"/>
                            <w:b/>
                            <w:bCs/>
                            <w:color w:val="000000"/>
                            <w:sz w:val="36"/>
                            <w:szCs w:val="36"/>
                          </w:rPr>
                        </w:pPr>
                        <w:r w:rsidRPr="0090186C">
                          <w:rPr>
                            <w:rFonts w:cs="Arial"/>
                            <w:b/>
                            <w:bCs/>
                            <w:color w:val="000000"/>
                            <w:sz w:val="36"/>
                            <w:szCs w:val="36"/>
                          </w:rPr>
                          <w:t xml:space="preserve">Edition </w:t>
                        </w:r>
                        <w:r w:rsidRPr="009922C8">
                          <w:rPr>
                            <w:rFonts w:cs="Arial"/>
                            <w:b/>
                            <w:bCs/>
                            <w:color w:val="000000"/>
                            <w:sz w:val="36"/>
                            <w:szCs w:val="36"/>
                          </w:rPr>
                          <w:t>2</w:t>
                        </w:r>
                        <w:ins w:id="6" w:author="Zetterberg, Rolf" w:date="2012-07-11T10:00:00Z">
                          <w:r>
                            <w:rPr>
                              <w:rFonts w:cs="Arial"/>
                              <w:b/>
                              <w:bCs/>
                              <w:color w:val="000000"/>
                              <w:sz w:val="36"/>
                              <w:szCs w:val="36"/>
                            </w:rPr>
                            <w:t>.1</w:t>
                          </w:r>
                        </w:ins>
                      </w:p>
                      <w:p w:rsidR="00095298" w:rsidRPr="009922C8" w:rsidRDefault="00095298" w:rsidP="00460028">
                        <w:pPr>
                          <w:autoSpaceDE w:val="0"/>
                          <w:autoSpaceDN w:val="0"/>
                          <w:adjustRightInd w:val="0"/>
                          <w:jc w:val="center"/>
                          <w:rPr>
                            <w:rFonts w:cs="Arial"/>
                            <w:b/>
                            <w:bCs/>
                            <w:color w:val="000000"/>
                            <w:sz w:val="36"/>
                            <w:szCs w:val="36"/>
                          </w:rPr>
                        </w:pPr>
                      </w:p>
                      <w:p w:rsidR="00095298" w:rsidRPr="0044047B" w:rsidRDefault="00095298" w:rsidP="00460028">
                        <w:pPr>
                          <w:autoSpaceDE w:val="0"/>
                          <w:autoSpaceDN w:val="0"/>
                          <w:adjustRightInd w:val="0"/>
                          <w:jc w:val="center"/>
                          <w:rPr>
                            <w:rFonts w:cs="Arial"/>
                            <w:b/>
                            <w:bCs/>
                            <w:color w:val="000000"/>
                            <w:sz w:val="36"/>
                            <w:szCs w:val="36"/>
                            <w:highlight w:val="yellow"/>
                          </w:rPr>
                        </w:pPr>
                        <w:del w:id="7" w:author="Zetterberg, Rolf" w:date="2012-07-11T10:00:00Z">
                          <w:r w:rsidRPr="009922C8" w:rsidDel="00223E3C">
                            <w:rPr>
                              <w:rFonts w:cs="Arial"/>
                              <w:b/>
                              <w:bCs/>
                              <w:color w:val="000000"/>
                              <w:sz w:val="36"/>
                              <w:szCs w:val="36"/>
                            </w:rPr>
                            <w:delText xml:space="preserve">December </w:delText>
                          </w:r>
                        </w:del>
                        <w:ins w:id="8" w:author="Zetterberg, Rolf" w:date="2012-07-11T10:00:00Z">
                          <w:r>
                            <w:rPr>
                              <w:rFonts w:cs="Arial"/>
                              <w:b/>
                              <w:bCs/>
                              <w:color w:val="000000"/>
                              <w:sz w:val="36"/>
                              <w:szCs w:val="36"/>
                            </w:rPr>
                            <w:t xml:space="preserve">xxx </w:t>
                          </w:r>
                        </w:ins>
                        <w:r w:rsidRPr="009922C8">
                          <w:rPr>
                            <w:rFonts w:cs="Arial"/>
                            <w:b/>
                            <w:bCs/>
                            <w:color w:val="000000"/>
                            <w:sz w:val="36"/>
                            <w:szCs w:val="36"/>
                          </w:rPr>
                          <w:t>201</w:t>
                        </w:r>
                        <w:ins w:id="9" w:author="Zetterberg, Rolf" w:date="2012-07-11T10:00:00Z">
                          <w:r>
                            <w:rPr>
                              <w:rFonts w:cs="Arial"/>
                              <w:b/>
                              <w:bCs/>
                              <w:color w:val="000000"/>
                              <w:sz w:val="36"/>
                              <w:szCs w:val="36"/>
                            </w:rPr>
                            <w:t>2</w:t>
                          </w:r>
                        </w:ins>
                        <w:del w:id="10" w:author="Zetterberg, Rolf" w:date="2012-07-11T10:00:00Z">
                          <w:r w:rsidRPr="009922C8" w:rsidDel="00223E3C">
                            <w:rPr>
                              <w:rFonts w:cs="Arial"/>
                              <w:b/>
                              <w:bCs/>
                              <w:color w:val="000000"/>
                              <w:sz w:val="36"/>
                              <w:szCs w:val="36"/>
                            </w:rPr>
                            <w:delText>1</w:delText>
                          </w:r>
                        </w:del>
                      </w:p>
                      <w:p w:rsidR="00095298" w:rsidRDefault="00095298" w:rsidP="00460028">
                        <w:pPr>
                          <w:autoSpaceDE w:val="0"/>
                          <w:autoSpaceDN w:val="0"/>
                          <w:adjustRightInd w:val="0"/>
                          <w:jc w:val="center"/>
                          <w:rPr>
                            <w:rFonts w:cs="Arial"/>
                            <w:b/>
                            <w:bCs/>
                            <w:color w:val="000000"/>
                          </w:rPr>
                        </w:pPr>
                        <w:r w:rsidRPr="00CB5172">
                          <w:rPr>
                            <w:rFonts w:cs="Arial"/>
                            <w:b/>
                            <w:bCs/>
                            <w:color w:val="000000"/>
                          </w:rPr>
                          <w:t>Edition 1.3 / De</w:t>
                        </w:r>
                        <w:r>
                          <w:rPr>
                            <w:rFonts w:cs="Arial"/>
                            <w:b/>
                            <w:bCs/>
                            <w:color w:val="000000"/>
                          </w:rPr>
                          <w:t>cember 2008</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28" type="#_x0000_t75" alt="IALA logo1" style="position:absolute;left:5760;top:8520;width:1415;height:19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9/rZ/CAAAA2wAAAA8AAABkcnMvZG93bnJldi54bWxEj8FqwzAQRO+B/oPYQG+xbGNKcaOEECg4&#10;p6Rue1+stWVqrYylOG6/vgoUehxm5g2z3S92EDNNvnesIEtSEMSN0z13Cj7eXzfPIHxA1jg4JgXf&#10;5GG/e1htsdTuxm8016ETEcK+RAUmhLGU0jeGLPrEjcTRa91kMUQ5dVJPeItwO8g8TZ+kxZ7jgsGR&#10;joaar/pqFZw5K+T54n/yqnc+M5/tUZ9apR7Xy+EFRKAl/If/2pVWkBdw/xJ/gNz9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62fwgAAANsAAAAPAAAAAAAAAAAAAAAAAJ8C&#10;AABkcnMvZG93bnJldi54bWxQSwUGAAAAAAQABAD3AAAAjgMAAAAA&#10;">
                  <v:imagedata r:id="rId12" o:title="IALA logo1"/>
                </v:shape>
                <v:group id="Group 113" o:spid="_x0000_s1029" style="position:absolute;left:1800;top:1330;width:960;height:13844" coordorigin="1800,1330" coordsize="960,138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114" o:spid="_x0000_s1030" type="#_x0000_t202" style="position:absolute;left:-2537;top:9997;width:9634;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VbY8IA&#10;AADbAAAADwAAAGRycy9kb3ducmV2LnhtbESPT2vCQBTE7wW/w/IEb3VTEavRVYIS8FAKVcHrI/tM&#10;QrNvQ3bz79t3BaHHYWZ+w+wOg6lER40rLSv4mEcgiDOrS84V3K7p+xqE88gaK8ukYCQHh/3kbYex&#10;tj3/UHfxuQgQdjEqKLyvYyldVpBBN7c1cfAetjHog2xyqRvsA9xUchFFK2mw5LBQYE3HgrLfS2sU&#10;nKJxWZd4T/T49ZniJmnpaL6Vmk2HZAvC0+D/w6/2WStYrOD5JfwAu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tVtjwgAAANsAAAAPAAAAAAAAAAAAAAAAAJgCAABkcnMvZG93&#10;bnJldi54bWxQSwUGAAAAAAQABAD1AAAAhwMAAAAA&#10;" filled="f" fillcolor="#0c9" stroked="f">
                    <v:textbox style="layout-flow:vertical;mso-layout-flow-alt:bottom-to-top">
                      <w:txbxContent>
                        <w:p w:rsidR="00095298" w:rsidRDefault="0009529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31" type="#_x0000_t202" style="position:absolute;left:-253;top:3450;width:49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jJhMEA&#10;AADcAAAADwAAAGRycy9kb3ducmV2LnhtbERPTYvCMBC9L/gfwgje1lRXdrU2leIieJAFXcHr0Ixt&#10;sZmUJmr7740geJvH+5xk1Zla3Kh1lWUFk3EEgji3uuJCwfF/8zkH4TyyxtoyKejJwSodfCQYa3vn&#10;Pd0OvhAhhF2MCkrvm1hKl5dk0I1tQxy4s20N+gDbQuoW7yHc1HIaRd/SYMWhocSG1iXll8PVKPiN&#10;+llT4SnT/e5ng4vsSmvzp9Ro2GVLEJ46/xa/3Fsd5k+/4PlMuEC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hYyYTBAAAA3AAAAA8AAAAAAAAAAAAAAAAAmAIAAGRycy9kb3du&#10;cmV2LnhtbFBLBQYAAAAABAAEAPUAAACGAwAAAAA=&#10;" filled="f" fillcolor="#0c9" stroked="f">
                    <v:textbox style="layout-flow:vertical;mso-layout-flow-alt:bottom-to-top">
                      <w:txbxContent>
                        <w:p w:rsidR="00095298" w:rsidRDefault="00095298" w:rsidP="00460028">
                          <w:pPr>
                            <w:autoSpaceDE w:val="0"/>
                            <w:autoSpaceDN w:val="0"/>
                            <w:adjustRightInd w:val="0"/>
                            <w:rPr>
                              <w:rFonts w:cs="Arial"/>
                              <w:color w:val="000000"/>
                            </w:rPr>
                          </w:pPr>
                          <w:r>
                            <w:rPr>
                              <w:rFonts w:cs="Arial"/>
                              <w:color w:val="000000"/>
                            </w:rPr>
                            <w:t>International Association of Marine Aids to Navigation and Lighthouse Authorities</w:t>
                          </w:r>
                        </w:p>
                      </w:txbxContent>
                    </v:textbox>
                  </v:shape>
                  <v:line id="Line 116" o:spid="_x0000_s1032" style="position:absolute;flip:y;visibility:visible;mso-wrap-style:squar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cUJscAAADcAAAADwAAAGRycy9kb3ducmV2LnhtbESPQUsDMRCF74L/IYzgRWy2ItJum5ZS&#10;KHjoxSpbvI2b6WbZzWSbxHb9985B8DbDe/PeN8v16Ht1oZjawAamkwIUcR1sy42Bj/fd4wxUysgW&#10;+8Bk4IcSrFe3N0ssbbjyG10OuVESwqlEAy7nodQ61Y48pkkYiEU7hegxyxobbSNeJdz3+qkoXrTH&#10;lqXB4UBbR3V3+PYG9Gz/cI6br+eu6o7HuavqavjcG3N/N24WoDKN+d/8d/1qBX8u+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1xQmxwAAANwAAAAPAAAAAAAA&#10;AAAAAAAAAKECAABkcnMvZG93bnJldi54bWxQSwUGAAAAAAQABAD5AAAAlQMAAAAA&#10;"/>
                  <v:line id="Line 117" o:spid="_x0000_s1033" style="position:absolute;visibility:visible;mso-wrap-style:squar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8wwsQAAADcAAAADwAAAGRycy9kb3ducmV2LnhtbERPTWvCQBC9F/wPyxR6qxsthJq6irQI&#10;6kGqLbTHMTtNUrOzYXdN4r93BcHbPN7nTOe9qUVLzleWFYyGCQji3OqKCwXfX8vnVxA+IGusLZOC&#10;M3mYzwYPU8y07XhH7T4UIoawz1BBGUKTSenzkgz6oW2II/dnncEQoSukdtjFcFPLcZKk0mDFsaHE&#10;ht5Lyo/7k1GwfflM28V6s+p/1ukh/9gdfv87p9TTY794AxGoD3fxzb3Scf5kBN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vzDCxAAAANwAAAAPAAAAAAAAAAAA&#10;AAAAAKECAABkcnMvZG93bnJldi54bWxQSwUGAAAAAAQABAD5AAAAkgMAAAAA&#10;"/>
                </v:group>
                <v:shape id="Text Box 118" o:spid="_x0000_s1034" type="#_x0000_t202" style="position:absolute;left:3147;top:12965;width:7225;height:13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D2sQA&#10;AADcAAAADwAAAGRycy9kb3ducmV2LnhtbERPS2vCQBC+F/oflin0VjdaKG10FREVqQcfzUFvY3ZM&#10;0mZnw+4a4793C4Xe5uN7zmjSmVq05HxlWUG/l4Agzq2uuFCQfS1e3kH4gKyxtkwKbuRhMn58GGGq&#10;7ZV31O5DIWII+xQVlCE0qZQ+L8mg79mGOHJn6wyGCF0htcNrDDe1HCTJmzRYcWwosaFZSfnP/mIU&#10;bM91lujvo2+Xr/M8+wzrjTuclHp+6qZDEIG68C/+c690nP8xgN9n4gVyf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7A9rEAAAA3AAAAA8AAAAAAAAAAAAAAAAAmAIAAGRycy9k&#10;b3ducmV2LnhtbFBLBQYAAAAABAAEAPUAAACJAwAAAAA=&#10;" filled="f" fillcolor="#0c9" stroked="f">
                  <v:textbox>
                    <w:txbxContent>
                      <w:p w:rsidR="00095298" w:rsidRPr="0044047B" w:rsidRDefault="00095298" w:rsidP="00460028">
                        <w:pPr>
                          <w:autoSpaceDE w:val="0"/>
                          <w:autoSpaceDN w:val="0"/>
                          <w:adjustRightInd w:val="0"/>
                          <w:jc w:val="center"/>
                          <w:rPr>
                            <w:rFonts w:cs="Arial"/>
                            <w:color w:val="000000"/>
                            <w:sz w:val="20"/>
                            <w:szCs w:val="18"/>
                          </w:rPr>
                        </w:pPr>
                        <w:r>
                          <w:rPr>
                            <w:rFonts w:cs="Arial"/>
                            <w:color w:val="000000"/>
                            <w:sz w:val="20"/>
                            <w:szCs w:val="18"/>
                          </w:rPr>
                          <w:t>10</w:t>
                        </w:r>
                        <w:r w:rsidRPr="0044047B">
                          <w:rPr>
                            <w:rFonts w:cs="Arial"/>
                            <w:color w:val="000000"/>
                            <w:sz w:val="20"/>
                            <w:szCs w:val="18"/>
                          </w:rPr>
                          <w:t>, rue</w:t>
                        </w:r>
                        <w:r>
                          <w:rPr>
                            <w:rFonts w:cs="Arial"/>
                            <w:color w:val="000000"/>
                            <w:sz w:val="20"/>
                            <w:szCs w:val="18"/>
                          </w:rPr>
                          <w:t xml:space="preserve"> des Gaudines</w:t>
                        </w:r>
                      </w:p>
                      <w:p w:rsidR="00095298" w:rsidRPr="0044047B" w:rsidRDefault="00095298" w:rsidP="00460028">
                        <w:pPr>
                          <w:autoSpaceDE w:val="0"/>
                          <w:autoSpaceDN w:val="0"/>
                          <w:adjustRightInd w:val="0"/>
                          <w:jc w:val="center"/>
                          <w:rPr>
                            <w:rFonts w:cs="Arial"/>
                            <w:color w:val="000000"/>
                            <w:sz w:val="20"/>
                            <w:szCs w:val="18"/>
                          </w:rPr>
                        </w:pPr>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Saint Germain en Laye, France</w:t>
                        </w:r>
                      </w:p>
                      <w:p w:rsidR="00095298" w:rsidRPr="0044047B" w:rsidRDefault="00095298"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 xml:space="preserve">Fax: +33 1 34 51 82 05 </w:t>
                        </w:r>
                      </w:p>
                      <w:p w:rsidR="00095298" w:rsidRPr="0044047B" w:rsidRDefault="00095298" w:rsidP="00070873">
                        <w:pPr>
                          <w:autoSpaceDE w:val="0"/>
                          <w:autoSpaceDN w:val="0"/>
                          <w:adjustRightInd w:val="0"/>
                          <w:jc w:val="center"/>
                          <w:rPr>
                            <w:rFonts w:cs="Arial"/>
                            <w:color w:val="000000"/>
                            <w:sz w:val="18"/>
                            <w:szCs w:val="18"/>
                          </w:rPr>
                        </w:pPr>
                        <w:r>
                          <w:rPr>
                            <w:rFonts w:cs="Arial"/>
                            <w:color w:val="000000"/>
                            <w:sz w:val="20"/>
                            <w:szCs w:val="18"/>
                          </w:rPr>
                          <w:t xml:space="preserve">e-mail:  </w:t>
                        </w:r>
                        <w:hyperlink r:id="rId13" w:history="1">
                          <w:r w:rsidRPr="00126198">
                            <w:rPr>
                              <w:rStyle w:val="Hyperlnk"/>
                              <w:rFonts w:cs="Arial"/>
                              <w:sz w:val="20"/>
                              <w:szCs w:val="18"/>
                            </w:rPr>
                            <w:t>iala-aism@wanadoo.fr</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4" w:history="1">
                          <w:r w:rsidRPr="00126198">
                            <w:rPr>
                              <w:rStyle w:val="Hyperlnk"/>
                              <w:rFonts w:cs="Arial"/>
                              <w:sz w:val="20"/>
                              <w:szCs w:val="18"/>
                            </w:rPr>
                            <w:t>www.iala-aism.org</w:t>
                          </w:r>
                        </w:hyperlink>
                      </w:p>
                    </w:txbxContent>
                  </v:textbox>
                </v:shape>
              </v:group>
            </w:pict>
          </mc:Fallback>
        </mc:AlternateContent>
      </w:r>
      <w:r w:rsidR="00460028" w:rsidRPr="00460028">
        <w:br w:type="page"/>
      </w:r>
      <w:bookmarkStart w:id="5" w:name="_Toc203639292"/>
      <w:r w:rsidR="00857962" w:rsidRPr="00460028">
        <w:lastRenderedPageBreak/>
        <w:t>Document Revisions</w:t>
      </w:r>
      <w:bookmarkEnd w:id="5"/>
    </w:p>
    <w:p w14:paraId="448668D8" w14:textId="77777777" w:rsidR="00857962" w:rsidRPr="00460028" w:rsidRDefault="00857962" w:rsidP="00857962">
      <w:pPr>
        <w:pStyle w:val="BodyText"/>
      </w:pPr>
      <w:r w:rsidRPr="00460028">
        <w:t>Revisions to the IALA Document are to be noted in the table prior to t</w:t>
      </w:r>
      <w:r w:rsidR="00DF6EB4">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7F74AEFC" w14:textId="77777777">
        <w:tc>
          <w:tcPr>
            <w:tcW w:w="1908" w:type="dxa"/>
          </w:tcPr>
          <w:p w14:paraId="73710FD1"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5378AD9A"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57A8BD58"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531881" w:rsidRPr="00460028" w14:paraId="682714C4" w14:textId="77777777">
        <w:trPr>
          <w:trHeight w:val="851"/>
        </w:trPr>
        <w:tc>
          <w:tcPr>
            <w:tcW w:w="1908" w:type="dxa"/>
            <w:vAlign w:val="center"/>
          </w:tcPr>
          <w:p w14:paraId="3A69E778" w14:textId="77777777" w:rsidR="00531881" w:rsidRPr="00531881" w:rsidRDefault="00531881" w:rsidP="00531881">
            <w:pPr>
              <w:autoSpaceDE w:val="0"/>
              <w:autoSpaceDN w:val="0"/>
              <w:adjustRightInd w:val="0"/>
              <w:rPr>
                <w:rFonts w:cs="Arial"/>
                <w:sz w:val="20"/>
                <w:lang w:val="da-DK" w:eastAsia="da-DK"/>
              </w:rPr>
            </w:pPr>
            <w:r>
              <w:rPr>
                <w:rFonts w:cs="Arial"/>
                <w:szCs w:val="22"/>
                <w:lang w:val="da-DK" w:eastAsia="da-DK"/>
              </w:rPr>
              <w:t>December 2004</w:t>
            </w:r>
          </w:p>
        </w:tc>
        <w:tc>
          <w:tcPr>
            <w:tcW w:w="3360" w:type="dxa"/>
            <w:vAlign w:val="center"/>
          </w:tcPr>
          <w:p w14:paraId="0BE1AC0E" w14:textId="77777777" w:rsidR="00531881" w:rsidRPr="00BF5CBF" w:rsidRDefault="00531881" w:rsidP="00531881">
            <w:pPr>
              <w:pStyle w:val="BodyText"/>
              <w:jc w:val="left"/>
            </w:pPr>
          </w:p>
        </w:tc>
        <w:tc>
          <w:tcPr>
            <w:tcW w:w="4161" w:type="dxa"/>
            <w:vAlign w:val="center"/>
          </w:tcPr>
          <w:p w14:paraId="6B92572C" w14:textId="77777777" w:rsidR="00531881" w:rsidRPr="00531881" w:rsidRDefault="00531881" w:rsidP="00531881">
            <w:pPr>
              <w:autoSpaceDE w:val="0"/>
              <w:autoSpaceDN w:val="0"/>
              <w:adjustRightInd w:val="0"/>
              <w:rPr>
                <w:rFonts w:cs="Arial"/>
                <w:sz w:val="20"/>
                <w:lang w:val="da-DK" w:eastAsia="da-DK"/>
              </w:rPr>
            </w:pPr>
            <w:r>
              <w:rPr>
                <w:rFonts w:cs="Arial"/>
                <w:szCs w:val="22"/>
                <w:lang w:val="da-DK" w:eastAsia="da-DK"/>
              </w:rPr>
              <w:t>Initial revision</w:t>
            </w:r>
          </w:p>
        </w:tc>
      </w:tr>
      <w:tr w:rsidR="00531881" w:rsidRPr="00460028" w14:paraId="7DDB54DF" w14:textId="77777777">
        <w:trPr>
          <w:trHeight w:val="851"/>
        </w:trPr>
        <w:tc>
          <w:tcPr>
            <w:tcW w:w="1908" w:type="dxa"/>
            <w:vAlign w:val="center"/>
          </w:tcPr>
          <w:p w14:paraId="3E547EB1" w14:textId="77777777" w:rsidR="00531881" w:rsidRPr="00531881" w:rsidRDefault="00531881" w:rsidP="00531881">
            <w:pPr>
              <w:autoSpaceDE w:val="0"/>
              <w:autoSpaceDN w:val="0"/>
              <w:adjustRightInd w:val="0"/>
              <w:rPr>
                <w:rFonts w:cs="Arial"/>
                <w:szCs w:val="22"/>
                <w:lang w:val="da-DK" w:eastAsia="da-DK"/>
              </w:rPr>
            </w:pPr>
            <w:r>
              <w:rPr>
                <w:rFonts w:cs="Arial"/>
                <w:szCs w:val="22"/>
                <w:lang w:val="da-DK" w:eastAsia="da-DK"/>
              </w:rPr>
              <w:t xml:space="preserve">September 2005 </w:t>
            </w:r>
          </w:p>
        </w:tc>
        <w:tc>
          <w:tcPr>
            <w:tcW w:w="3360" w:type="dxa"/>
            <w:vAlign w:val="center"/>
          </w:tcPr>
          <w:p w14:paraId="4A8D1DD3"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Addition of FATDMA Configuration</w:t>
            </w:r>
          </w:p>
          <w:p w14:paraId="22BDF31B"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of Physical AIS Shore Stations</w:t>
            </w:r>
          </w:p>
          <w:p w14:paraId="6C242946"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Guidance on configuration of FATDMA</w:t>
            </w:r>
          </w:p>
          <w:p w14:paraId="425053CC" w14:textId="77777777" w:rsidR="00531881" w:rsidRPr="00BF5CBF" w:rsidRDefault="00531881" w:rsidP="00531881">
            <w:pPr>
              <w:pStyle w:val="BodyText"/>
              <w:jc w:val="left"/>
            </w:pPr>
            <w:r>
              <w:rPr>
                <w:rFonts w:cs="Arial"/>
                <w:szCs w:val="22"/>
                <w:lang w:val="da-DK" w:eastAsia="da-DK"/>
              </w:rPr>
              <w:t>is now available.</w:t>
            </w:r>
          </w:p>
        </w:tc>
        <w:tc>
          <w:tcPr>
            <w:tcW w:w="4161" w:type="dxa"/>
            <w:vAlign w:val="center"/>
          </w:tcPr>
          <w:p w14:paraId="1EAB8C35"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Full revision of A-124</w:t>
            </w:r>
          </w:p>
          <w:p w14:paraId="362E9197"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to occur after publication of IEC AIS</w:t>
            </w:r>
          </w:p>
          <w:p w14:paraId="33941A82"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non-ship-based testing standard 62320-</w:t>
            </w:r>
          </w:p>
          <w:p w14:paraId="53C9C019" w14:textId="77777777" w:rsidR="00531881" w:rsidRPr="00531881" w:rsidRDefault="00531881" w:rsidP="00531881">
            <w:pPr>
              <w:autoSpaceDE w:val="0"/>
              <w:autoSpaceDN w:val="0"/>
              <w:adjustRightInd w:val="0"/>
              <w:rPr>
                <w:rFonts w:cs="Arial"/>
                <w:sz w:val="20"/>
                <w:lang w:val="da-DK" w:eastAsia="da-DK"/>
              </w:rPr>
            </w:pPr>
            <w:r>
              <w:rPr>
                <w:rFonts w:cs="Arial"/>
                <w:szCs w:val="22"/>
                <w:lang w:val="da-DK" w:eastAsia="da-DK"/>
              </w:rPr>
              <w:t>1.</w:t>
            </w:r>
          </w:p>
        </w:tc>
      </w:tr>
      <w:tr w:rsidR="00531881" w:rsidRPr="00460028" w14:paraId="0D907A8B" w14:textId="77777777">
        <w:trPr>
          <w:trHeight w:val="851"/>
        </w:trPr>
        <w:tc>
          <w:tcPr>
            <w:tcW w:w="1908" w:type="dxa"/>
            <w:vAlign w:val="center"/>
          </w:tcPr>
          <w:p w14:paraId="6253EE63" w14:textId="77777777" w:rsidR="00531881" w:rsidRPr="00BF5CBF" w:rsidRDefault="00531881" w:rsidP="00531881">
            <w:pPr>
              <w:autoSpaceDE w:val="0"/>
              <w:autoSpaceDN w:val="0"/>
              <w:adjustRightInd w:val="0"/>
            </w:pPr>
            <w:r>
              <w:rPr>
                <w:rFonts w:cs="Arial"/>
                <w:szCs w:val="22"/>
                <w:lang w:val="da-DK" w:eastAsia="da-DK"/>
              </w:rPr>
              <w:t xml:space="preserve">January 2007 </w:t>
            </w:r>
          </w:p>
        </w:tc>
        <w:tc>
          <w:tcPr>
            <w:tcW w:w="3360" w:type="dxa"/>
            <w:vAlign w:val="center"/>
          </w:tcPr>
          <w:p w14:paraId="48ED4413" w14:textId="77777777" w:rsidR="00531881" w:rsidRPr="00BF5CBF" w:rsidRDefault="00531881" w:rsidP="00531881">
            <w:pPr>
              <w:pStyle w:val="BodyText"/>
              <w:jc w:val="left"/>
            </w:pPr>
            <w:r>
              <w:rPr>
                <w:rFonts w:cs="Arial"/>
                <w:szCs w:val="22"/>
                <w:lang w:val="da-DK" w:eastAsia="da-DK"/>
              </w:rPr>
              <w:t>Section F Editorial changes in Section F</w:t>
            </w:r>
          </w:p>
        </w:tc>
        <w:tc>
          <w:tcPr>
            <w:tcW w:w="4161" w:type="dxa"/>
            <w:vAlign w:val="center"/>
          </w:tcPr>
          <w:p w14:paraId="51596D42"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(number</w:t>
            </w:r>
          </w:p>
          <w:p w14:paraId="6EC16D71" w14:textId="77777777" w:rsidR="00531881" w:rsidRPr="00531881" w:rsidRDefault="00531881" w:rsidP="00531881">
            <w:pPr>
              <w:autoSpaceDE w:val="0"/>
              <w:autoSpaceDN w:val="0"/>
              <w:adjustRightInd w:val="0"/>
              <w:rPr>
                <w:rFonts w:cs="Arial"/>
                <w:sz w:val="20"/>
                <w:lang w:val="da-DK" w:eastAsia="da-DK"/>
              </w:rPr>
            </w:pPr>
            <w:r>
              <w:rPr>
                <w:rFonts w:cs="Arial"/>
                <w:szCs w:val="22"/>
                <w:lang w:val="da-DK" w:eastAsia="da-DK"/>
              </w:rPr>
              <w:t>of reserved slots)</w:t>
            </w:r>
          </w:p>
        </w:tc>
      </w:tr>
      <w:tr w:rsidR="00531881" w:rsidRPr="00460028" w14:paraId="0B558A8D" w14:textId="77777777">
        <w:trPr>
          <w:trHeight w:val="851"/>
        </w:trPr>
        <w:tc>
          <w:tcPr>
            <w:tcW w:w="1908" w:type="dxa"/>
            <w:vAlign w:val="center"/>
          </w:tcPr>
          <w:p w14:paraId="7AB9EEF3" w14:textId="77777777" w:rsidR="00531881" w:rsidRDefault="00531881" w:rsidP="00531881">
            <w:pPr>
              <w:pStyle w:val="BodyText"/>
              <w:jc w:val="left"/>
              <w:rPr>
                <w:rFonts w:cs="Arial"/>
                <w:szCs w:val="22"/>
                <w:lang w:val="da-DK" w:eastAsia="da-DK"/>
              </w:rPr>
            </w:pPr>
            <w:r>
              <w:rPr>
                <w:rFonts w:cs="Arial"/>
                <w:szCs w:val="22"/>
                <w:lang w:val="da-DK" w:eastAsia="da-DK"/>
              </w:rPr>
              <w:t>December 2008</w:t>
            </w:r>
          </w:p>
          <w:p w14:paraId="4A10D2EB" w14:textId="77777777" w:rsidR="00531881" w:rsidRPr="00BF5CBF" w:rsidRDefault="00531881" w:rsidP="00531881">
            <w:pPr>
              <w:pStyle w:val="BodyText"/>
              <w:jc w:val="left"/>
            </w:pPr>
            <w:r>
              <w:rPr>
                <w:rFonts w:cs="Arial"/>
                <w:szCs w:val="22"/>
                <w:lang w:val="da-DK" w:eastAsia="da-DK"/>
              </w:rPr>
              <w:t>Edition 1.3</w:t>
            </w:r>
          </w:p>
        </w:tc>
        <w:tc>
          <w:tcPr>
            <w:tcW w:w="3360" w:type="dxa"/>
            <w:vAlign w:val="center"/>
          </w:tcPr>
          <w:p w14:paraId="027857EB" w14:textId="77777777" w:rsidR="00531881" w:rsidRPr="00BF5CBF" w:rsidRDefault="00531881" w:rsidP="00531881">
            <w:pPr>
              <w:autoSpaceDE w:val="0"/>
              <w:autoSpaceDN w:val="0"/>
              <w:adjustRightInd w:val="0"/>
            </w:pPr>
            <w:r>
              <w:rPr>
                <w:rFonts w:cs="Arial"/>
                <w:szCs w:val="22"/>
                <w:lang w:val="da-DK" w:eastAsia="da-DK"/>
              </w:rPr>
              <w:t xml:space="preserve">Document </w:t>
            </w:r>
          </w:p>
        </w:tc>
        <w:tc>
          <w:tcPr>
            <w:tcW w:w="4161" w:type="dxa"/>
            <w:vAlign w:val="center"/>
          </w:tcPr>
          <w:p w14:paraId="5DD17DFA"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Removal of portions now covered by</w:t>
            </w:r>
          </w:p>
          <w:p w14:paraId="48DAD516"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 xml:space="preserve">IEC documents. </w:t>
            </w:r>
            <w:r w:rsidR="00E67131">
              <w:rPr>
                <w:rFonts w:cs="Arial"/>
                <w:szCs w:val="22"/>
                <w:lang w:val="da-DK" w:eastAsia="da-DK"/>
              </w:rPr>
              <w:t xml:space="preserve"> </w:t>
            </w:r>
            <w:r>
              <w:rPr>
                <w:rFonts w:cs="Arial"/>
                <w:szCs w:val="22"/>
                <w:lang w:val="da-DK" w:eastAsia="da-DK"/>
              </w:rPr>
              <w:t>Addition of Appendices</w:t>
            </w:r>
          </w:p>
          <w:p w14:paraId="0E2D81BD" w14:textId="77777777" w:rsidR="00531881" w:rsidRDefault="00531881" w:rsidP="00531881">
            <w:pPr>
              <w:autoSpaceDE w:val="0"/>
              <w:autoSpaceDN w:val="0"/>
              <w:adjustRightInd w:val="0"/>
              <w:rPr>
                <w:rFonts w:cs="Arial"/>
                <w:szCs w:val="22"/>
                <w:lang w:val="da-DK" w:eastAsia="da-DK"/>
              </w:rPr>
            </w:pPr>
            <w:r>
              <w:rPr>
                <w:rFonts w:cs="Arial"/>
                <w:szCs w:val="22"/>
                <w:lang w:val="da-DK" w:eastAsia="da-DK"/>
              </w:rPr>
              <w:t>for DGPS correction broadcasts and for</w:t>
            </w:r>
          </w:p>
          <w:p w14:paraId="02D6F3D9" w14:textId="77777777" w:rsidR="00531881" w:rsidRPr="00E67131" w:rsidRDefault="00531881" w:rsidP="00E67131">
            <w:pPr>
              <w:autoSpaceDE w:val="0"/>
              <w:autoSpaceDN w:val="0"/>
              <w:adjustRightInd w:val="0"/>
              <w:rPr>
                <w:rFonts w:cs="Arial"/>
                <w:sz w:val="20"/>
                <w:lang w:val="da-DK" w:eastAsia="da-DK"/>
              </w:rPr>
            </w:pPr>
            <w:r>
              <w:rPr>
                <w:rFonts w:cs="Arial"/>
                <w:szCs w:val="22"/>
                <w:lang w:val="da-DK" w:eastAsia="da-DK"/>
              </w:rPr>
              <w:t>FATDMA planning.</w:t>
            </w:r>
          </w:p>
        </w:tc>
      </w:tr>
      <w:tr w:rsidR="00531881" w:rsidRPr="00460028" w14:paraId="0FB9EDC6" w14:textId="77777777">
        <w:trPr>
          <w:trHeight w:val="851"/>
        </w:trPr>
        <w:tc>
          <w:tcPr>
            <w:tcW w:w="1908" w:type="dxa"/>
            <w:vAlign w:val="center"/>
          </w:tcPr>
          <w:p w14:paraId="6BB0F7F9" w14:textId="77777777" w:rsidR="00531881" w:rsidRDefault="00531881" w:rsidP="00531881">
            <w:pPr>
              <w:pStyle w:val="BodyText"/>
              <w:jc w:val="left"/>
            </w:pPr>
            <w:r>
              <w:t>December 2011</w:t>
            </w:r>
          </w:p>
          <w:p w14:paraId="7F25F77E" w14:textId="77777777" w:rsidR="00531881" w:rsidRPr="00BF5CBF" w:rsidRDefault="00531881" w:rsidP="00531881">
            <w:pPr>
              <w:pStyle w:val="BodyText"/>
              <w:jc w:val="left"/>
            </w:pPr>
            <w:r>
              <w:t>Edition 2.0</w:t>
            </w:r>
          </w:p>
        </w:tc>
        <w:tc>
          <w:tcPr>
            <w:tcW w:w="3360" w:type="dxa"/>
            <w:vAlign w:val="center"/>
          </w:tcPr>
          <w:p w14:paraId="6E948AFE" w14:textId="77777777" w:rsidR="00531881" w:rsidRPr="00BF5CBF" w:rsidRDefault="00531881" w:rsidP="00531881">
            <w:pPr>
              <w:pStyle w:val="BodyText"/>
              <w:jc w:val="left"/>
            </w:pPr>
            <w:r>
              <w:t>Whole document</w:t>
            </w:r>
          </w:p>
        </w:tc>
        <w:tc>
          <w:tcPr>
            <w:tcW w:w="4161" w:type="dxa"/>
            <w:vAlign w:val="center"/>
          </w:tcPr>
          <w:p w14:paraId="53A5139B" w14:textId="77777777" w:rsidR="00E67131" w:rsidRDefault="00531881" w:rsidP="00531881">
            <w:pPr>
              <w:pStyle w:val="BodyText"/>
              <w:jc w:val="left"/>
            </w:pPr>
            <w:r>
              <w:t>Complete revision of the doc</w:t>
            </w:r>
            <w:r w:rsidR="00E67131">
              <w:t>ument, including its structure.</w:t>
            </w:r>
          </w:p>
          <w:p w14:paraId="7EEDF959" w14:textId="77777777" w:rsidR="00531881" w:rsidRDefault="00E67131" w:rsidP="00531881">
            <w:pPr>
              <w:pStyle w:val="BodyText"/>
              <w:jc w:val="left"/>
            </w:pPr>
            <w:r>
              <w:t>Major additions:</w:t>
            </w:r>
          </w:p>
          <w:p w14:paraId="0A83B595" w14:textId="77777777" w:rsidR="00E67131" w:rsidRDefault="00531881" w:rsidP="00E67131">
            <w:pPr>
              <w:pStyle w:val="BodyText"/>
              <w:spacing w:after="0"/>
              <w:jc w:val="left"/>
            </w:pPr>
            <w:r>
              <w:t xml:space="preserve">Appendix 4 </w:t>
            </w:r>
            <w:r w:rsidR="00E67131">
              <w:t>Interaction and Dataflow model</w:t>
            </w:r>
          </w:p>
          <w:p w14:paraId="79D9DE7B" w14:textId="77777777" w:rsidR="00E67131" w:rsidRDefault="00531881" w:rsidP="00E67131">
            <w:pPr>
              <w:pStyle w:val="BodyText"/>
              <w:spacing w:after="0"/>
              <w:jc w:val="left"/>
            </w:pPr>
            <w:r>
              <w:t>Appendix 5</w:t>
            </w:r>
            <w:r w:rsidR="00E67131">
              <w:t xml:space="preserve"> AIS service interfacing model</w:t>
            </w:r>
          </w:p>
          <w:p w14:paraId="36390E38" w14:textId="77777777" w:rsidR="00E67131" w:rsidRDefault="00531881" w:rsidP="00E67131">
            <w:pPr>
              <w:pStyle w:val="BodyText"/>
              <w:spacing w:after="0"/>
              <w:jc w:val="left"/>
            </w:pPr>
            <w:r>
              <w:t>Appendix 17 Channel Manageme</w:t>
            </w:r>
            <w:r w:rsidR="00E67131">
              <w:t>nt</w:t>
            </w:r>
          </w:p>
          <w:p w14:paraId="45E345CC" w14:textId="77777777" w:rsidR="00E67131" w:rsidRDefault="00E67131" w:rsidP="00E67131">
            <w:pPr>
              <w:pStyle w:val="BodyText"/>
              <w:spacing w:after="0"/>
              <w:jc w:val="left"/>
            </w:pPr>
            <w:r>
              <w:t>Appendix 18 VDL Management</w:t>
            </w:r>
          </w:p>
          <w:p w14:paraId="3AF97994" w14:textId="77777777" w:rsidR="00531881" w:rsidRPr="00BF5CBF" w:rsidRDefault="00531881" w:rsidP="00E67131">
            <w:pPr>
              <w:pStyle w:val="BodyText"/>
              <w:spacing w:after="0"/>
              <w:jc w:val="left"/>
            </w:pPr>
            <w:r>
              <w:t>Appendix 19 Satellite AIS</w:t>
            </w:r>
          </w:p>
        </w:tc>
      </w:tr>
      <w:tr w:rsidR="00531881" w:rsidRPr="00460028" w14:paraId="144A330E" w14:textId="77777777">
        <w:trPr>
          <w:trHeight w:val="851"/>
        </w:trPr>
        <w:tc>
          <w:tcPr>
            <w:tcW w:w="1908" w:type="dxa"/>
            <w:vAlign w:val="center"/>
          </w:tcPr>
          <w:p w14:paraId="6AE37196" w14:textId="77777777" w:rsidR="00531881" w:rsidRPr="00460028" w:rsidRDefault="00D67BB3" w:rsidP="00531881">
            <w:pPr>
              <w:pStyle w:val="BodyText"/>
              <w:jc w:val="left"/>
            </w:pPr>
            <w:ins w:id="6" w:author="Zetterberg, Rolf" w:date="2012-07-11T09:32:00Z">
              <w:r>
                <w:t>XXX 2012</w:t>
              </w:r>
            </w:ins>
          </w:p>
        </w:tc>
        <w:tc>
          <w:tcPr>
            <w:tcW w:w="3360" w:type="dxa"/>
            <w:vAlign w:val="center"/>
          </w:tcPr>
          <w:p w14:paraId="32896B39" w14:textId="77777777" w:rsidR="00531881" w:rsidRPr="00460028" w:rsidRDefault="00531881" w:rsidP="00531881">
            <w:pPr>
              <w:pStyle w:val="BodyText"/>
              <w:jc w:val="left"/>
            </w:pPr>
          </w:p>
        </w:tc>
        <w:tc>
          <w:tcPr>
            <w:tcW w:w="4161" w:type="dxa"/>
            <w:vAlign w:val="center"/>
          </w:tcPr>
          <w:p w14:paraId="5CE33A8E" w14:textId="77777777" w:rsidR="00531881" w:rsidRPr="00460028" w:rsidRDefault="0054506F" w:rsidP="00531881">
            <w:pPr>
              <w:pStyle w:val="BodyText"/>
              <w:jc w:val="left"/>
            </w:pPr>
            <w:ins w:id="7" w:author="Zetterberg, Rolf" w:date="2012-07-11T09:35:00Z">
              <w:r>
                <w:t>New</w:t>
              </w:r>
            </w:ins>
            <w:ins w:id="8" w:author="Zetterberg, Rolf" w:date="2012-07-11T09:34:00Z">
              <w:r>
                <w:t xml:space="preserve"> Appendic</w:t>
              </w:r>
              <w:del w:id="9" w:author="Brian Tetreault" w:date="2012-07-11T15:19:00Z">
                <w:r w:rsidDel="0062616E">
                  <w:delText>i</w:delText>
                </w:r>
              </w:del>
              <w:r>
                <w:t>es</w:t>
              </w:r>
            </w:ins>
            <w:ins w:id="10" w:author="Zetterberg, Rolf" w:date="2012-07-11T09:35:00Z">
              <w:r>
                <w:t xml:space="preserve"> and consequential updates of the main document</w:t>
              </w:r>
            </w:ins>
          </w:p>
        </w:tc>
      </w:tr>
    </w:tbl>
    <w:p w14:paraId="7D954EEA" w14:textId="77777777" w:rsidR="009E1230" w:rsidRPr="00DF6EB4" w:rsidRDefault="00857962" w:rsidP="00DF6EB4">
      <w:pPr>
        <w:pStyle w:val="BlockText"/>
      </w:pPr>
      <w:r w:rsidRPr="00460028">
        <w:br w:type="page"/>
      </w:r>
      <w:r w:rsidR="00DF6EB4" w:rsidRPr="00DF6EB4">
        <w:lastRenderedPageBreak/>
        <w:t xml:space="preserve">IALA </w:t>
      </w:r>
      <w:r w:rsidR="009E1230" w:rsidRPr="00DF6EB4">
        <w:t>Recommendation on</w:t>
      </w:r>
      <w:r w:rsidR="00DF6EB4" w:rsidRPr="00DF6EB4">
        <w:t xml:space="preserve"> </w:t>
      </w:r>
      <w:r w:rsidR="00106A82">
        <w:t>the AIS Service</w:t>
      </w:r>
    </w:p>
    <w:p w14:paraId="64015500" w14:textId="77777777" w:rsidR="009E1230" w:rsidRPr="00460028" w:rsidRDefault="009E1230" w:rsidP="003C44EB">
      <w:pPr>
        <w:pStyle w:val="BlockText"/>
      </w:pPr>
      <w:r w:rsidRPr="00460028">
        <w:t>(Recommendation</w:t>
      </w:r>
      <w:r w:rsidR="00921872">
        <w:t xml:space="preserve"> </w:t>
      </w:r>
      <w:r w:rsidR="00106A82">
        <w:t>A-124</w:t>
      </w:r>
      <w:r w:rsidRPr="00460028">
        <w:t>)</w:t>
      </w:r>
    </w:p>
    <w:p w14:paraId="2226D3B8" w14:textId="77777777" w:rsidR="009E1230" w:rsidRPr="00460028" w:rsidRDefault="009E1230"/>
    <w:p w14:paraId="4694F0D7" w14:textId="77777777" w:rsidR="009E1230" w:rsidRPr="00460028" w:rsidRDefault="009E1230" w:rsidP="007E43BC">
      <w:pPr>
        <w:pStyle w:val="THECOUNCIL"/>
        <w:rPr>
          <w:sz w:val="22"/>
        </w:rPr>
      </w:pPr>
      <w:r w:rsidRPr="00460028">
        <w:t>THE COUNCIL:</w:t>
      </w:r>
    </w:p>
    <w:p w14:paraId="5AE84E62" w14:textId="77777777" w:rsidR="009E1230" w:rsidRPr="00460028" w:rsidRDefault="009E1230">
      <w:pPr>
        <w:pStyle w:val="BodyText"/>
        <w:spacing w:before="240"/>
        <w:ind w:left="425"/>
        <w:rPr>
          <w:rFonts w:cs="Arial"/>
        </w:rPr>
      </w:pPr>
      <w:r w:rsidRPr="00460028">
        <w:rPr>
          <w:rFonts w:cs="Arial"/>
          <w:b/>
        </w:rPr>
        <w:t>RECALLING</w:t>
      </w:r>
      <w:r w:rsidRPr="00460028">
        <w:rPr>
          <w:rFonts w:cs="Arial"/>
        </w:rPr>
        <w:t xml:space="preserve"> the function of IALA with respect to Safety of Navigation, the efficiency of maritime transport and the protection of the environment;</w:t>
      </w:r>
    </w:p>
    <w:p w14:paraId="1D13DD1F" w14:textId="77777777" w:rsidR="009E1230" w:rsidRPr="00460028" w:rsidRDefault="009E1230" w:rsidP="007E43BC">
      <w:pPr>
        <w:pStyle w:val="Recallings"/>
      </w:pPr>
      <w:r w:rsidRPr="00460028">
        <w:rPr>
          <w:b/>
        </w:rPr>
        <w:t xml:space="preserve">RECOGNISING </w:t>
      </w:r>
      <w:bookmarkStart w:id="11" w:name="_Toc479557559"/>
      <w:r w:rsidRPr="00460028">
        <w:t xml:space="preserve">that </w:t>
      </w:r>
      <w:r w:rsidR="00CB5172" w:rsidRPr="00BF5CBF">
        <w:t>that IMO has concluded that AIS will improve the safety of navigation and th</w:t>
      </w:r>
      <w:r w:rsidR="00CB5172">
        <w:t>e protection of the environment</w:t>
      </w:r>
      <w:r w:rsidR="00921872">
        <w:t>;</w:t>
      </w:r>
    </w:p>
    <w:p w14:paraId="1E16A7BC" w14:textId="77777777" w:rsidR="00CB5172" w:rsidRDefault="009E1230" w:rsidP="00CB5172">
      <w:pPr>
        <w:pStyle w:val="Recallings"/>
      </w:pPr>
      <w:r w:rsidRPr="007E43BC">
        <w:rPr>
          <w:b/>
        </w:rPr>
        <w:t>RECOGNISING FURTHER</w:t>
      </w:r>
      <w:r w:rsidRPr="00460028">
        <w:t xml:space="preserve"> that </w:t>
      </w:r>
      <w:bookmarkEnd w:id="11"/>
      <w:r w:rsidR="00CB5172">
        <w:t>the Association has re</w:t>
      </w:r>
      <w:r w:rsidR="00D9628C">
        <w:t>commended that National Members:</w:t>
      </w:r>
    </w:p>
    <w:p w14:paraId="662D96FC" w14:textId="77777777" w:rsidR="00CB5172" w:rsidRDefault="00CB5172" w:rsidP="00CB5172">
      <w:pPr>
        <w:pStyle w:val="Bullet1"/>
      </w:pPr>
      <w:r>
        <w:t>providing aids to navigation services, including VTS, consider the introduction of AIS facilities in their shore infrastructure (IALA Recommendation A-123);</w:t>
      </w:r>
    </w:p>
    <w:p w14:paraId="7E062A85" w14:textId="77777777" w:rsidR="009E1230" w:rsidRPr="00460028" w:rsidRDefault="00CB5172" w:rsidP="00CB5172">
      <w:pPr>
        <w:pStyle w:val="Bullet1"/>
      </w:pPr>
      <w:r>
        <w:t>using AIS in marine aids to navigation consider IALA Recommendation A-126</w:t>
      </w:r>
      <w:r w:rsidR="00921872">
        <w:t>:</w:t>
      </w:r>
    </w:p>
    <w:p w14:paraId="4D9A1C83" w14:textId="77777777" w:rsidR="009E1230" w:rsidRPr="00460028" w:rsidRDefault="009E1230" w:rsidP="007E43BC">
      <w:pPr>
        <w:pStyle w:val="Recallings"/>
      </w:pPr>
      <w:r w:rsidRPr="007E43BC">
        <w:rPr>
          <w:b/>
        </w:rPr>
        <w:t xml:space="preserve">NOTING </w:t>
      </w:r>
      <w:r w:rsidR="00CB5172" w:rsidRPr="00BF5CBF">
        <w:t>that National Members intending to introduce AIS facilities in their shore infrastructure need information on the operational</w:t>
      </w:r>
      <w:r w:rsidR="00CB5172">
        <w:t xml:space="preserve">, </w:t>
      </w:r>
      <w:r w:rsidR="00CB5172" w:rsidRPr="00BF5CBF">
        <w:t xml:space="preserve">technical </w:t>
      </w:r>
      <w:r w:rsidR="00CB5172">
        <w:t xml:space="preserve">and life cycle management </w:t>
      </w:r>
      <w:r w:rsidR="00CB5172" w:rsidRPr="00BF5CBF">
        <w:t>aspects of such facilities</w:t>
      </w:r>
      <w:r w:rsidR="00921872">
        <w:t>;</w:t>
      </w:r>
    </w:p>
    <w:p w14:paraId="2C44B285" w14:textId="77777777" w:rsidR="009E1230" w:rsidRPr="00460028" w:rsidRDefault="009E1230" w:rsidP="007E43BC">
      <w:pPr>
        <w:pStyle w:val="Recallings"/>
      </w:pPr>
      <w:r w:rsidRPr="007E43BC">
        <w:rPr>
          <w:b/>
        </w:rPr>
        <w:t>NOTING ALSO</w:t>
      </w:r>
      <w:r w:rsidRPr="00460028">
        <w:t xml:space="preserve"> that</w:t>
      </w:r>
      <w:r w:rsidR="00921872">
        <w:t xml:space="preserve"> </w:t>
      </w:r>
      <w:r w:rsidR="00CB5172" w:rsidRPr="00BF5CBF">
        <w:t>IALA has contributed substantially to the development of AIS through collaboration with IMO, ITU and IEC</w:t>
      </w:r>
      <w:r w:rsidR="00CB5172">
        <w:t>;</w:t>
      </w:r>
    </w:p>
    <w:p w14:paraId="6281657E" w14:textId="77777777" w:rsidR="009E1230" w:rsidRDefault="009E1230" w:rsidP="007E43BC">
      <w:pPr>
        <w:pStyle w:val="Recallings"/>
      </w:pPr>
      <w:r w:rsidRPr="007E43BC">
        <w:rPr>
          <w:b/>
        </w:rPr>
        <w:t>CONSIDERING</w:t>
      </w:r>
      <w:r w:rsidRPr="00CB5172">
        <w:t xml:space="preserve"> that </w:t>
      </w:r>
      <w:r w:rsidR="00CB5172" w:rsidRPr="00BF5CBF">
        <w:t>there is an urgent need for shore based AIS infrastructure to facilitate the interchange of data with shipping</w:t>
      </w:r>
      <w:r w:rsidR="00CB5172">
        <w:t>;</w:t>
      </w:r>
    </w:p>
    <w:p w14:paraId="191F7010" w14:textId="77777777" w:rsidR="00106A82" w:rsidRDefault="00CB5172" w:rsidP="007E43BC">
      <w:pPr>
        <w:pStyle w:val="Recallings"/>
      </w:pPr>
      <w:r w:rsidRPr="007E43BC">
        <w:rPr>
          <w:b/>
        </w:rPr>
        <w:t>CONSIDERING</w:t>
      </w:r>
      <w:r>
        <w:rPr>
          <w:b/>
        </w:rPr>
        <w:t xml:space="preserve"> ALSO</w:t>
      </w:r>
      <w:r w:rsidRPr="00CB5172">
        <w:t xml:space="preserve"> that</w:t>
      </w:r>
      <w:r>
        <w:t>:</w:t>
      </w:r>
    </w:p>
    <w:p w14:paraId="661ACEC2" w14:textId="77777777" w:rsidR="00106A82" w:rsidRDefault="00106A82" w:rsidP="00106A82">
      <w:pPr>
        <w:pStyle w:val="Bullet1"/>
      </w:pPr>
      <w:r>
        <w:t>IMO recently has defined the e-Navigation concept;</w:t>
      </w:r>
    </w:p>
    <w:p w14:paraId="2D7AC41E" w14:textId="77777777" w:rsidR="00CB5172" w:rsidRPr="00106A82" w:rsidRDefault="00106A82" w:rsidP="00106A82">
      <w:pPr>
        <w:pStyle w:val="Bullet1"/>
        <w:rPr>
          <w:b/>
        </w:rPr>
      </w:pPr>
      <w:r>
        <w:t>the shore based AIS infrastructure of National Members have an important role in that concept.</w:t>
      </w:r>
    </w:p>
    <w:p w14:paraId="59C26BFE" w14:textId="77777777" w:rsidR="00106A82" w:rsidRDefault="00106A82" w:rsidP="007E43BC">
      <w:pPr>
        <w:pStyle w:val="Recallings"/>
      </w:pPr>
      <w:r w:rsidRPr="007E43BC">
        <w:rPr>
          <w:b/>
        </w:rPr>
        <w:t>CONSIDERING</w:t>
      </w:r>
      <w:r>
        <w:rPr>
          <w:b/>
        </w:rPr>
        <w:t xml:space="preserve"> FURTHER</w:t>
      </w:r>
      <w:r w:rsidRPr="00CB5172">
        <w:t xml:space="preserve"> that</w:t>
      </w:r>
      <w:r>
        <w:t xml:space="preserve"> </w:t>
      </w:r>
      <w:r w:rsidRPr="00222AFB">
        <w:t>the Association has recommended that National Members consider</w:t>
      </w:r>
      <w:r>
        <w:t xml:space="preserve"> the:</w:t>
      </w:r>
    </w:p>
    <w:p w14:paraId="12B5D8DA" w14:textId="77777777" w:rsidR="00106A82" w:rsidRDefault="00106A82" w:rsidP="00106A82">
      <w:pPr>
        <w:pStyle w:val="Bullet1"/>
      </w:pPr>
      <w:r>
        <w:t>e-Navigation architecture – the shore perspective;</w:t>
      </w:r>
    </w:p>
    <w:p w14:paraId="654CD40C" w14:textId="77777777" w:rsidR="00106A82" w:rsidRDefault="00106A82" w:rsidP="00106A82">
      <w:pPr>
        <w:pStyle w:val="Bullet1"/>
      </w:pPr>
      <w:r>
        <w:t>IALA Common Shore-based System Architecture (CSSA);</w:t>
      </w:r>
    </w:p>
    <w:p w14:paraId="4F6FBAAF" w14:textId="77777777" w:rsidR="00106A82" w:rsidRDefault="00106A82" w:rsidP="00106A82">
      <w:pPr>
        <w:pStyle w:val="Bullet1"/>
      </w:pPr>
      <w:r>
        <w:t>shore based AIS infrastructure of National Members should be under-stood as an AIS Service within the framework of the CSSA;</w:t>
      </w:r>
    </w:p>
    <w:p w14:paraId="0C599BC0" w14:textId="77777777" w:rsidR="00106A82" w:rsidRDefault="00106A82" w:rsidP="00106A82">
      <w:pPr>
        <w:pStyle w:val="Bullet1"/>
      </w:pPr>
      <w:r>
        <w:t>generic engineering service model template;</w:t>
      </w:r>
    </w:p>
    <w:p w14:paraId="64B8D5DC" w14:textId="77777777" w:rsidR="00106A82" w:rsidRPr="003B648F" w:rsidRDefault="004411D9" w:rsidP="00106A82">
      <w:pPr>
        <w:pStyle w:val="Bullet1"/>
        <w:rPr>
          <w:lang w:val="sv-SE"/>
          <w:rPrChange w:id="12" w:author="Zetterberg, Rolf" w:date="2012-07-10T13:12:00Z">
            <w:rPr/>
          </w:rPrChange>
        </w:rPr>
      </w:pPr>
      <w:r w:rsidRPr="004411D9">
        <w:rPr>
          <w:lang w:val="sv-SE"/>
          <w:rPrChange w:id="13" w:author="Zetterberg, Rolf" w:date="2012-07-10T13:12:00Z">
            <w:rPr>
              <w:rFonts w:eastAsia="Times New Roman"/>
              <w:szCs w:val="24"/>
              <w:lang w:eastAsia="en-US"/>
            </w:rPr>
          </w:rPrChange>
        </w:rPr>
        <w:t>IALA Universal Maritime Data Model (IALA UMDM);</w:t>
      </w:r>
    </w:p>
    <w:p w14:paraId="21F15335" w14:textId="77777777" w:rsidR="00106A82" w:rsidRPr="003B648F" w:rsidRDefault="004411D9" w:rsidP="00106A82">
      <w:pPr>
        <w:pStyle w:val="Bullet1"/>
        <w:rPr>
          <w:lang w:val="sv-SE"/>
          <w:rPrChange w:id="14" w:author="Zetterberg, Rolf" w:date="2012-07-10T13:12:00Z">
            <w:rPr/>
          </w:rPrChange>
        </w:rPr>
      </w:pPr>
      <w:r w:rsidRPr="004411D9">
        <w:rPr>
          <w:lang w:val="sv-SE"/>
          <w:rPrChange w:id="15" w:author="Zetterberg, Rolf" w:date="2012-07-10T13:12:00Z">
            <w:rPr>
              <w:rFonts w:eastAsia="Times New Roman"/>
              <w:szCs w:val="24"/>
              <w:lang w:eastAsia="en-US"/>
            </w:rPr>
          </w:rPrChange>
        </w:rPr>
        <w:t>IALA Maritime Data Exchange Format (IALA MDEF).</w:t>
      </w:r>
    </w:p>
    <w:p w14:paraId="4211DC84" w14:textId="77777777" w:rsidR="009E1230" w:rsidRPr="00460028" w:rsidRDefault="009E1230" w:rsidP="007E43BC">
      <w:pPr>
        <w:pStyle w:val="Recallings"/>
      </w:pPr>
      <w:r w:rsidRPr="00460028">
        <w:rPr>
          <w:b/>
        </w:rPr>
        <w:t>ADOPTS</w:t>
      </w:r>
      <w:r w:rsidRPr="00460028">
        <w:t xml:space="preserve"> </w:t>
      </w:r>
      <w:r w:rsidR="00106A82" w:rsidRPr="00C66540">
        <w:t>the Recommendation on</w:t>
      </w:r>
      <w:r w:rsidR="00106A82" w:rsidRPr="00460028">
        <w:t xml:space="preserve"> </w:t>
      </w:r>
      <w:r w:rsidR="00106A82">
        <w:t>the AIS Service in the A</w:t>
      </w:r>
      <w:r w:rsidRPr="00460028">
        <w:t>nnex of this recommendation; and,</w:t>
      </w:r>
    </w:p>
    <w:p w14:paraId="424579A3" w14:textId="77777777" w:rsidR="00106A82" w:rsidRDefault="009E1230" w:rsidP="00106A82">
      <w:pPr>
        <w:pStyle w:val="Recallings"/>
      </w:pPr>
      <w:r w:rsidRPr="00460028">
        <w:rPr>
          <w:b/>
        </w:rPr>
        <w:t>RECOMMENDS</w:t>
      </w:r>
      <w:r w:rsidRPr="00460028">
        <w:t xml:space="preserve"> that National Members and other appropriate Authorities</w:t>
      </w:r>
      <w:r w:rsidR="00D9628C">
        <w:t>,</w:t>
      </w:r>
      <w:r w:rsidR="00106A82" w:rsidRPr="00106A82">
        <w:t xml:space="preserve"> </w:t>
      </w:r>
      <w:r w:rsidR="00106A82" w:rsidRPr="00BF5CBF">
        <w:t xml:space="preserve">introducing </w:t>
      </w:r>
      <w:r w:rsidR="00106A82">
        <w:t xml:space="preserve">an </w:t>
      </w:r>
      <w:r w:rsidR="00106A82" w:rsidRPr="00BF5CBF">
        <w:t>AIS Service into their shore infras</w:t>
      </w:r>
      <w:r w:rsidR="00106A82">
        <w:t>tructure</w:t>
      </w:r>
      <w:r w:rsidR="00D9628C">
        <w:t>,</w:t>
      </w:r>
      <w:r w:rsidR="00106A82">
        <w:t xml:space="preserve"> take into account the A</w:t>
      </w:r>
      <w:r w:rsidR="00D9628C">
        <w:t>nnex to this R</w:t>
      </w:r>
      <w:r w:rsidR="00106A82" w:rsidRPr="00BF5CBF">
        <w:t>ecommendation</w:t>
      </w:r>
      <w:r w:rsidR="00106A82">
        <w:t>.</w:t>
      </w:r>
    </w:p>
    <w:p w14:paraId="7E583934" w14:textId="77777777" w:rsidR="00460028" w:rsidRDefault="009E1230" w:rsidP="00D9628C">
      <w:pPr>
        <w:pStyle w:val="Title"/>
      </w:pPr>
      <w:r w:rsidRPr="00460028">
        <w:br w:type="page"/>
      </w:r>
      <w:bookmarkStart w:id="16" w:name="_Toc203639293"/>
      <w:r w:rsidR="00460028">
        <w:lastRenderedPageBreak/>
        <w:t>Table of Contents</w:t>
      </w:r>
      <w:bookmarkEnd w:id="16"/>
    </w:p>
    <w:p w14:paraId="19977BAD" w14:textId="77777777" w:rsidR="0062616E" w:rsidRDefault="004411D9">
      <w:pPr>
        <w:pStyle w:val="TOC1"/>
        <w:numPr>
          <w:ins w:id="17" w:author="Brian Tetreault" w:date="2012-07-11T15:19:00Z"/>
        </w:numPr>
        <w:rPr>
          <w:ins w:id="18" w:author="Brian Tetreault" w:date="2012-07-11T15:19:00Z"/>
          <w:rFonts w:asciiTheme="minorHAnsi" w:eastAsiaTheme="minorEastAsia" w:hAnsiTheme="minorHAnsi" w:cstheme="minorBidi"/>
          <w:b w:val="0"/>
          <w:bCs w:val="0"/>
          <w:caps w:val="0"/>
          <w:noProof/>
          <w:sz w:val="24"/>
          <w:lang w:val="en-US"/>
        </w:rPr>
      </w:pPr>
      <w:r>
        <w:rPr>
          <w:bCs w:val="0"/>
          <w:caps w:val="0"/>
        </w:rPr>
        <w:fldChar w:fldCharType="begin"/>
      </w:r>
      <w:r w:rsidR="00E22226">
        <w:rPr>
          <w:bCs w:val="0"/>
          <w:caps w:val="0"/>
        </w:rPr>
        <w:instrText xml:space="preserve"> TOC \o "2-3" \h \z \t "Heading 1,1,Title,1,Appendix,5" </w:instrText>
      </w:r>
      <w:r>
        <w:rPr>
          <w:bCs w:val="0"/>
          <w:caps w:val="0"/>
        </w:rPr>
        <w:fldChar w:fldCharType="separate"/>
      </w:r>
      <w:ins w:id="19" w:author="Brian Tetreault" w:date="2012-07-11T15:19:00Z">
        <w:r w:rsidR="0062616E">
          <w:rPr>
            <w:noProof/>
          </w:rPr>
          <w:t>Document Revisions</w:t>
        </w:r>
        <w:r w:rsidR="0062616E">
          <w:rPr>
            <w:noProof/>
          </w:rPr>
          <w:tab/>
        </w:r>
        <w:r>
          <w:rPr>
            <w:noProof/>
          </w:rPr>
          <w:fldChar w:fldCharType="begin"/>
        </w:r>
        <w:r w:rsidR="0062616E">
          <w:rPr>
            <w:noProof/>
          </w:rPr>
          <w:instrText xml:space="preserve"> PAGEREF _Toc203639292 \h </w:instrText>
        </w:r>
      </w:ins>
      <w:r>
        <w:rPr>
          <w:noProof/>
        </w:rPr>
      </w:r>
      <w:r>
        <w:rPr>
          <w:noProof/>
        </w:rPr>
        <w:fldChar w:fldCharType="separate"/>
      </w:r>
      <w:ins w:id="20" w:author="Brian Tetreault" w:date="2012-07-11T15:19:00Z">
        <w:r w:rsidR="0062616E">
          <w:rPr>
            <w:noProof/>
          </w:rPr>
          <w:t>2</w:t>
        </w:r>
        <w:r>
          <w:rPr>
            <w:noProof/>
          </w:rPr>
          <w:fldChar w:fldCharType="end"/>
        </w:r>
      </w:ins>
    </w:p>
    <w:p w14:paraId="63705205" w14:textId="77777777" w:rsidR="0062616E" w:rsidRDefault="0062616E">
      <w:pPr>
        <w:pStyle w:val="TOC1"/>
        <w:numPr>
          <w:ins w:id="21" w:author="Brian Tetreault" w:date="2012-07-11T15:19:00Z"/>
        </w:numPr>
        <w:rPr>
          <w:ins w:id="22" w:author="Brian Tetreault" w:date="2012-07-11T15:19:00Z"/>
          <w:rFonts w:asciiTheme="minorHAnsi" w:eastAsiaTheme="minorEastAsia" w:hAnsiTheme="minorHAnsi" w:cstheme="minorBidi"/>
          <w:b w:val="0"/>
          <w:bCs w:val="0"/>
          <w:caps w:val="0"/>
          <w:noProof/>
          <w:sz w:val="24"/>
          <w:lang w:val="en-US"/>
        </w:rPr>
      </w:pPr>
      <w:ins w:id="23" w:author="Brian Tetreault" w:date="2012-07-11T15:19:00Z">
        <w:r>
          <w:rPr>
            <w:noProof/>
          </w:rPr>
          <w:t>Table of Contents</w:t>
        </w:r>
        <w:r>
          <w:rPr>
            <w:noProof/>
          </w:rPr>
          <w:tab/>
        </w:r>
        <w:r w:rsidR="004411D9">
          <w:rPr>
            <w:noProof/>
          </w:rPr>
          <w:fldChar w:fldCharType="begin"/>
        </w:r>
        <w:r>
          <w:rPr>
            <w:noProof/>
          </w:rPr>
          <w:instrText xml:space="preserve"> PAGEREF _Toc203639293 \h </w:instrText>
        </w:r>
      </w:ins>
      <w:r w:rsidR="004411D9">
        <w:rPr>
          <w:noProof/>
        </w:rPr>
      </w:r>
      <w:r w:rsidR="004411D9">
        <w:rPr>
          <w:noProof/>
        </w:rPr>
        <w:fldChar w:fldCharType="separate"/>
      </w:r>
      <w:ins w:id="24" w:author="Brian Tetreault" w:date="2012-07-11T15:19:00Z">
        <w:r>
          <w:rPr>
            <w:noProof/>
          </w:rPr>
          <w:t>4</w:t>
        </w:r>
        <w:r w:rsidR="004411D9">
          <w:rPr>
            <w:noProof/>
          </w:rPr>
          <w:fldChar w:fldCharType="end"/>
        </w:r>
      </w:ins>
    </w:p>
    <w:p w14:paraId="6707702B" w14:textId="77777777" w:rsidR="0062616E" w:rsidRDefault="0062616E">
      <w:pPr>
        <w:pStyle w:val="TOC1"/>
        <w:numPr>
          <w:ins w:id="25" w:author="Brian Tetreault" w:date="2012-07-11T15:19:00Z"/>
        </w:numPr>
        <w:rPr>
          <w:ins w:id="26" w:author="Brian Tetreault" w:date="2012-07-11T15:19:00Z"/>
          <w:rFonts w:asciiTheme="minorHAnsi" w:eastAsiaTheme="minorEastAsia" w:hAnsiTheme="minorHAnsi" w:cstheme="minorBidi"/>
          <w:b w:val="0"/>
          <w:bCs w:val="0"/>
          <w:caps w:val="0"/>
          <w:noProof/>
          <w:sz w:val="24"/>
          <w:lang w:val="en-US"/>
        </w:rPr>
      </w:pPr>
      <w:ins w:id="27" w:author="Brian Tetreault" w:date="2012-07-11T15:19:00Z">
        <w:r>
          <w:rPr>
            <w:noProof/>
          </w:rPr>
          <w:t>List of Appendices</w:t>
        </w:r>
        <w:r>
          <w:rPr>
            <w:noProof/>
          </w:rPr>
          <w:tab/>
        </w:r>
        <w:r w:rsidR="004411D9">
          <w:rPr>
            <w:noProof/>
          </w:rPr>
          <w:fldChar w:fldCharType="begin"/>
        </w:r>
        <w:r>
          <w:rPr>
            <w:noProof/>
          </w:rPr>
          <w:instrText xml:space="preserve"> PAGEREF _Toc203639294 \h </w:instrText>
        </w:r>
      </w:ins>
      <w:r w:rsidR="004411D9">
        <w:rPr>
          <w:noProof/>
        </w:rPr>
      </w:r>
      <w:r w:rsidR="004411D9">
        <w:rPr>
          <w:noProof/>
        </w:rPr>
        <w:fldChar w:fldCharType="separate"/>
      </w:r>
      <w:ins w:id="28" w:author="Brian Tetreault" w:date="2012-07-11T15:19:00Z">
        <w:r>
          <w:rPr>
            <w:noProof/>
          </w:rPr>
          <w:t>5</w:t>
        </w:r>
        <w:r w:rsidR="004411D9">
          <w:rPr>
            <w:noProof/>
          </w:rPr>
          <w:fldChar w:fldCharType="end"/>
        </w:r>
      </w:ins>
    </w:p>
    <w:p w14:paraId="2367001C" w14:textId="77777777" w:rsidR="0062616E" w:rsidRDefault="0062616E">
      <w:pPr>
        <w:pStyle w:val="TOC1"/>
        <w:numPr>
          <w:ins w:id="29" w:author="Brian Tetreault" w:date="2012-07-11T15:19:00Z"/>
        </w:numPr>
        <w:rPr>
          <w:ins w:id="30" w:author="Brian Tetreault" w:date="2012-07-11T15:19:00Z"/>
          <w:rFonts w:asciiTheme="minorHAnsi" w:eastAsiaTheme="minorEastAsia" w:hAnsiTheme="minorHAnsi" w:cstheme="minorBidi"/>
          <w:b w:val="0"/>
          <w:bCs w:val="0"/>
          <w:caps w:val="0"/>
          <w:noProof/>
          <w:sz w:val="24"/>
          <w:lang w:val="en-US"/>
        </w:rPr>
      </w:pPr>
      <w:ins w:id="31" w:author="Brian Tetreault" w:date="2012-07-11T15:19:00Z">
        <w:r>
          <w:rPr>
            <w:noProof/>
          </w:rPr>
          <w:t>Index of Tables</w:t>
        </w:r>
        <w:r>
          <w:rPr>
            <w:noProof/>
          </w:rPr>
          <w:tab/>
        </w:r>
        <w:r w:rsidR="004411D9">
          <w:rPr>
            <w:noProof/>
          </w:rPr>
          <w:fldChar w:fldCharType="begin"/>
        </w:r>
        <w:r>
          <w:rPr>
            <w:noProof/>
          </w:rPr>
          <w:instrText xml:space="preserve"> PAGEREF _Toc203639295 \h </w:instrText>
        </w:r>
      </w:ins>
      <w:r w:rsidR="004411D9">
        <w:rPr>
          <w:noProof/>
        </w:rPr>
      </w:r>
      <w:r w:rsidR="004411D9">
        <w:rPr>
          <w:noProof/>
        </w:rPr>
        <w:fldChar w:fldCharType="separate"/>
      </w:r>
      <w:ins w:id="32" w:author="Brian Tetreault" w:date="2012-07-11T15:19:00Z">
        <w:r>
          <w:rPr>
            <w:noProof/>
          </w:rPr>
          <w:t>5</w:t>
        </w:r>
        <w:r w:rsidR="004411D9">
          <w:rPr>
            <w:noProof/>
          </w:rPr>
          <w:fldChar w:fldCharType="end"/>
        </w:r>
      </w:ins>
    </w:p>
    <w:p w14:paraId="417BE785" w14:textId="77777777" w:rsidR="0062616E" w:rsidRDefault="0062616E">
      <w:pPr>
        <w:pStyle w:val="TOC1"/>
        <w:numPr>
          <w:ins w:id="33" w:author="Brian Tetreault" w:date="2012-07-11T15:19:00Z"/>
        </w:numPr>
        <w:rPr>
          <w:ins w:id="34" w:author="Brian Tetreault" w:date="2012-07-11T15:19:00Z"/>
          <w:rFonts w:asciiTheme="minorHAnsi" w:eastAsiaTheme="minorEastAsia" w:hAnsiTheme="minorHAnsi" w:cstheme="minorBidi"/>
          <w:b w:val="0"/>
          <w:bCs w:val="0"/>
          <w:caps w:val="0"/>
          <w:noProof/>
          <w:sz w:val="24"/>
          <w:lang w:val="en-US"/>
        </w:rPr>
      </w:pPr>
      <w:ins w:id="35" w:author="Brian Tetreault" w:date="2012-07-11T15:19:00Z">
        <w:r>
          <w:rPr>
            <w:noProof/>
          </w:rPr>
          <w:t>Index of Figures</w:t>
        </w:r>
        <w:r>
          <w:rPr>
            <w:noProof/>
          </w:rPr>
          <w:tab/>
        </w:r>
        <w:r w:rsidR="004411D9">
          <w:rPr>
            <w:noProof/>
          </w:rPr>
          <w:fldChar w:fldCharType="begin"/>
        </w:r>
        <w:r>
          <w:rPr>
            <w:noProof/>
          </w:rPr>
          <w:instrText xml:space="preserve"> PAGEREF _Toc203639296 \h </w:instrText>
        </w:r>
      </w:ins>
      <w:r w:rsidR="004411D9">
        <w:rPr>
          <w:noProof/>
        </w:rPr>
      </w:r>
      <w:r w:rsidR="004411D9">
        <w:rPr>
          <w:noProof/>
        </w:rPr>
        <w:fldChar w:fldCharType="separate"/>
      </w:r>
      <w:ins w:id="36" w:author="Brian Tetreault" w:date="2012-07-11T15:19:00Z">
        <w:r>
          <w:rPr>
            <w:noProof/>
          </w:rPr>
          <w:t>6</w:t>
        </w:r>
        <w:r w:rsidR="004411D9">
          <w:rPr>
            <w:noProof/>
          </w:rPr>
          <w:fldChar w:fldCharType="end"/>
        </w:r>
      </w:ins>
    </w:p>
    <w:p w14:paraId="496DBFBE" w14:textId="77777777" w:rsidR="0062616E" w:rsidRDefault="0062616E">
      <w:pPr>
        <w:pStyle w:val="TOC1"/>
        <w:numPr>
          <w:ins w:id="37" w:author="Brian Tetreault" w:date="2012-07-11T15:19:00Z"/>
        </w:numPr>
        <w:rPr>
          <w:ins w:id="38" w:author="Brian Tetreault" w:date="2012-07-11T15:19:00Z"/>
          <w:rFonts w:asciiTheme="minorHAnsi" w:eastAsiaTheme="minorEastAsia" w:hAnsiTheme="minorHAnsi" w:cstheme="minorBidi"/>
          <w:b w:val="0"/>
          <w:bCs w:val="0"/>
          <w:caps w:val="0"/>
          <w:noProof/>
          <w:sz w:val="24"/>
          <w:lang w:val="en-US"/>
        </w:rPr>
      </w:pPr>
      <w:ins w:id="39" w:author="Brian Tetreault" w:date="2012-07-11T15:19:00Z">
        <w:r>
          <w:rPr>
            <w:noProof/>
          </w:rPr>
          <w:t>ANNEX</w:t>
        </w:r>
        <w:r>
          <w:rPr>
            <w:noProof/>
          </w:rPr>
          <w:tab/>
        </w:r>
        <w:r w:rsidR="004411D9">
          <w:rPr>
            <w:noProof/>
          </w:rPr>
          <w:fldChar w:fldCharType="begin"/>
        </w:r>
        <w:r>
          <w:rPr>
            <w:noProof/>
          </w:rPr>
          <w:instrText xml:space="preserve"> PAGEREF _Toc203639297 \h </w:instrText>
        </w:r>
      </w:ins>
      <w:r w:rsidR="004411D9">
        <w:rPr>
          <w:noProof/>
        </w:rPr>
      </w:r>
      <w:r w:rsidR="004411D9">
        <w:rPr>
          <w:noProof/>
        </w:rPr>
        <w:fldChar w:fldCharType="separate"/>
      </w:r>
      <w:ins w:id="40" w:author="Brian Tetreault" w:date="2012-07-11T15:19:00Z">
        <w:r>
          <w:rPr>
            <w:noProof/>
          </w:rPr>
          <w:t>7</w:t>
        </w:r>
        <w:r w:rsidR="004411D9">
          <w:rPr>
            <w:noProof/>
          </w:rPr>
          <w:fldChar w:fldCharType="end"/>
        </w:r>
      </w:ins>
    </w:p>
    <w:p w14:paraId="1261C17B" w14:textId="77777777" w:rsidR="0062616E" w:rsidRDefault="0062616E">
      <w:pPr>
        <w:pStyle w:val="TOC1"/>
        <w:numPr>
          <w:ins w:id="41" w:author="Brian Tetreault" w:date="2012-07-11T15:19:00Z"/>
        </w:numPr>
        <w:tabs>
          <w:tab w:val="left" w:pos="362"/>
        </w:tabs>
        <w:rPr>
          <w:ins w:id="42" w:author="Brian Tetreault" w:date="2012-07-11T15:19:00Z"/>
          <w:rFonts w:asciiTheme="minorHAnsi" w:eastAsiaTheme="minorEastAsia" w:hAnsiTheme="minorHAnsi" w:cstheme="minorBidi"/>
          <w:b w:val="0"/>
          <w:bCs w:val="0"/>
          <w:caps w:val="0"/>
          <w:noProof/>
          <w:sz w:val="24"/>
          <w:lang w:val="en-US"/>
        </w:rPr>
      </w:pPr>
      <w:ins w:id="43" w:author="Brian Tetreault" w:date="2012-07-11T15:19:00Z">
        <w:r>
          <w:rPr>
            <w:noProof/>
          </w:rPr>
          <w:t>1</w:t>
        </w:r>
        <w:r>
          <w:rPr>
            <w:rFonts w:asciiTheme="minorHAnsi" w:eastAsiaTheme="minorEastAsia" w:hAnsiTheme="minorHAnsi" w:cstheme="minorBidi"/>
            <w:b w:val="0"/>
            <w:bCs w:val="0"/>
            <w:caps w:val="0"/>
            <w:noProof/>
            <w:sz w:val="24"/>
            <w:lang w:val="en-US"/>
          </w:rPr>
          <w:tab/>
        </w:r>
        <w:r>
          <w:rPr>
            <w:noProof/>
          </w:rPr>
          <w:t>AIS Service as described by other IALA Recommendations</w:t>
        </w:r>
        <w:r>
          <w:rPr>
            <w:noProof/>
          </w:rPr>
          <w:tab/>
        </w:r>
        <w:r w:rsidR="004411D9">
          <w:rPr>
            <w:noProof/>
          </w:rPr>
          <w:fldChar w:fldCharType="begin"/>
        </w:r>
        <w:r>
          <w:rPr>
            <w:noProof/>
          </w:rPr>
          <w:instrText xml:space="preserve"> PAGEREF _Toc203639298 \h </w:instrText>
        </w:r>
      </w:ins>
      <w:r w:rsidR="004411D9">
        <w:rPr>
          <w:noProof/>
        </w:rPr>
      </w:r>
      <w:r w:rsidR="004411D9">
        <w:rPr>
          <w:noProof/>
        </w:rPr>
        <w:fldChar w:fldCharType="separate"/>
      </w:r>
      <w:ins w:id="44" w:author="Brian Tetreault" w:date="2012-07-11T15:19:00Z">
        <w:r>
          <w:rPr>
            <w:noProof/>
          </w:rPr>
          <w:t>7</w:t>
        </w:r>
        <w:r w:rsidR="004411D9">
          <w:rPr>
            <w:noProof/>
          </w:rPr>
          <w:fldChar w:fldCharType="end"/>
        </w:r>
      </w:ins>
    </w:p>
    <w:p w14:paraId="4B483CE9" w14:textId="77777777" w:rsidR="0062616E" w:rsidRDefault="0062616E">
      <w:pPr>
        <w:pStyle w:val="TOC1"/>
        <w:numPr>
          <w:ins w:id="45" w:author="Brian Tetreault" w:date="2012-07-11T15:19:00Z"/>
        </w:numPr>
        <w:tabs>
          <w:tab w:val="left" w:pos="362"/>
        </w:tabs>
        <w:rPr>
          <w:ins w:id="46" w:author="Brian Tetreault" w:date="2012-07-11T15:19:00Z"/>
          <w:rFonts w:asciiTheme="minorHAnsi" w:eastAsiaTheme="minorEastAsia" w:hAnsiTheme="minorHAnsi" w:cstheme="minorBidi"/>
          <w:b w:val="0"/>
          <w:bCs w:val="0"/>
          <w:caps w:val="0"/>
          <w:noProof/>
          <w:sz w:val="24"/>
          <w:lang w:val="en-US"/>
        </w:rPr>
      </w:pPr>
      <w:ins w:id="47" w:author="Brian Tetreault" w:date="2012-07-11T15:19:00Z">
        <w:r>
          <w:rPr>
            <w:noProof/>
          </w:rPr>
          <w:t>2</w:t>
        </w:r>
        <w:r>
          <w:rPr>
            <w:rFonts w:asciiTheme="minorHAnsi" w:eastAsiaTheme="minorEastAsia" w:hAnsiTheme="minorHAnsi" w:cstheme="minorBidi"/>
            <w:b w:val="0"/>
            <w:bCs w:val="0"/>
            <w:caps w:val="0"/>
            <w:noProof/>
            <w:sz w:val="24"/>
            <w:lang w:val="en-US"/>
          </w:rPr>
          <w:tab/>
        </w:r>
        <w:r>
          <w:rPr>
            <w:noProof/>
          </w:rPr>
          <w:t>Service Model of the shore-based AIS Service</w:t>
        </w:r>
        <w:r>
          <w:rPr>
            <w:noProof/>
          </w:rPr>
          <w:tab/>
        </w:r>
        <w:r w:rsidR="004411D9">
          <w:rPr>
            <w:noProof/>
          </w:rPr>
          <w:fldChar w:fldCharType="begin"/>
        </w:r>
        <w:r>
          <w:rPr>
            <w:noProof/>
          </w:rPr>
          <w:instrText xml:space="preserve"> PAGEREF _Toc203639299 \h </w:instrText>
        </w:r>
      </w:ins>
      <w:r w:rsidR="004411D9">
        <w:rPr>
          <w:noProof/>
        </w:rPr>
      </w:r>
      <w:r w:rsidR="004411D9">
        <w:rPr>
          <w:noProof/>
        </w:rPr>
        <w:fldChar w:fldCharType="separate"/>
      </w:r>
      <w:ins w:id="48" w:author="Brian Tetreault" w:date="2012-07-11T15:19:00Z">
        <w:r>
          <w:rPr>
            <w:noProof/>
          </w:rPr>
          <w:t>7</w:t>
        </w:r>
        <w:r w:rsidR="004411D9">
          <w:rPr>
            <w:noProof/>
          </w:rPr>
          <w:fldChar w:fldCharType="end"/>
        </w:r>
      </w:ins>
    </w:p>
    <w:p w14:paraId="2D559D73" w14:textId="77777777" w:rsidR="0062616E" w:rsidRDefault="0062616E">
      <w:pPr>
        <w:pStyle w:val="TOC2"/>
        <w:numPr>
          <w:ins w:id="49" w:author="Brian Tetreault" w:date="2012-07-11T15:19:00Z"/>
        </w:numPr>
        <w:tabs>
          <w:tab w:val="left" w:pos="546"/>
        </w:tabs>
        <w:rPr>
          <w:ins w:id="50" w:author="Brian Tetreault" w:date="2012-07-11T15:19:00Z"/>
          <w:rFonts w:asciiTheme="minorHAnsi" w:eastAsiaTheme="minorEastAsia" w:hAnsiTheme="minorHAnsi" w:cstheme="minorBidi"/>
          <w:bCs w:val="0"/>
          <w:noProof/>
          <w:sz w:val="24"/>
          <w:szCs w:val="24"/>
          <w:lang w:val="en-US"/>
        </w:rPr>
      </w:pPr>
      <w:ins w:id="51" w:author="Brian Tetreault" w:date="2012-07-11T15:19:00Z">
        <w:r>
          <w:rPr>
            <w:noProof/>
          </w:rPr>
          <w:t>2.1</w:t>
        </w:r>
        <w:r>
          <w:rPr>
            <w:rFonts w:asciiTheme="minorHAnsi" w:eastAsiaTheme="minorEastAsia" w:hAnsiTheme="minorHAnsi" w:cstheme="minorBidi"/>
            <w:bCs w:val="0"/>
            <w:noProof/>
            <w:sz w:val="24"/>
            <w:szCs w:val="24"/>
            <w:lang w:val="en-US"/>
          </w:rPr>
          <w:tab/>
        </w:r>
        <w:r>
          <w:rPr>
            <w:noProof/>
          </w:rPr>
          <w:t>Introduction to the shore-based AIS Service</w:t>
        </w:r>
        <w:r>
          <w:rPr>
            <w:noProof/>
          </w:rPr>
          <w:tab/>
        </w:r>
        <w:r w:rsidR="004411D9">
          <w:rPr>
            <w:noProof/>
          </w:rPr>
          <w:fldChar w:fldCharType="begin"/>
        </w:r>
        <w:r>
          <w:rPr>
            <w:noProof/>
          </w:rPr>
          <w:instrText xml:space="preserve"> PAGEREF _Toc203639300 \h </w:instrText>
        </w:r>
      </w:ins>
      <w:r w:rsidR="004411D9">
        <w:rPr>
          <w:noProof/>
        </w:rPr>
      </w:r>
      <w:r w:rsidR="004411D9">
        <w:rPr>
          <w:noProof/>
        </w:rPr>
        <w:fldChar w:fldCharType="separate"/>
      </w:r>
      <w:ins w:id="52" w:author="Brian Tetreault" w:date="2012-07-11T15:19:00Z">
        <w:r>
          <w:rPr>
            <w:noProof/>
          </w:rPr>
          <w:t>7</w:t>
        </w:r>
        <w:r w:rsidR="004411D9">
          <w:rPr>
            <w:noProof/>
          </w:rPr>
          <w:fldChar w:fldCharType="end"/>
        </w:r>
      </w:ins>
    </w:p>
    <w:p w14:paraId="48860058" w14:textId="77777777" w:rsidR="0062616E" w:rsidRDefault="0062616E">
      <w:pPr>
        <w:pStyle w:val="TOC2"/>
        <w:numPr>
          <w:ins w:id="53" w:author="Brian Tetreault" w:date="2012-07-11T15:19:00Z"/>
        </w:numPr>
        <w:tabs>
          <w:tab w:val="left" w:pos="546"/>
        </w:tabs>
        <w:rPr>
          <w:ins w:id="54" w:author="Brian Tetreault" w:date="2012-07-11T15:19:00Z"/>
          <w:rFonts w:asciiTheme="minorHAnsi" w:eastAsiaTheme="minorEastAsia" w:hAnsiTheme="minorHAnsi" w:cstheme="minorBidi"/>
          <w:bCs w:val="0"/>
          <w:noProof/>
          <w:sz w:val="24"/>
          <w:szCs w:val="24"/>
          <w:lang w:val="en-US"/>
        </w:rPr>
      </w:pPr>
      <w:ins w:id="55" w:author="Brian Tetreault" w:date="2012-07-11T15:19:00Z">
        <w:r>
          <w:rPr>
            <w:noProof/>
            <w:lang w:eastAsia="en-GB"/>
          </w:rPr>
          <w:t>2.2</w:t>
        </w:r>
        <w:r>
          <w:rPr>
            <w:rFonts w:asciiTheme="minorHAnsi" w:eastAsiaTheme="minorEastAsia" w:hAnsiTheme="minorHAnsi" w:cstheme="minorBidi"/>
            <w:bCs w:val="0"/>
            <w:noProof/>
            <w:sz w:val="24"/>
            <w:szCs w:val="24"/>
            <w:lang w:val="en-US"/>
          </w:rPr>
          <w:tab/>
        </w:r>
        <w:r>
          <w:rPr>
            <w:noProof/>
          </w:rPr>
          <w:t>Description of the structure of the AIS Service - Overview and Appendices</w:t>
        </w:r>
        <w:r>
          <w:rPr>
            <w:noProof/>
          </w:rPr>
          <w:tab/>
        </w:r>
        <w:r w:rsidR="004411D9">
          <w:rPr>
            <w:noProof/>
          </w:rPr>
          <w:fldChar w:fldCharType="begin"/>
        </w:r>
        <w:r>
          <w:rPr>
            <w:noProof/>
          </w:rPr>
          <w:instrText xml:space="preserve"> PAGEREF _Toc203639301 \h </w:instrText>
        </w:r>
      </w:ins>
      <w:r w:rsidR="004411D9">
        <w:rPr>
          <w:noProof/>
        </w:rPr>
      </w:r>
      <w:r w:rsidR="004411D9">
        <w:rPr>
          <w:noProof/>
        </w:rPr>
        <w:fldChar w:fldCharType="separate"/>
      </w:r>
      <w:ins w:id="56" w:author="Brian Tetreault" w:date="2012-07-11T15:19:00Z">
        <w:r>
          <w:rPr>
            <w:noProof/>
          </w:rPr>
          <w:t>8</w:t>
        </w:r>
        <w:r w:rsidR="004411D9">
          <w:rPr>
            <w:noProof/>
          </w:rPr>
          <w:fldChar w:fldCharType="end"/>
        </w:r>
      </w:ins>
    </w:p>
    <w:p w14:paraId="57C81951" w14:textId="77777777" w:rsidR="0062616E" w:rsidRDefault="0062616E">
      <w:pPr>
        <w:pStyle w:val="TOC2"/>
        <w:numPr>
          <w:ins w:id="57" w:author="Brian Tetreault" w:date="2012-07-11T15:19:00Z"/>
        </w:numPr>
        <w:tabs>
          <w:tab w:val="left" w:pos="546"/>
        </w:tabs>
        <w:rPr>
          <w:ins w:id="58" w:author="Brian Tetreault" w:date="2012-07-11T15:19:00Z"/>
          <w:rFonts w:asciiTheme="minorHAnsi" w:eastAsiaTheme="minorEastAsia" w:hAnsiTheme="minorHAnsi" w:cstheme="minorBidi"/>
          <w:bCs w:val="0"/>
          <w:noProof/>
          <w:sz w:val="24"/>
          <w:szCs w:val="24"/>
          <w:lang w:val="en-US"/>
        </w:rPr>
      </w:pPr>
      <w:ins w:id="59" w:author="Brian Tetreault" w:date="2012-07-11T15:19:00Z">
        <w:r>
          <w:rPr>
            <w:noProof/>
          </w:rPr>
          <w:t>2.3</w:t>
        </w:r>
        <w:r>
          <w:rPr>
            <w:rFonts w:asciiTheme="minorHAnsi" w:eastAsiaTheme="minorEastAsia" w:hAnsiTheme="minorHAnsi" w:cstheme="minorBidi"/>
            <w:bCs w:val="0"/>
            <w:noProof/>
            <w:sz w:val="24"/>
            <w:szCs w:val="24"/>
            <w:lang w:val="en-US"/>
          </w:rPr>
          <w:tab/>
        </w:r>
        <w:r>
          <w:rPr>
            <w:noProof/>
          </w:rPr>
          <w:t>Capabilities of the AIS Service</w:t>
        </w:r>
        <w:r>
          <w:rPr>
            <w:noProof/>
          </w:rPr>
          <w:tab/>
        </w:r>
        <w:r w:rsidR="004411D9">
          <w:rPr>
            <w:noProof/>
          </w:rPr>
          <w:fldChar w:fldCharType="begin"/>
        </w:r>
        <w:r>
          <w:rPr>
            <w:noProof/>
          </w:rPr>
          <w:instrText xml:space="preserve"> PAGEREF _Toc203639302 \h </w:instrText>
        </w:r>
      </w:ins>
      <w:r w:rsidR="004411D9">
        <w:rPr>
          <w:noProof/>
        </w:rPr>
      </w:r>
      <w:r w:rsidR="004411D9">
        <w:rPr>
          <w:noProof/>
        </w:rPr>
        <w:fldChar w:fldCharType="separate"/>
      </w:r>
      <w:ins w:id="60" w:author="Brian Tetreault" w:date="2012-07-11T15:19:00Z">
        <w:r>
          <w:rPr>
            <w:noProof/>
          </w:rPr>
          <w:t>12</w:t>
        </w:r>
        <w:r w:rsidR="004411D9">
          <w:rPr>
            <w:noProof/>
          </w:rPr>
          <w:fldChar w:fldCharType="end"/>
        </w:r>
      </w:ins>
    </w:p>
    <w:p w14:paraId="3280211A" w14:textId="77777777" w:rsidR="0062616E" w:rsidRDefault="0062616E">
      <w:pPr>
        <w:pStyle w:val="TOC3"/>
        <w:numPr>
          <w:ins w:id="61" w:author="Brian Tetreault" w:date="2012-07-11T15:19:00Z"/>
        </w:numPr>
        <w:tabs>
          <w:tab w:val="left" w:pos="1536"/>
        </w:tabs>
        <w:rPr>
          <w:ins w:id="62" w:author="Brian Tetreault" w:date="2012-07-11T15:19:00Z"/>
          <w:rFonts w:asciiTheme="minorHAnsi" w:eastAsiaTheme="minorEastAsia" w:hAnsiTheme="minorHAnsi" w:cstheme="minorBidi"/>
          <w:noProof/>
          <w:sz w:val="24"/>
          <w:szCs w:val="24"/>
          <w:lang w:val="en-US"/>
        </w:rPr>
      </w:pPr>
      <w:ins w:id="63" w:author="Brian Tetreault" w:date="2012-07-11T15:19:00Z">
        <w:r>
          <w:rPr>
            <w:noProof/>
          </w:rPr>
          <w:t>2.3.1</w:t>
        </w:r>
        <w:r>
          <w:rPr>
            <w:rFonts w:asciiTheme="minorHAnsi" w:eastAsiaTheme="minorEastAsia" w:hAnsiTheme="minorHAnsi" w:cstheme="minorBidi"/>
            <w:noProof/>
            <w:sz w:val="24"/>
            <w:szCs w:val="24"/>
            <w:lang w:val="en-US"/>
          </w:rPr>
          <w:tab/>
        </w:r>
        <w:r>
          <w:rPr>
            <w:noProof/>
          </w:rPr>
          <w:t>Introduction</w:t>
        </w:r>
        <w:r>
          <w:rPr>
            <w:noProof/>
          </w:rPr>
          <w:tab/>
        </w:r>
        <w:r w:rsidR="004411D9">
          <w:rPr>
            <w:noProof/>
          </w:rPr>
          <w:fldChar w:fldCharType="begin"/>
        </w:r>
        <w:r>
          <w:rPr>
            <w:noProof/>
          </w:rPr>
          <w:instrText xml:space="preserve"> PAGEREF _Toc203639303 \h </w:instrText>
        </w:r>
      </w:ins>
      <w:r w:rsidR="004411D9">
        <w:rPr>
          <w:noProof/>
        </w:rPr>
      </w:r>
      <w:r w:rsidR="004411D9">
        <w:rPr>
          <w:noProof/>
        </w:rPr>
        <w:fldChar w:fldCharType="separate"/>
      </w:r>
      <w:ins w:id="64" w:author="Brian Tetreault" w:date="2012-07-11T15:19:00Z">
        <w:r>
          <w:rPr>
            <w:noProof/>
          </w:rPr>
          <w:t>12</w:t>
        </w:r>
        <w:r w:rsidR="004411D9">
          <w:rPr>
            <w:noProof/>
          </w:rPr>
          <w:fldChar w:fldCharType="end"/>
        </w:r>
      </w:ins>
    </w:p>
    <w:p w14:paraId="7882B2C4" w14:textId="77777777" w:rsidR="0062616E" w:rsidRDefault="0062616E">
      <w:pPr>
        <w:pStyle w:val="TOC3"/>
        <w:numPr>
          <w:ins w:id="65" w:author="Brian Tetreault" w:date="2012-07-11T15:19:00Z"/>
        </w:numPr>
        <w:tabs>
          <w:tab w:val="left" w:pos="1536"/>
        </w:tabs>
        <w:rPr>
          <w:ins w:id="66" w:author="Brian Tetreault" w:date="2012-07-11T15:19:00Z"/>
          <w:rFonts w:asciiTheme="minorHAnsi" w:eastAsiaTheme="minorEastAsia" w:hAnsiTheme="minorHAnsi" w:cstheme="minorBidi"/>
          <w:noProof/>
          <w:sz w:val="24"/>
          <w:szCs w:val="24"/>
          <w:lang w:val="en-US"/>
        </w:rPr>
      </w:pPr>
      <w:ins w:id="67" w:author="Brian Tetreault" w:date="2012-07-11T15:19:00Z">
        <w:r>
          <w:rPr>
            <w:noProof/>
          </w:rPr>
          <w:t>2.3.2</w:t>
        </w:r>
        <w:r>
          <w:rPr>
            <w:rFonts w:asciiTheme="minorHAnsi" w:eastAsiaTheme="minorEastAsia" w:hAnsiTheme="minorHAnsi" w:cstheme="minorBidi"/>
            <w:noProof/>
            <w:sz w:val="24"/>
            <w:szCs w:val="24"/>
            <w:lang w:val="en-US"/>
          </w:rPr>
          <w:tab/>
        </w:r>
        <w:r>
          <w:rPr>
            <w:noProof/>
          </w:rPr>
          <w:t>Table of external Basic AIS Services</w:t>
        </w:r>
        <w:r>
          <w:rPr>
            <w:noProof/>
          </w:rPr>
          <w:tab/>
        </w:r>
        <w:r w:rsidR="004411D9">
          <w:rPr>
            <w:noProof/>
          </w:rPr>
          <w:fldChar w:fldCharType="begin"/>
        </w:r>
        <w:r>
          <w:rPr>
            <w:noProof/>
          </w:rPr>
          <w:instrText xml:space="preserve"> PAGEREF _Toc203639304 \h </w:instrText>
        </w:r>
      </w:ins>
      <w:r w:rsidR="004411D9">
        <w:rPr>
          <w:noProof/>
        </w:rPr>
      </w:r>
      <w:r w:rsidR="004411D9">
        <w:rPr>
          <w:noProof/>
        </w:rPr>
        <w:fldChar w:fldCharType="separate"/>
      </w:r>
      <w:ins w:id="68" w:author="Brian Tetreault" w:date="2012-07-11T15:19:00Z">
        <w:r>
          <w:rPr>
            <w:noProof/>
          </w:rPr>
          <w:t>12</w:t>
        </w:r>
        <w:r w:rsidR="004411D9">
          <w:rPr>
            <w:noProof/>
          </w:rPr>
          <w:fldChar w:fldCharType="end"/>
        </w:r>
      </w:ins>
    </w:p>
    <w:p w14:paraId="4910FE9E" w14:textId="77777777" w:rsidR="0062616E" w:rsidRDefault="0062616E">
      <w:pPr>
        <w:pStyle w:val="TOC3"/>
        <w:numPr>
          <w:ins w:id="69" w:author="Brian Tetreault" w:date="2012-07-11T15:19:00Z"/>
        </w:numPr>
        <w:tabs>
          <w:tab w:val="left" w:pos="1536"/>
        </w:tabs>
        <w:rPr>
          <w:ins w:id="70" w:author="Brian Tetreault" w:date="2012-07-11T15:19:00Z"/>
          <w:rFonts w:asciiTheme="minorHAnsi" w:eastAsiaTheme="minorEastAsia" w:hAnsiTheme="minorHAnsi" w:cstheme="minorBidi"/>
          <w:noProof/>
          <w:sz w:val="24"/>
          <w:szCs w:val="24"/>
          <w:lang w:val="en-US"/>
        </w:rPr>
      </w:pPr>
      <w:ins w:id="71" w:author="Brian Tetreault" w:date="2012-07-11T15:19:00Z">
        <w:r>
          <w:rPr>
            <w:noProof/>
          </w:rPr>
          <w:t>2.3.3</w:t>
        </w:r>
        <w:r>
          <w:rPr>
            <w:rFonts w:asciiTheme="minorHAnsi" w:eastAsiaTheme="minorEastAsia" w:hAnsiTheme="minorHAnsi" w:cstheme="minorBidi"/>
            <w:noProof/>
            <w:sz w:val="24"/>
            <w:szCs w:val="24"/>
            <w:lang w:val="en-US"/>
          </w:rPr>
          <w:tab/>
        </w:r>
        <w:r>
          <w:rPr>
            <w:noProof/>
          </w:rPr>
          <w:t>Table of internal Basic AIS Services</w:t>
        </w:r>
        <w:r>
          <w:rPr>
            <w:noProof/>
          </w:rPr>
          <w:tab/>
        </w:r>
        <w:r w:rsidR="004411D9">
          <w:rPr>
            <w:noProof/>
          </w:rPr>
          <w:fldChar w:fldCharType="begin"/>
        </w:r>
        <w:r>
          <w:rPr>
            <w:noProof/>
          </w:rPr>
          <w:instrText xml:space="preserve"> PAGEREF _Toc203639305 \h </w:instrText>
        </w:r>
      </w:ins>
      <w:r w:rsidR="004411D9">
        <w:rPr>
          <w:noProof/>
        </w:rPr>
      </w:r>
      <w:r w:rsidR="004411D9">
        <w:rPr>
          <w:noProof/>
        </w:rPr>
        <w:fldChar w:fldCharType="separate"/>
      </w:r>
      <w:ins w:id="72" w:author="Brian Tetreault" w:date="2012-07-11T15:19:00Z">
        <w:r>
          <w:rPr>
            <w:noProof/>
          </w:rPr>
          <w:t>13</w:t>
        </w:r>
        <w:r w:rsidR="004411D9">
          <w:rPr>
            <w:noProof/>
          </w:rPr>
          <w:fldChar w:fldCharType="end"/>
        </w:r>
      </w:ins>
    </w:p>
    <w:p w14:paraId="2C04BF27" w14:textId="77777777" w:rsidR="0062616E" w:rsidRDefault="0062616E">
      <w:pPr>
        <w:pStyle w:val="TOC2"/>
        <w:numPr>
          <w:ins w:id="73" w:author="Brian Tetreault" w:date="2012-07-11T15:19:00Z"/>
        </w:numPr>
        <w:tabs>
          <w:tab w:val="left" w:pos="546"/>
        </w:tabs>
        <w:rPr>
          <w:ins w:id="74" w:author="Brian Tetreault" w:date="2012-07-11T15:19:00Z"/>
          <w:rFonts w:asciiTheme="minorHAnsi" w:eastAsiaTheme="minorEastAsia" w:hAnsiTheme="minorHAnsi" w:cstheme="minorBidi"/>
          <w:bCs w:val="0"/>
          <w:noProof/>
          <w:sz w:val="24"/>
          <w:szCs w:val="24"/>
          <w:lang w:val="en-US"/>
        </w:rPr>
      </w:pPr>
      <w:ins w:id="75" w:author="Brian Tetreault" w:date="2012-07-11T15:19:00Z">
        <w:r>
          <w:rPr>
            <w:noProof/>
            <w:lang w:eastAsia="en-GB"/>
          </w:rPr>
          <w:t>2.4</w:t>
        </w:r>
        <w:r>
          <w:rPr>
            <w:rFonts w:asciiTheme="minorHAnsi" w:eastAsiaTheme="minorEastAsia" w:hAnsiTheme="minorHAnsi" w:cstheme="minorBidi"/>
            <w:bCs w:val="0"/>
            <w:noProof/>
            <w:sz w:val="24"/>
            <w:szCs w:val="24"/>
            <w:lang w:val="en-US"/>
          </w:rPr>
          <w:tab/>
        </w:r>
        <w:r>
          <w:rPr>
            <w:noProof/>
            <w:lang w:eastAsia="en-GB"/>
          </w:rPr>
          <w:t>Data model of the AIS Service</w:t>
        </w:r>
        <w:r>
          <w:rPr>
            <w:noProof/>
          </w:rPr>
          <w:tab/>
        </w:r>
        <w:r w:rsidR="004411D9">
          <w:rPr>
            <w:noProof/>
          </w:rPr>
          <w:fldChar w:fldCharType="begin"/>
        </w:r>
        <w:r>
          <w:rPr>
            <w:noProof/>
          </w:rPr>
          <w:instrText xml:space="preserve"> PAGEREF _Toc203639306 \h </w:instrText>
        </w:r>
      </w:ins>
      <w:r w:rsidR="004411D9">
        <w:rPr>
          <w:noProof/>
        </w:rPr>
      </w:r>
      <w:r w:rsidR="004411D9">
        <w:rPr>
          <w:noProof/>
        </w:rPr>
        <w:fldChar w:fldCharType="separate"/>
      </w:r>
      <w:ins w:id="76" w:author="Brian Tetreault" w:date="2012-07-11T15:19:00Z">
        <w:r>
          <w:rPr>
            <w:noProof/>
          </w:rPr>
          <w:t>14</w:t>
        </w:r>
        <w:r w:rsidR="004411D9">
          <w:rPr>
            <w:noProof/>
          </w:rPr>
          <w:fldChar w:fldCharType="end"/>
        </w:r>
      </w:ins>
    </w:p>
    <w:p w14:paraId="4D260725" w14:textId="77777777" w:rsidR="0062616E" w:rsidRDefault="0062616E">
      <w:pPr>
        <w:pStyle w:val="TOC3"/>
        <w:numPr>
          <w:ins w:id="77" w:author="Brian Tetreault" w:date="2012-07-11T15:19:00Z"/>
        </w:numPr>
        <w:tabs>
          <w:tab w:val="left" w:pos="1536"/>
        </w:tabs>
        <w:rPr>
          <w:ins w:id="78" w:author="Brian Tetreault" w:date="2012-07-11T15:19:00Z"/>
          <w:rFonts w:asciiTheme="minorHAnsi" w:eastAsiaTheme="minorEastAsia" w:hAnsiTheme="minorHAnsi" w:cstheme="minorBidi"/>
          <w:noProof/>
          <w:sz w:val="24"/>
          <w:szCs w:val="24"/>
          <w:lang w:val="en-US"/>
        </w:rPr>
      </w:pPr>
      <w:ins w:id="79" w:author="Brian Tetreault" w:date="2012-07-11T15:19:00Z">
        <w:r>
          <w:rPr>
            <w:noProof/>
          </w:rPr>
          <w:t>2.4.1</w:t>
        </w:r>
        <w:r>
          <w:rPr>
            <w:rFonts w:asciiTheme="minorHAnsi" w:eastAsiaTheme="minorEastAsia" w:hAnsiTheme="minorHAnsi" w:cstheme="minorBidi"/>
            <w:noProof/>
            <w:sz w:val="24"/>
            <w:szCs w:val="24"/>
            <w:lang w:val="en-US"/>
          </w:rPr>
          <w:tab/>
        </w:r>
        <w:r>
          <w:rPr>
            <w:noProof/>
          </w:rPr>
          <w:t>Introduction</w:t>
        </w:r>
        <w:r>
          <w:rPr>
            <w:noProof/>
          </w:rPr>
          <w:tab/>
        </w:r>
        <w:r w:rsidR="004411D9">
          <w:rPr>
            <w:noProof/>
          </w:rPr>
          <w:fldChar w:fldCharType="begin"/>
        </w:r>
        <w:r>
          <w:rPr>
            <w:noProof/>
          </w:rPr>
          <w:instrText xml:space="preserve"> PAGEREF _Toc203639307 \h </w:instrText>
        </w:r>
      </w:ins>
      <w:r w:rsidR="004411D9">
        <w:rPr>
          <w:noProof/>
        </w:rPr>
      </w:r>
      <w:r w:rsidR="004411D9">
        <w:rPr>
          <w:noProof/>
        </w:rPr>
        <w:fldChar w:fldCharType="separate"/>
      </w:r>
      <w:ins w:id="80" w:author="Brian Tetreault" w:date="2012-07-11T15:19:00Z">
        <w:r>
          <w:rPr>
            <w:noProof/>
          </w:rPr>
          <w:t>14</w:t>
        </w:r>
        <w:r w:rsidR="004411D9">
          <w:rPr>
            <w:noProof/>
          </w:rPr>
          <w:fldChar w:fldCharType="end"/>
        </w:r>
      </w:ins>
    </w:p>
    <w:p w14:paraId="46ECF753" w14:textId="77777777" w:rsidR="0062616E" w:rsidRDefault="0062616E">
      <w:pPr>
        <w:pStyle w:val="TOC3"/>
        <w:numPr>
          <w:ins w:id="81" w:author="Brian Tetreault" w:date="2012-07-11T15:19:00Z"/>
        </w:numPr>
        <w:tabs>
          <w:tab w:val="left" w:pos="1536"/>
        </w:tabs>
        <w:rPr>
          <w:ins w:id="82" w:author="Brian Tetreault" w:date="2012-07-11T15:19:00Z"/>
          <w:rFonts w:asciiTheme="minorHAnsi" w:eastAsiaTheme="minorEastAsia" w:hAnsiTheme="minorHAnsi" w:cstheme="minorBidi"/>
          <w:noProof/>
          <w:sz w:val="24"/>
          <w:szCs w:val="24"/>
          <w:lang w:val="en-US"/>
        </w:rPr>
      </w:pPr>
      <w:ins w:id="83" w:author="Brian Tetreault" w:date="2012-07-11T15:19:00Z">
        <w:r>
          <w:rPr>
            <w:noProof/>
          </w:rPr>
          <w:t>2.4.2</w:t>
        </w:r>
        <w:r>
          <w:rPr>
            <w:rFonts w:asciiTheme="minorHAnsi" w:eastAsiaTheme="minorEastAsia" w:hAnsiTheme="minorHAnsi" w:cstheme="minorBidi"/>
            <w:noProof/>
            <w:sz w:val="24"/>
            <w:szCs w:val="24"/>
            <w:lang w:val="en-US"/>
          </w:rPr>
          <w:tab/>
        </w:r>
        <w:r>
          <w:rPr>
            <w:noProof/>
          </w:rPr>
          <w:t>Usage of the IALA UMDM by the AIS Service</w:t>
        </w:r>
        <w:r>
          <w:rPr>
            <w:noProof/>
          </w:rPr>
          <w:tab/>
        </w:r>
        <w:r w:rsidR="004411D9">
          <w:rPr>
            <w:noProof/>
          </w:rPr>
          <w:fldChar w:fldCharType="begin"/>
        </w:r>
        <w:r>
          <w:rPr>
            <w:noProof/>
          </w:rPr>
          <w:instrText xml:space="preserve"> PAGEREF _Toc203639308 \h </w:instrText>
        </w:r>
      </w:ins>
      <w:r w:rsidR="004411D9">
        <w:rPr>
          <w:noProof/>
        </w:rPr>
      </w:r>
      <w:r w:rsidR="004411D9">
        <w:rPr>
          <w:noProof/>
        </w:rPr>
        <w:fldChar w:fldCharType="separate"/>
      </w:r>
      <w:ins w:id="84" w:author="Brian Tetreault" w:date="2012-07-11T15:19:00Z">
        <w:r>
          <w:rPr>
            <w:noProof/>
          </w:rPr>
          <w:t>14</w:t>
        </w:r>
        <w:r w:rsidR="004411D9">
          <w:rPr>
            <w:noProof/>
          </w:rPr>
          <w:fldChar w:fldCharType="end"/>
        </w:r>
      </w:ins>
    </w:p>
    <w:p w14:paraId="0BD8FFAD" w14:textId="77777777" w:rsidR="0062616E" w:rsidRDefault="0062616E">
      <w:pPr>
        <w:pStyle w:val="TOC2"/>
        <w:numPr>
          <w:ins w:id="85" w:author="Brian Tetreault" w:date="2012-07-11T15:19:00Z"/>
        </w:numPr>
        <w:tabs>
          <w:tab w:val="left" w:pos="546"/>
        </w:tabs>
        <w:rPr>
          <w:ins w:id="86" w:author="Brian Tetreault" w:date="2012-07-11T15:19:00Z"/>
          <w:rFonts w:asciiTheme="minorHAnsi" w:eastAsiaTheme="minorEastAsia" w:hAnsiTheme="minorHAnsi" w:cstheme="minorBidi"/>
          <w:bCs w:val="0"/>
          <w:noProof/>
          <w:sz w:val="24"/>
          <w:szCs w:val="24"/>
          <w:lang w:val="en-US"/>
        </w:rPr>
      </w:pPr>
      <w:ins w:id="87" w:author="Brian Tetreault" w:date="2012-07-11T15:19:00Z">
        <w:r>
          <w:rPr>
            <w:noProof/>
          </w:rPr>
          <w:t>2.5</w:t>
        </w:r>
        <w:r>
          <w:rPr>
            <w:rFonts w:asciiTheme="minorHAnsi" w:eastAsiaTheme="minorEastAsia" w:hAnsiTheme="minorHAnsi" w:cstheme="minorBidi"/>
            <w:bCs w:val="0"/>
            <w:noProof/>
            <w:sz w:val="24"/>
            <w:szCs w:val="24"/>
            <w:lang w:val="en-US"/>
          </w:rPr>
          <w:tab/>
        </w:r>
        <w:r>
          <w:rPr>
            <w:noProof/>
          </w:rPr>
          <w:t>Structure model - the Layered Structure of the AIS Service</w:t>
        </w:r>
        <w:r>
          <w:rPr>
            <w:noProof/>
          </w:rPr>
          <w:tab/>
        </w:r>
        <w:r w:rsidR="004411D9">
          <w:rPr>
            <w:noProof/>
          </w:rPr>
          <w:fldChar w:fldCharType="begin"/>
        </w:r>
        <w:r>
          <w:rPr>
            <w:noProof/>
          </w:rPr>
          <w:instrText xml:space="preserve"> PAGEREF _Toc203639309 \h </w:instrText>
        </w:r>
      </w:ins>
      <w:r w:rsidR="004411D9">
        <w:rPr>
          <w:noProof/>
        </w:rPr>
      </w:r>
      <w:r w:rsidR="004411D9">
        <w:rPr>
          <w:noProof/>
        </w:rPr>
        <w:fldChar w:fldCharType="separate"/>
      </w:r>
      <w:ins w:id="88" w:author="Brian Tetreault" w:date="2012-07-11T15:19:00Z">
        <w:r>
          <w:rPr>
            <w:noProof/>
          </w:rPr>
          <w:t>14</w:t>
        </w:r>
        <w:r w:rsidR="004411D9">
          <w:rPr>
            <w:noProof/>
          </w:rPr>
          <w:fldChar w:fldCharType="end"/>
        </w:r>
      </w:ins>
    </w:p>
    <w:p w14:paraId="1ED53F21" w14:textId="77777777" w:rsidR="0062616E" w:rsidRDefault="0062616E">
      <w:pPr>
        <w:pStyle w:val="TOC3"/>
        <w:numPr>
          <w:ins w:id="89" w:author="Brian Tetreault" w:date="2012-07-11T15:19:00Z"/>
        </w:numPr>
        <w:tabs>
          <w:tab w:val="left" w:pos="1536"/>
        </w:tabs>
        <w:rPr>
          <w:ins w:id="90" w:author="Brian Tetreault" w:date="2012-07-11T15:19:00Z"/>
          <w:rFonts w:asciiTheme="minorHAnsi" w:eastAsiaTheme="minorEastAsia" w:hAnsiTheme="minorHAnsi" w:cstheme="minorBidi"/>
          <w:noProof/>
          <w:sz w:val="24"/>
          <w:szCs w:val="24"/>
          <w:lang w:val="en-US"/>
        </w:rPr>
      </w:pPr>
      <w:ins w:id="91" w:author="Brian Tetreault" w:date="2012-07-11T15:19:00Z">
        <w:r>
          <w:rPr>
            <w:noProof/>
          </w:rPr>
          <w:t>2.5.1</w:t>
        </w:r>
        <w:r>
          <w:rPr>
            <w:rFonts w:asciiTheme="minorHAnsi" w:eastAsiaTheme="minorEastAsia" w:hAnsiTheme="minorHAnsi" w:cstheme="minorBidi"/>
            <w:noProof/>
            <w:sz w:val="24"/>
            <w:szCs w:val="24"/>
            <w:lang w:val="en-US"/>
          </w:rPr>
          <w:tab/>
        </w:r>
        <w:r>
          <w:rPr>
            <w:noProof/>
          </w:rPr>
          <w:t>Introduction</w:t>
        </w:r>
        <w:r>
          <w:rPr>
            <w:noProof/>
          </w:rPr>
          <w:tab/>
        </w:r>
        <w:r w:rsidR="004411D9">
          <w:rPr>
            <w:noProof/>
          </w:rPr>
          <w:fldChar w:fldCharType="begin"/>
        </w:r>
        <w:r>
          <w:rPr>
            <w:noProof/>
          </w:rPr>
          <w:instrText xml:space="preserve"> PAGEREF _Toc203639310 \h </w:instrText>
        </w:r>
      </w:ins>
      <w:r w:rsidR="004411D9">
        <w:rPr>
          <w:noProof/>
        </w:rPr>
      </w:r>
      <w:r w:rsidR="004411D9">
        <w:rPr>
          <w:noProof/>
        </w:rPr>
        <w:fldChar w:fldCharType="separate"/>
      </w:r>
      <w:ins w:id="92" w:author="Brian Tetreault" w:date="2012-07-11T15:19:00Z">
        <w:r>
          <w:rPr>
            <w:noProof/>
          </w:rPr>
          <w:t>14</w:t>
        </w:r>
        <w:r w:rsidR="004411D9">
          <w:rPr>
            <w:noProof/>
          </w:rPr>
          <w:fldChar w:fldCharType="end"/>
        </w:r>
      </w:ins>
    </w:p>
    <w:p w14:paraId="75E3A010" w14:textId="77777777" w:rsidR="0062616E" w:rsidRDefault="0062616E">
      <w:pPr>
        <w:pStyle w:val="TOC3"/>
        <w:numPr>
          <w:ins w:id="93" w:author="Brian Tetreault" w:date="2012-07-11T15:19:00Z"/>
        </w:numPr>
        <w:tabs>
          <w:tab w:val="left" w:pos="1536"/>
        </w:tabs>
        <w:rPr>
          <w:ins w:id="94" w:author="Brian Tetreault" w:date="2012-07-11T15:19:00Z"/>
          <w:rFonts w:asciiTheme="minorHAnsi" w:eastAsiaTheme="minorEastAsia" w:hAnsiTheme="minorHAnsi" w:cstheme="minorBidi"/>
          <w:noProof/>
          <w:sz w:val="24"/>
          <w:szCs w:val="24"/>
          <w:lang w:val="en-US"/>
        </w:rPr>
      </w:pPr>
      <w:ins w:id="95" w:author="Brian Tetreault" w:date="2012-07-11T15:19:00Z">
        <w:r>
          <w:rPr>
            <w:noProof/>
          </w:rPr>
          <w:t>2.5.2</w:t>
        </w:r>
        <w:r>
          <w:rPr>
            <w:rFonts w:asciiTheme="minorHAnsi" w:eastAsiaTheme="minorEastAsia" w:hAnsiTheme="minorHAnsi" w:cstheme="minorBidi"/>
            <w:noProof/>
            <w:sz w:val="24"/>
            <w:szCs w:val="24"/>
            <w:lang w:val="en-US"/>
          </w:rPr>
          <w:tab/>
        </w:r>
        <w:r>
          <w:rPr>
            <w:noProof/>
          </w:rPr>
          <w:t>Definition of the layered structure of the AIS Service</w:t>
        </w:r>
        <w:r>
          <w:rPr>
            <w:noProof/>
          </w:rPr>
          <w:tab/>
        </w:r>
        <w:r w:rsidR="004411D9">
          <w:rPr>
            <w:noProof/>
          </w:rPr>
          <w:fldChar w:fldCharType="begin"/>
        </w:r>
        <w:r>
          <w:rPr>
            <w:noProof/>
          </w:rPr>
          <w:instrText xml:space="preserve"> PAGEREF _Toc203639311 \h </w:instrText>
        </w:r>
      </w:ins>
      <w:r w:rsidR="004411D9">
        <w:rPr>
          <w:noProof/>
        </w:rPr>
      </w:r>
      <w:r w:rsidR="004411D9">
        <w:rPr>
          <w:noProof/>
        </w:rPr>
        <w:fldChar w:fldCharType="separate"/>
      </w:r>
      <w:ins w:id="96" w:author="Brian Tetreault" w:date="2012-07-11T15:19:00Z">
        <w:r>
          <w:rPr>
            <w:noProof/>
          </w:rPr>
          <w:t>14</w:t>
        </w:r>
        <w:r w:rsidR="004411D9">
          <w:rPr>
            <w:noProof/>
          </w:rPr>
          <w:fldChar w:fldCharType="end"/>
        </w:r>
      </w:ins>
    </w:p>
    <w:p w14:paraId="3880862A" w14:textId="77777777" w:rsidR="0062616E" w:rsidRDefault="0062616E">
      <w:pPr>
        <w:pStyle w:val="TOC3"/>
        <w:numPr>
          <w:ins w:id="97" w:author="Brian Tetreault" w:date="2012-07-11T15:19:00Z"/>
        </w:numPr>
        <w:tabs>
          <w:tab w:val="left" w:pos="1536"/>
        </w:tabs>
        <w:rPr>
          <w:ins w:id="98" w:author="Brian Tetreault" w:date="2012-07-11T15:19:00Z"/>
          <w:rFonts w:asciiTheme="minorHAnsi" w:eastAsiaTheme="minorEastAsia" w:hAnsiTheme="minorHAnsi" w:cstheme="minorBidi"/>
          <w:noProof/>
          <w:sz w:val="24"/>
          <w:szCs w:val="24"/>
          <w:lang w:val="en-US"/>
        </w:rPr>
      </w:pPr>
      <w:ins w:id="99" w:author="Brian Tetreault" w:date="2012-07-11T15:19:00Z">
        <w:r>
          <w:rPr>
            <w:noProof/>
          </w:rPr>
          <w:t>2.5.3</w:t>
        </w:r>
        <w:r>
          <w:rPr>
            <w:rFonts w:asciiTheme="minorHAnsi" w:eastAsiaTheme="minorEastAsia" w:hAnsiTheme="minorHAnsi" w:cstheme="minorBidi"/>
            <w:noProof/>
            <w:sz w:val="24"/>
            <w:szCs w:val="24"/>
            <w:lang w:val="en-US"/>
          </w:rPr>
          <w:tab/>
        </w:r>
        <w:r>
          <w:rPr>
            <w:noProof/>
          </w:rPr>
          <w:t>Mapping of the BAS to component functionalities and component requirements</w:t>
        </w:r>
        <w:r>
          <w:rPr>
            <w:noProof/>
          </w:rPr>
          <w:tab/>
        </w:r>
        <w:r w:rsidR="004411D9">
          <w:rPr>
            <w:noProof/>
          </w:rPr>
          <w:fldChar w:fldCharType="begin"/>
        </w:r>
        <w:r>
          <w:rPr>
            <w:noProof/>
          </w:rPr>
          <w:instrText xml:space="preserve"> PAGEREF _Toc203639312 \h </w:instrText>
        </w:r>
      </w:ins>
      <w:r w:rsidR="004411D9">
        <w:rPr>
          <w:noProof/>
        </w:rPr>
      </w:r>
      <w:r w:rsidR="004411D9">
        <w:rPr>
          <w:noProof/>
        </w:rPr>
        <w:fldChar w:fldCharType="separate"/>
      </w:r>
      <w:ins w:id="100" w:author="Brian Tetreault" w:date="2012-07-11T15:19:00Z">
        <w:r>
          <w:rPr>
            <w:noProof/>
          </w:rPr>
          <w:t>17</w:t>
        </w:r>
        <w:r w:rsidR="004411D9">
          <w:rPr>
            <w:noProof/>
          </w:rPr>
          <w:fldChar w:fldCharType="end"/>
        </w:r>
      </w:ins>
    </w:p>
    <w:p w14:paraId="35A7D8F1" w14:textId="77777777" w:rsidR="0062616E" w:rsidRDefault="0062616E">
      <w:pPr>
        <w:pStyle w:val="TOC2"/>
        <w:numPr>
          <w:ins w:id="101" w:author="Brian Tetreault" w:date="2012-07-11T15:19:00Z"/>
        </w:numPr>
        <w:tabs>
          <w:tab w:val="left" w:pos="546"/>
        </w:tabs>
        <w:rPr>
          <w:ins w:id="102" w:author="Brian Tetreault" w:date="2012-07-11T15:19:00Z"/>
          <w:rFonts w:asciiTheme="minorHAnsi" w:eastAsiaTheme="minorEastAsia" w:hAnsiTheme="minorHAnsi" w:cstheme="minorBidi"/>
          <w:bCs w:val="0"/>
          <w:noProof/>
          <w:sz w:val="24"/>
          <w:szCs w:val="24"/>
          <w:lang w:val="en-US"/>
        </w:rPr>
      </w:pPr>
      <w:ins w:id="103" w:author="Brian Tetreault" w:date="2012-07-11T15:19:00Z">
        <w:r>
          <w:rPr>
            <w:noProof/>
            <w:lang w:eastAsia="de-DE"/>
          </w:rPr>
          <w:t>2.6</w:t>
        </w:r>
        <w:r>
          <w:rPr>
            <w:rFonts w:asciiTheme="minorHAnsi" w:eastAsiaTheme="minorEastAsia" w:hAnsiTheme="minorHAnsi" w:cstheme="minorBidi"/>
            <w:bCs w:val="0"/>
            <w:noProof/>
            <w:sz w:val="24"/>
            <w:szCs w:val="24"/>
            <w:lang w:val="en-US"/>
          </w:rPr>
          <w:tab/>
        </w:r>
        <w:r>
          <w:rPr>
            <w:noProof/>
            <w:lang w:eastAsia="de-DE"/>
          </w:rPr>
          <w:t>Distribution model for the AIS Service</w:t>
        </w:r>
        <w:r>
          <w:rPr>
            <w:noProof/>
          </w:rPr>
          <w:tab/>
        </w:r>
        <w:r w:rsidR="004411D9">
          <w:rPr>
            <w:noProof/>
          </w:rPr>
          <w:fldChar w:fldCharType="begin"/>
        </w:r>
        <w:r>
          <w:rPr>
            <w:noProof/>
          </w:rPr>
          <w:instrText xml:space="preserve"> PAGEREF _Toc203639313 \h </w:instrText>
        </w:r>
      </w:ins>
      <w:r w:rsidR="004411D9">
        <w:rPr>
          <w:noProof/>
        </w:rPr>
      </w:r>
      <w:r w:rsidR="004411D9">
        <w:rPr>
          <w:noProof/>
        </w:rPr>
        <w:fldChar w:fldCharType="separate"/>
      </w:r>
      <w:ins w:id="104" w:author="Brian Tetreault" w:date="2012-07-11T15:19:00Z">
        <w:r>
          <w:rPr>
            <w:noProof/>
          </w:rPr>
          <w:t>17</w:t>
        </w:r>
        <w:r w:rsidR="004411D9">
          <w:rPr>
            <w:noProof/>
          </w:rPr>
          <w:fldChar w:fldCharType="end"/>
        </w:r>
      </w:ins>
    </w:p>
    <w:p w14:paraId="033A6DAC" w14:textId="77777777" w:rsidR="0062616E" w:rsidRDefault="0062616E">
      <w:pPr>
        <w:pStyle w:val="TOC2"/>
        <w:numPr>
          <w:ins w:id="105" w:author="Brian Tetreault" w:date="2012-07-11T15:19:00Z"/>
        </w:numPr>
        <w:tabs>
          <w:tab w:val="left" w:pos="546"/>
        </w:tabs>
        <w:rPr>
          <w:ins w:id="106" w:author="Brian Tetreault" w:date="2012-07-11T15:19:00Z"/>
          <w:rFonts w:asciiTheme="minorHAnsi" w:eastAsiaTheme="minorEastAsia" w:hAnsiTheme="minorHAnsi" w:cstheme="minorBidi"/>
          <w:bCs w:val="0"/>
          <w:noProof/>
          <w:sz w:val="24"/>
          <w:szCs w:val="24"/>
          <w:lang w:val="en-US"/>
        </w:rPr>
      </w:pPr>
      <w:ins w:id="107" w:author="Brian Tetreault" w:date="2012-07-11T15:19:00Z">
        <w:r>
          <w:rPr>
            <w:noProof/>
          </w:rPr>
          <w:t>2.7</w:t>
        </w:r>
        <w:r>
          <w:rPr>
            <w:rFonts w:asciiTheme="minorHAnsi" w:eastAsiaTheme="minorEastAsia" w:hAnsiTheme="minorHAnsi" w:cstheme="minorBidi"/>
            <w:bCs w:val="0"/>
            <w:noProof/>
            <w:sz w:val="24"/>
            <w:szCs w:val="24"/>
            <w:lang w:val="en-US"/>
          </w:rPr>
          <w:tab/>
        </w:r>
        <w:r>
          <w:rPr>
            <w:noProof/>
          </w:rPr>
          <w:t>Interaction and Data Flow model of the AIS Service</w:t>
        </w:r>
        <w:r>
          <w:rPr>
            <w:noProof/>
          </w:rPr>
          <w:tab/>
        </w:r>
        <w:r w:rsidR="004411D9">
          <w:rPr>
            <w:noProof/>
          </w:rPr>
          <w:fldChar w:fldCharType="begin"/>
        </w:r>
        <w:r>
          <w:rPr>
            <w:noProof/>
          </w:rPr>
          <w:instrText xml:space="preserve"> PAGEREF _Toc203639314 \h </w:instrText>
        </w:r>
      </w:ins>
      <w:r w:rsidR="004411D9">
        <w:rPr>
          <w:noProof/>
        </w:rPr>
      </w:r>
      <w:r w:rsidR="004411D9">
        <w:rPr>
          <w:noProof/>
        </w:rPr>
        <w:fldChar w:fldCharType="separate"/>
      </w:r>
      <w:ins w:id="108" w:author="Brian Tetreault" w:date="2012-07-11T15:19:00Z">
        <w:r>
          <w:rPr>
            <w:noProof/>
          </w:rPr>
          <w:t>17</w:t>
        </w:r>
        <w:r w:rsidR="004411D9">
          <w:rPr>
            <w:noProof/>
          </w:rPr>
          <w:fldChar w:fldCharType="end"/>
        </w:r>
      </w:ins>
    </w:p>
    <w:p w14:paraId="738E03F9" w14:textId="77777777" w:rsidR="0062616E" w:rsidRDefault="0062616E">
      <w:pPr>
        <w:pStyle w:val="TOC3"/>
        <w:numPr>
          <w:ins w:id="109" w:author="Brian Tetreault" w:date="2012-07-11T15:19:00Z"/>
        </w:numPr>
        <w:tabs>
          <w:tab w:val="left" w:pos="1536"/>
        </w:tabs>
        <w:rPr>
          <w:ins w:id="110" w:author="Brian Tetreault" w:date="2012-07-11T15:19:00Z"/>
          <w:rFonts w:asciiTheme="minorHAnsi" w:eastAsiaTheme="minorEastAsia" w:hAnsiTheme="minorHAnsi" w:cstheme="minorBidi"/>
          <w:noProof/>
          <w:sz w:val="24"/>
          <w:szCs w:val="24"/>
          <w:lang w:val="en-US"/>
        </w:rPr>
      </w:pPr>
      <w:ins w:id="111" w:author="Brian Tetreault" w:date="2012-07-11T15:19:00Z">
        <w:r>
          <w:rPr>
            <w:noProof/>
          </w:rPr>
          <w:t>2.7.1</w:t>
        </w:r>
        <w:r>
          <w:rPr>
            <w:rFonts w:asciiTheme="minorHAnsi" w:eastAsiaTheme="minorEastAsia" w:hAnsiTheme="minorHAnsi" w:cstheme="minorBidi"/>
            <w:noProof/>
            <w:sz w:val="24"/>
            <w:szCs w:val="24"/>
            <w:lang w:val="en-US"/>
          </w:rPr>
          <w:tab/>
        </w:r>
        <w:r>
          <w:rPr>
            <w:noProof/>
          </w:rPr>
          <w:t>Introduction</w:t>
        </w:r>
        <w:r>
          <w:rPr>
            <w:noProof/>
          </w:rPr>
          <w:tab/>
        </w:r>
        <w:r w:rsidR="004411D9">
          <w:rPr>
            <w:noProof/>
          </w:rPr>
          <w:fldChar w:fldCharType="begin"/>
        </w:r>
        <w:r>
          <w:rPr>
            <w:noProof/>
          </w:rPr>
          <w:instrText xml:space="preserve"> PAGEREF _Toc203639315 \h </w:instrText>
        </w:r>
      </w:ins>
      <w:r w:rsidR="004411D9">
        <w:rPr>
          <w:noProof/>
        </w:rPr>
      </w:r>
      <w:r w:rsidR="004411D9">
        <w:rPr>
          <w:noProof/>
        </w:rPr>
        <w:fldChar w:fldCharType="separate"/>
      </w:r>
      <w:ins w:id="112" w:author="Brian Tetreault" w:date="2012-07-11T15:19:00Z">
        <w:r>
          <w:rPr>
            <w:noProof/>
          </w:rPr>
          <w:t>17</w:t>
        </w:r>
        <w:r w:rsidR="004411D9">
          <w:rPr>
            <w:noProof/>
          </w:rPr>
          <w:fldChar w:fldCharType="end"/>
        </w:r>
      </w:ins>
    </w:p>
    <w:p w14:paraId="2A3B52E9" w14:textId="77777777" w:rsidR="0062616E" w:rsidRDefault="0062616E">
      <w:pPr>
        <w:pStyle w:val="TOC3"/>
        <w:numPr>
          <w:ins w:id="113" w:author="Brian Tetreault" w:date="2012-07-11T15:19:00Z"/>
        </w:numPr>
        <w:tabs>
          <w:tab w:val="left" w:pos="1536"/>
        </w:tabs>
        <w:rPr>
          <w:ins w:id="114" w:author="Brian Tetreault" w:date="2012-07-11T15:19:00Z"/>
          <w:rFonts w:asciiTheme="minorHAnsi" w:eastAsiaTheme="minorEastAsia" w:hAnsiTheme="minorHAnsi" w:cstheme="minorBidi"/>
          <w:noProof/>
          <w:sz w:val="24"/>
          <w:szCs w:val="24"/>
          <w:lang w:val="en-US"/>
        </w:rPr>
      </w:pPr>
      <w:ins w:id="115" w:author="Brian Tetreault" w:date="2012-07-11T15:19:00Z">
        <w:r>
          <w:rPr>
            <w:noProof/>
          </w:rPr>
          <w:t>2.7.2</w:t>
        </w:r>
        <w:r>
          <w:rPr>
            <w:rFonts w:asciiTheme="minorHAnsi" w:eastAsiaTheme="minorEastAsia" w:hAnsiTheme="minorHAnsi" w:cstheme="minorBidi"/>
            <w:noProof/>
            <w:sz w:val="24"/>
            <w:szCs w:val="24"/>
            <w:lang w:val="en-US"/>
          </w:rPr>
          <w:tab/>
        </w:r>
        <w:r>
          <w:rPr>
            <w:noProof/>
          </w:rPr>
          <w:t>The dynamic interactions between components of the AIS Service</w:t>
        </w:r>
        <w:r>
          <w:rPr>
            <w:noProof/>
          </w:rPr>
          <w:tab/>
        </w:r>
        <w:r w:rsidR="004411D9">
          <w:rPr>
            <w:noProof/>
          </w:rPr>
          <w:fldChar w:fldCharType="begin"/>
        </w:r>
        <w:r>
          <w:rPr>
            <w:noProof/>
          </w:rPr>
          <w:instrText xml:space="preserve"> PAGEREF _Toc203639316 \h </w:instrText>
        </w:r>
      </w:ins>
      <w:r w:rsidR="004411D9">
        <w:rPr>
          <w:noProof/>
        </w:rPr>
      </w:r>
      <w:r w:rsidR="004411D9">
        <w:rPr>
          <w:noProof/>
        </w:rPr>
        <w:fldChar w:fldCharType="separate"/>
      </w:r>
      <w:ins w:id="116" w:author="Brian Tetreault" w:date="2012-07-11T15:19:00Z">
        <w:r>
          <w:rPr>
            <w:noProof/>
          </w:rPr>
          <w:t>17</w:t>
        </w:r>
        <w:r w:rsidR="004411D9">
          <w:rPr>
            <w:noProof/>
          </w:rPr>
          <w:fldChar w:fldCharType="end"/>
        </w:r>
      </w:ins>
    </w:p>
    <w:p w14:paraId="40E86AF8" w14:textId="77777777" w:rsidR="0062616E" w:rsidRDefault="0062616E">
      <w:pPr>
        <w:pStyle w:val="TOC3"/>
        <w:numPr>
          <w:ins w:id="117" w:author="Brian Tetreault" w:date="2012-07-11T15:19:00Z"/>
        </w:numPr>
        <w:tabs>
          <w:tab w:val="left" w:pos="1536"/>
        </w:tabs>
        <w:rPr>
          <w:ins w:id="118" w:author="Brian Tetreault" w:date="2012-07-11T15:19:00Z"/>
          <w:rFonts w:asciiTheme="minorHAnsi" w:eastAsiaTheme="minorEastAsia" w:hAnsiTheme="minorHAnsi" w:cstheme="minorBidi"/>
          <w:noProof/>
          <w:sz w:val="24"/>
          <w:szCs w:val="24"/>
          <w:lang w:val="en-US"/>
        </w:rPr>
      </w:pPr>
      <w:ins w:id="119" w:author="Brian Tetreault" w:date="2012-07-11T15:19:00Z">
        <w:r>
          <w:rPr>
            <w:noProof/>
          </w:rPr>
          <w:t>2.7.3</w:t>
        </w:r>
        <w:r>
          <w:rPr>
            <w:rFonts w:asciiTheme="minorHAnsi" w:eastAsiaTheme="minorEastAsia" w:hAnsiTheme="minorHAnsi" w:cstheme="minorBidi"/>
            <w:noProof/>
            <w:sz w:val="24"/>
            <w:szCs w:val="24"/>
            <w:lang w:val="en-US"/>
          </w:rPr>
          <w:tab/>
        </w:r>
        <w:r>
          <w:rPr>
            <w:noProof/>
          </w:rPr>
          <w:t>The description of the roles of the components of the AIS Service</w:t>
        </w:r>
        <w:r>
          <w:rPr>
            <w:noProof/>
          </w:rPr>
          <w:tab/>
        </w:r>
        <w:r w:rsidR="004411D9">
          <w:rPr>
            <w:noProof/>
          </w:rPr>
          <w:fldChar w:fldCharType="begin"/>
        </w:r>
        <w:r>
          <w:rPr>
            <w:noProof/>
          </w:rPr>
          <w:instrText xml:space="preserve"> PAGEREF _Toc203639317 \h </w:instrText>
        </w:r>
      </w:ins>
      <w:r w:rsidR="004411D9">
        <w:rPr>
          <w:noProof/>
        </w:rPr>
      </w:r>
      <w:r w:rsidR="004411D9">
        <w:rPr>
          <w:noProof/>
        </w:rPr>
        <w:fldChar w:fldCharType="separate"/>
      </w:r>
      <w:ins w:id="120" w:author="Brian Tetreault" w:date="2012-07-11T15:19:00Z">
        <w:r>
          <w:rPr>
            <w:noProof/>
          </w:rPr>
          <w:t>18</w:t>
        </w:r>
        <w:r w:rsidR="004411D9">
          <w:rPr>
            <w:noProof/>
          </w:rPr>
          <w:fldChar w:fldCharType="end"/>
        </w:r>
      </w:ins>
    </w:p>
    <w:p w14:paraId="2F5C7A05" w14:textId="77777777" w:rsidR="0062616E" w:rsidRDefault="0062616E">
      <w:pPr>
        <w:pStyle w:val="TOC3"/>
        <w:numPr>
          <w:ins w:id="121" w:author="Brian Tetreault" w:date="2012-07-11T15:19:00Z"/>
        </w:numPr>
        <w:tabs>
          <w:tab w:val="left" w:pos="1536"/>
        </w:tabs>
        <w:rPr>
          <w:ins w:id="122" w:author="Brian Tetreault" w:date="2012-07-11T15:19:00Z"/>
          <w:rFonts w:asciiTheme="minorHAnsi" w:eastAsiaTheme="minorEastAsia" w:hAnsiTheme="minorHAnsi" w:cstheme="minorBidi"/>
          <w:noProof/>
          <w:sz w:val="24"/>
          <w:szCs w:val="24"/>
          <w:lang w:val="en-US"/>
        </w:rPr>
      </w:pPr>
      <w:ins w:id="123" w:author="Brian Tetreault" w:date="2012-07-11T15:19:00Z">
        <w:r>
          <w:rPr>
            <w:noProof/>
          </w:rPr>
          <w:t>2.7.4</w:t>
        </w:r>
        <w:r>
          <w:rPr>
            <w:rFonts w:asciiTheme="minorHAnsi" w:eastAsiaTheme="minorEastAsia" w:hAnsiTheme="minorHAnsi" w:cstheme="minorBidi"/>
            <w:noProof/>
            <w:sz w:val="24"/>
            <w:szCs w:val="24"/>
            <w:lang w:val="en-US"/>
          </w:rPr>
          <w:tab/>
        </w:r>
        <w:r>
          <w:rPr>
            <w:noProof/>
          </w:rPr>
          <w:t>Guidance on the operation of an AIS Service</w:t>
        </w:r>
        <w:r>
          <w:rPr>
            <w:noProof/>
          </w:rPr>
          <w:tab/>
        </w:r>
        <w:r w:rsidR="004411D9">
          <w:rPr>
            <w:noProof/>
          </w:rPr>
          <w:fldChar w:fldCharType="begin"/>
        </w:r>
        <w:r>
          <w:rPr>
            <w:noProof/>
          </w:rPr>
          <w:instrText xml:space="preserve"> PAGEREF _Toc203639318 \h </w:instrText>
        </w:r>
      </w:ins>
      <w:r w:rsidR="004411D9">
        <w:rPr>
          <w:noProof/>
        </w:rPr>
      </w:r>
      <w:r w:rsidR="004411D9">
        <w:rPr>
          <w:noProof/>
        </w:rPr>
        <w:fldChar w:fldCharType="separate"/>
      </w:r>
      <w:ins w:id="124" w:author="Brian Tetreault" w:date="2012-07-11T15:19:00Z">
        <w:r>
          <w:rPr>
            <w:noProof/>
          </w:rPr>
          <w:t>18</w:t>
        </w:r>
        <w:r w:rsidR="004411D9">
          <w:rPr>
            <w:noProof/>
          </w:rPr>
          <w:fldChar w:fldCharType="end"/>
        </w:r>
      </w:ins>
    </w:p>
    <w:p w14:paraId="09C1E810" w14:textId="77777777" w:rsidR="0062616E" w:rsidRDefault="0062616E">
      <w:pPr>
        <w:pStyle w:val="TOC2"/>
        <w:numPr>
          <w:ins w:id="125" w:author="Brian Tetreault" w:date="2012-07-11T15:19:00Z"/>
        </w:numPr>
        <w:tabs>
          <w:tab w:val="left" w:pos="546"/>
        </w:tabs>
        <w:rPr>
          <w:ins w:id="126" w:author="Brian Tetreault" w:date="2012-07-11T15:19:00Z"/>
          <w:rFonts w:asciiTheme="minorHAnsi" w:eastAsiaTheme="minorEastAsia" w:hAnsiTheme="minorHAnsi" w:cstheme="minorBidi"/>
          <w:bCs w:val="0"/>
          <w:noProof/>
          <w:sz w:val="24"/>
          <w:szCs w:val="24"/>
          <w:lang w:val="en-US"/>
        </w:rPr>
      </w:pPr>
      <w:ins w:id="127" w:author="Brian Tetreault" w:date="2012-07-11T15:19:00Z">
        <w:r>
          <w:rPr>
            <w:noProof/>
            <w:lang w:eastAsia="de-DE"/>
          </w:rPr>
          <w:t>2.8</w:t>
        </w:r>
        <w:r>
          <w:rPr>
            <w:rFonts w:asciiTheme="minorHAnsi" w:eastAsiaTheme="minorEastAsia" w:hAnsiTheme="minorHAnsi" w:cstheme="minorBidi"/>
            <w:bCs w:val="0"/>
            <w:noProof/>
            <w:sz w:val="24"/>
            <w:szCs w:val="24"/>
            <w:lang w:val="en-US"/>
          </w:rPr>
          <w:tab/>
        </w:r>
        <w:r>
          <w:rPr>
            <w:noProof/>
            <w:lang w:eastAsia="de-DE"/>
          </w:rPr>
          <w:t>Interfacing model of the AIS Service</w:t>
        </w:r>
        <w:r>
          <w:rPr>
            <w:noProof/>
          </w:rPr>
          <w:tab/>
        </w:r>
        <w:r w:rsidR="004411D9">
          <w:rPr>
            <w:noProof/>
          </w:rPr>
          <w:fldChar w:fldCharType="begin"/>
        </w:r>
        <w:r>
          <w:rPr>
            <w:noProof/>
          </w:rPr>
          <w:instrText xml:space="preserve"> PAGEREF _Toc203639319 \h </w:instrText>
        </w:r>
      </w:ins>
      <w:r w:rsidR="004411D9">
        <w:rPr>
          <w:noProof/>
        </w:rPr>
      </w:r>
      <w:r w:rsidR="004411D9">
        <w:rPr>
          <w:noProof/>
        </w:rPr>
        <w:fldChar w:fldCharType="separate"/>
      </w:r>
      <w:ins w:id="128" w:author="Brian Tetreault" w:date="2012-07-11T15:19:00Z">
        <w:r>
          <w:rPr>
            <w:noProof/>
          </w:rPr>
          <w:t>18</w:t>
        </w:r>
        <w:r w:rsidR="004411D9">
          <w:rPr>
            <w:noProof/>
          </w:rPr>
          <w:fldChar w:fldCharType="end"/>
        </w:r>
      </w:ins>
    </w:p>
    <w:p w14:paraId="6EF063E8" w14:textId="77777777" w:rsidR="0062616E" w:rsidRDefault="0062616E">
      <w:pPr>
        <w:pStyle w:val="TOC2"/>
        <w:numPr>
          <w:ins w:id="129" w:author="Brian Tetreault" w:date="2012-07-11T15:19:00Z"/>
        </w:numPr>
        <w:tabs>
          <w:tab w:val="left" w:pos="546"/>
        </w:tabs>
        <w:rPr>
          <w:ins w:id="130" w:author="Brian Tetreault" w:date="2012-07-11T15:19:00Z"/>
          <w:rFonts w:asciiTheme="minorHAnsi" w:eastAsiaTheme="minorEastAsia" w:hAnsiTheme="minorHAnsi" w:cstheme="minorBidi"/>
          <w:bCs w:val="0"/>
          <w:noProof/>
          <w:sz w:val="24"/>
          <w:szCs w:val="24"/>
          <w:lang w:val="en-US"/>
        </w:rPr>
      </w:pPr>
      <w:ins w:id="131" w:author="Brian Tetreault" w:date="2012-07-11T15:19:00Z">
        <w:r>
          <w:rPr>
            <w:noProof/>
          </w:rPr>
          <w:t>2.9</w:t>
        </w:r>
        <w:r>
          <w:rPr>
            <w:rFonts w:asciiTheme="minorHAnsi" w:eastAsiaTheme="minorEastAsia" w:hAnsiTheme="minorHAnsi" w:cstheme="minorBidi"/>
            <w:bCs w:val="0"/>
            <w:noProof/>
            <w:sz w:val="24"/>
            <w:szCs w:val="24"/>
            <w:lang w:val="en-US"/>
          </w:rPr>
          <w:tab/>
        </w:r>
        <w:r>
          <w:rPr>
            <w:noProof/>
          </w:rPr>
          <w:t>Internal time latency model of the AIS Service</w:t>
        </w:r>
        <w:r>
          <w:rPr>
            <w:noProof/>
          </w:rPr>
          <w:tab/>
        </w:r>
        <w:r w:rsidR="004411D9">
          <w:rPr>
            <w:noProof/>
          </w:rPr>
          <w:fldChar w:fldCharType="begin"/>
        </w:r>
        <w:r>
          <w:rPr>
            <w:noProof/>
          </w:rPr>
          <w:instrText xml:space="preserve"> PAGEREF _Toc203639320 \h </w:instrText>
        </w:r>
      </w:ins>
      <w:r w:rsidR="004411D9">
        <w:rPr>
          <w:noProof/>
        </w:rPr>
      </w:r>
      <w:r w:rsidR="004411D9">
        <w:rPr>
          <w:noProof/>
        </w:rPr>
        <w:fldChar w:fldCharType="separate"/>
      </w:r>
      <w:ins w:id="132" w:author="Brian Tetreault" w:date="2012-07-11T15:19:00Z">
        <w:r>
          <w:rPr>
            <w:noProof/>
          </w:rPr>
          <w:t>19</w:t>
        </w:r>
        <w:r w:rsidR="004411D9">
          <w:rPr>
            <w:noProof/>
          </w:rPr>
          <w:fldChar w:fldCharType="end"/>
        </w:r>
      </w:ins>
    </w:p>
    <w:p w14:paraId="1735C108" w14:textId="77777777" w:rsidR="0062616E" w:rsidRDefault="0062616E">
      <w:pPr>
        <w:pStyle w:val="TOC2"/>
        <w:numPr>
          <w:ins w:id="133" w:author="Brian Tetreault" w:date="2012-07-11T15:19:00Z"/>
        </w:numPr>
        <w:tabs>
          <w:tab w:val="left" w:pos="668"/>
        </w:tabs>
        <w:rPr>
          <w:ins w:id="134" w:author="Brian Tetreault" w:date="2012-07-11T15:19:00Z"/>
          <w:rFonts w:asciiTheme="minorHAnsi" w:eastAsiaTheme="minorEastAsia" w:hAnsiTheme="minorHAnsi" w:cstheme="minorBidi"/>
          <w:bCs w:val="0"/>
          <w:noProof/>
          <w:sz w:val="24"/>
          <w:szCs w:val="24"/>
          <w:lang w:val="en-US"/>
        </w:rPr>
      </w:pPr>
      <w:ins w:id="135" w:author="Brian Tetreault" w:date="2012-07-11T15:19:00Z">
        <w:r>
          <w:rPr>
            <w:noProof/>
            <w:lang w:eastAsia="de-DE"/>
          </w:rPr>
          <w:t>2.10</w:t>
        </w:r>
        <w:r>
          <w:rPr>
            <w:rFonts w:asciiTheme="minorHAnsi" w:eastAsiaTheme="minorEastAsia" w:hAnsiTheme="minorHAnsi" w:cstheme="minorBidi"/>
            <w:bCs w:val="0"/>
            <w:noProof/>
            <w:sz w:val="24"/>
            <w:szCs w:val="24"/>
            <w:lang w:val="en-US"/>
          </w:rPr>
          <w:tab/>
        </w:r>
        <w:r>
          <w:rPr>
            <w:noProof/>
            <w:lang w:eastAsia="de-DE"/>
          </w:rPr>
          <w:t>Internal reliability model of the AIS Service</w:t>
        </w:r>
        <w:r>
          <w:rPr>
            <w:noProof/>
          </w:rPr>
          <w:tab/>
        </w:r>
        <w:r w:rsidR="004411D9">
          <w:rPr>
            <w:noProof/>
          </w:rPr>
          <w:fldChar w:fldCharType="begin"/>
        </w:r>
        <w:r>
          <w:rPr>
            <w:noProof/>
          </w:rPr>
          <w:instrText xml:space="preserve"> PAGEREF _Toc203639321 \h </w:instrText>
        </w:r>
      </w:ins>
      <w:r w:rsidR="004411D9">
        <w:rPr>
          <w:noProof/>
        </w:rPr>
      </w:r>
      <w:r w:rsidR="004411D9">
        <w:rPr>
          <w:noProof/>
        </w:rPr>
        <w:fldChar w:fldCharType="separate"/>
      </w:r>
      <w:ins w:id="136" w:author="Brian Tetreault" w:date="2012-07-11T15:19:00Z">
        <w:r>
          <w:rPr>
            <w:noProof/>
          </w:rPr>
          <w:t>19</w:t>
        </w:r>
        <w:r w:rsidR="004411D9">
          <w:rPr>
            <w:noProof/>
          </w:rPr>
          <w:fldChar w:fldCharType="end"/>
        </w:r>
      </w:ins>
    </w:p>
    <w:p w14:paraId="043B0C3A" w14:textId="77777777" w:rsidR="0062616E" w:rsidRDefault="0062616E">
      <w:pPr>
        <w:pStyle w:val="TOC2"/>
        <w:numPr>
          <w:ins w:id="137" w:author="Brian Tetreault" w:date="2012-07-11T15:19:00Z"/>
        </w:numPr>
        <w:tabs>
          <w:tab w:val="left" w:pos="668"/>
        </w:tabs>
        <w:rPr>
          <w:ins w:id="138" w:author="Brian Tetreault" w:date="2012-07-11T15:19:00Z"/>
          <w:rFonts w:asciiTheme="minorHAnsi" w:eastAsiaTheme="minorEastAsia" w:hAnsiTheme="minorHAnsi" w:cstheme="minorBidi"/>
          <w:bCs w:val="0"/>
          <w:noProof/>
          <w:sz w:val="24"/>
          <w:szCs w:val="24"/>
          <w:lang w:val="en-US"/>
        </w:rPr>
      </w:pPr>
      <w:ins w:id="139" w:author="Brian Tetreault" w:date="2012-07-11T15:19:00Z">
        <w:r>
          <w:rPr>
            <w:noProof/>
            <w:lang w:eastAsia="de-DE"/>
          </w:rPr>
          <w:t>2.11</w:t>
        </w:r>
        <w:r>
          <w:rPr>
            <w:rFonts w:asciiTheme="minorHAnsi" w:eastAsiaTheme="minorEastAsia" w:hAnsiTheme="minorHAnsi" w:cstheme="minorBidi"/>
            <w:bCs w:val="0"/>
            <w:noProof/>
            <w:sz w:val="24"/>
            <w:szCs w:val="24"/>
            <w:lang w:val="en-US"/>
          </w:rPr>
          <w:tab/>
        </w:r>
        <w:r>
          <w:rPr>
            <w:noProof/>
            <w:lang w:eastAsia="de-DE"/>
          </w:rPr>
          <w:t>Test Model for the AIS Service</w:t>
        </w:r>
        <w:r>
          <w:rPr>
            <w:noProof/>
          </w:rPr>
          <w:tab/>
        </w:r>
        <w:r w:rsidR="004411D9">
          <w:rPr>
            <w:noProof/>
          </w:rPr>
          <w:fldChar w:fldCharType="begin"/>
        </w:r>
        <w:r>
          <w:rPr>
            <w:noProof/>
          </w:rPr>
          <w:instrText xml:space="preserve"> PAGEREF _Toc203639322 \h </w:instrText>
        </w:r>
      </w:ins>
      <w:r w:rsidR="004411D9">
        <w:rPr>
          <w:noProof/>
        </w:rPr>
      </w:r>
      <w:r w:rsidR="004411D9">
        <w:rPr>
          <w:noProof/>
        </w:rPr>
        <w:fldChar w:fldCharType="separate"/>
      </w:r>
      <w:ins w:id="140" w:author="Brian Tetreault" w:date="2012-07-11T15:19:00Z">
        <w:r>
          <w:rPr>
            <w:noProof/>
          </w:rPr>
          <w:t>19</w:t>
        </w:r>
        <w:r w:rsidR="004411D9">
          <w:rPr>
            <w:noProof/>
          </w:rPr>
          <w:fldChar w:fldCharType="end"/>
        </w:r>
      </w:ins>
    </w:p>
    <w:p w14:paraId="6850C903" w14:textId="77777777" w:rsidR="0062616E" w:rsidRDefault="0062616E">
      <w:pPr>
        <w:pStyle w:val="TOC2"/>
        <w:numPr>
          <w:ins w:id="141" w:author="Brian Tetreault" w:date="2012-07-11T15:19:00Z"/>
        </w:numPr>
        <w:tabs>
          <w:tab w:val="left" w:pos="668"/>
        </w:tabs>
        <w:rPr>
          <w:ins w:id="142" w:author="Brian Tetreault" w:date="2012-07-11T15:19:00Z"/>
          <w:rFonts w:asciiTheme="minorHAnsi" w:eastAsiaTheme="minorEastAsia" w:hAnsiTheme="minorHAnsi" w:cstheme="minorBidi"/>
          <w:bCs w:val="0"/>
          <w:noProof/>
          <w:sz w:val="24"/>
          <w:szCs w:val="24"/>
          <w:lang w:val="en-US"/>
        </w:rPr>
      </w:pPr>
      <w:ins w:id="143" w:author="Brian Tetreault" w:date="2012-07-11T15:19:00Z">
        <w:r>
          <w:rPr>
            <w:noProof/>
          </w:rPr>
          <w:t>2.12</w:t>
        </w:r>
        <w:r>
          <w:rPr>
            <w:rFonts w:asciiTheme="minorHAnsi" w:eastAsiaTheme="minorEastAsia" w:hAnsiTheme="minorHAnsi" w:cstheme="minorBidi"/>
            <w:bCs w:val="0"/>
            <w:noProof/>
            <w:sz w:val="24"/>
            <w:szCs w:val="24"/>
            <w:lang w:val="en-US"/>
          </w:rPr>
          <w:tab/>
        </w:r>
        <w:r>
          <w:rPr>
            <w:noProof/>
          </w:rPr>
          <w:t>Functional Components of the AIS Service</w:t>
        </w:r>
        <w:r>
          <w:rPr>
            <w:noProof/>
          </w:rPr>
          <w:tab/>
        </w:r>
        <w:r w:rsidR="004411D9">
          <w:rPr>
            <w:noProof/>
          </w:rPr>
          <w:fldChar w:fldCharType="begin"/>
        </w:r>
        <w:r>
          <w:rPr>
            <w:noProof/>
          </w:rPr>
          <w:instrText xml:space="preserve"> PAGEREF _Toc203639323 \h </w:instrText>
        </w:r>
      </w:ins>
      <w:r w:rsidR="004411D9">
        <w:rPr>
          <w:noProof/>
        </w:rPr>
      </w:r>
      <w:r w:rsidR="004411D9">
        <w:rPr>
          <w:noProof/>
        </w:rPr>
        <w:fldChar w:fldCharType="separate"/>
      </w:r>
      <w:ins w:id="144" w:author="Brian Tetreault" w:date="2012-07-11T15:19:00Z">
        <w:r>
          <w:rPr>
            <w:noProof/>
          </w:rPr>
          <w:t>19</w:t>
        </w:r>
        <w:r w:rsidR="004411D9">
          <w:rPr>
            <w:noProof/>
          </w:rPr>
          <w:fldChar w:fldCharType="end"/>
        </w:r>
      </w:ins>
    </w:p>
    <w:p w14:paraId="7E3C5DEA" w14:textId="77777777" w:rsidR="0062616E" w:rsidRDefault="0062616E">
      <w:pPr>
        <w:pStyle w:val="TOC3"/>
        <w:numPr>
          <w:ins w:id="145" w:author="Brian Tetreault" w:date="2012-07-11T15:19:00Z"/>
        </w:numPr>
        <w:tabs>
          <w:tab w:val="left" w:pos="1647"/>
        </w:tabs>
        <w:rPr>
          <w:ins w:id="146" w:author="Brian Tetreault" w:date="2012-07-11T15:19:00Z"/>
          <w:rFonts w:asciiTheme="minorHAnsi" w:eastAsiaTheme="minorEastAsia" w:hAnsiTheme="minorHAnsi" w:cstheme="minorBidi"/>
          <w:noProof/>
          <w:sz w:val="24"/>
          <w:szCs w:val="24"/>
          <w:lang w:val="en-US"/>
        </w:rPr>
      </w:pPr>
      <w:ins w:id="147" w:author="Brian Tetreault" w:date="2012-07-11T15:19:00Z">
        <w:r>
          <w:rPr>
            <w:noProof/>
          </w:rPr>
          <w:t>2.12.1</w:t>
        </w:r>
        <w:r>
          <w:rPr>
            <w:rFonts w:asciiTheme="minorHAnsi" w:eastAsiaTheme="minorEastAsia" w:hAnsiTheme="minorHAnsi" w:cstheme="minorBidi"/>
            <w:noProof/>
            <w:sz w:val="24"/>
            <w:szCs w:val="24"/>
            <w:lang w:val="en-US"/>
          </w:rPr>
          <w:tab/>
        </w:r>
        <w:r>
          <w:rPr>
            <w:noProof/>
          </w:rPr>
          <w:t>Typical AIS Service physical setup</w:t>
        </w:r>
        <w:r>
          <w:rPr>
            <w:noProof/>
          </w:rPr>
          <w:tab/>
        </w:r>
        <w:r w:rsidR="004411D9">
          <w:rPr>
            <w:noProof/>
          </w:rPr>
          <w:fldChar w:fldCharType="begin"/>
        </w:r>
        <w:r>
          <w:rPr>
            <w:noProof/>
          </w:rPr>
          <w:instrText xml:space="preserve"> PAGEREF _Toc203639324 \h </w:instrText>
        </w:r>
      </w:ins>
      <w:r w:rsidR="004411D9">
        <w:rPr>
          <w:noProof/>
        </w:rPr>
      </w:r>
      <w:r w:rsidR="004411D9">
        <w:rPr>
          <w:noProof/>
        </w:rPr>
        <w:fldChar w:fldCharType="separate"/>
      </w:r>
      <w:ins w:id="148" w:author="Brian Tetreault" w:date="2012-07-11T15:19:00Z">
        <w:r>
          <w:rPr>
            <w:noProof/>
          </w:rPr>
          <w:t>19</w:t>
        </w:r>
        <w:r w:rsidR="004411D9">
          <w:rPr>
            <w:noProof/>
          </w:rPr>
          <w:fldChar w:fldCharType="end"/>
        </w:r>
      </w:ins>
    </w:p>
    <w:p w14:paraId="6CEBD470" w14:textId="77777777" w:rsidR="0062616E" w:rsidRDefault="0062616E">
      <w:pPr>
        <w:pStyle w:val="TOC3"/>
        <w:numPr>
          <w:ins w:id="149" w:author="Brian Tetreault" w:date="2012-07-11T15:19:00Z"/>
        </w:numPr>
        <w:tabs>
          <w:tab w:val="left" w:pos="1647"/>
        </w:tabs>
        <w:rPr>
          <w:ins w:id="150" w:author="Brian Tetreault" w:date="2012-07-11T15:19:00Z"/>
          <w:rFonts w:asciiTheme="minorHAnsi" w:eastAsiaTheme="minorEastAsia" w:hAnsiTheme="minorHAnsi" w:cstheme="minorBidi"/>
          <w:noProof/>
          <w:sz w:val="24"/>
          <w:szCs w:val="24"/>
          <w:lang w:val="en-US"/>
        </w:rPr>
      </w:pPr>
      <w:ins w:id="151" w:author="Brian Tetreault" w:date="2012-07-11T15:19:00Z">
        <w:r>
          <w:rPr>
            <w:noProof/>
          </w:rPr>
          <w:t>2.12.2</w:t>
        </w:r>
        <w:r>
          <w:rPr>
            <w:rFonts w:asciiTheme="minorHAnsi" w:eastAsiaTheme="minorEastAsia" w:hAnsiTheme="minorHAnsi" w:cstheme="minorBidi"/>
            <w:noProof/>
            <w:sz w:val="24"/>
            <w:szCs w:val="24"/>
            <w:lang w:val="en-US"/>
          </w:rPr>
          <w:tab/>
        </w:r>
        <w:r>
          <w:rPr>
            <w:noProof/>
          </w:rPr>
          <w:t>Overview of tasks of the functional components of the AIS Service</w:t>
        </w:r>
        <w:r>
          <w:rPr>
            <w:noProof/>
          </w:rPr>
          <w:tab/>
        </w:r>
        <w:r w:rsidR="004411D9">
          <w:rPr>
            <w:noProof/>
          </w:rPr>
          <w:fldChar w:fldCharType="begin"/>
        </w:r>
        <w:r>
          <w:rPr>
            <w:noProof/>
          </w:rPr>
          <w:instrText xml:space="preserve"> PAGEREF _Toc203639325 \h </w:instrText>
        </w:r>
      </w:ins>
      <w:r w:rsidR="004411D9">
        <w:rPr>
          <w:noProof/>
        </w:rPr>
      </w:r>
      <w:r w:rsidR="004411D9">
        <w:rPr>
          <w:noProof/>
        </w:rPr>
        <w:fldChar w:fldCharType="separate"/>
      </w:r>
      <w:ins w:id="152" w:author="Brian Tetreault" w:date="2012-07-11T15:19:00Z">
        <w:r>
          <w:rPr>
            <w:noProof/>
          </w:rPr>
          <w:t>21</w:t>
        </w:r>
        <w:r w:rsidR="004411D9">
          <w:rPr>
            <w:noProof/>
          </w:rPr>
          <w:fldChar w:fldCharType="end"/>
        </w:r>
      </w:ins>
    </w:p>
    <w:p w14:paraId="2E41C566" w14:textId="77777777" w:rsidR="0062616E" w:rsidRDefault="0062616E">
      <w:pPr>
        <w:pStyle w:val="TOC3"/>
        <w:numPr>
          <w:ins w:id="153" w:author="Brian Tetreault" w:date="2012-07-11T15:19:00Z"/>
        </w:numPr>
        <w:tabs>
          <w:tab w:val="left" w:pos="1647"/>
        </w:tabs>
        <w:rPr>
          <w:ins w:id="154" w:author="Brian Tetreault" w:date="2012-07-11T15:19:00Z"/>
          <w:rFonts w:asciiTheme="minorHAnsi" w:eastAsiaTheme="minorEastAsia" w:hAnsiTheme="minorHAnsi" w:cstheme="minorBidi"/>
          <w:noProof/>
          <w:sz w:val="24"/>
          <w:szCs w:val="24"/>
          <w:lang w:val="en-US"/>
        </w:rPr>
      </w:pPr>
      <w:ins w:id="155" w:author="Brian Tetreault" w:date="2012-07-11T15:19:00Z">
        <w:r>
          <w:rPr>
            <w:noProof/>
          </w:rPr>
          <w:t>2.12.3</w:t>
        </w:r>
        <w:r>
          <w:rPr>
            <w:rFonts w:asciiTheme="minorHAnsi" w:eastAsiaTheme="minorEastAsia" w:hAnsiTheme="minorHAnsi" w:cstheme="minorBidi"/>
            <w:noProof/>
            <w:sz w:val="24"/>
            <w:szCs w:val="24"/>
            <w:lang w:val="en-US"/>
          </w:rPr>
          <w:tab/>
        </w:r>
        <w:r>
          <w:rPr>
            <w:noProof/>
          </w:rPr>
          <w:t>AIS Logical Shore Station (AIS-LSS)</w:t>
        </w:r>
        <w:r>
          <w:rPr>
            <w:noProof/>
          </w:rPr>
          <w:tab/>
        </w:r>
        <w:r w:rsidR="004411D9">
          <w:rPr>
            <w:noProof/>
          </w:rPr>
          <w:fldChar w:fldCharType="begin"/>
        </w:r>
        <w:r>
          <w:rPr>
            <w:noProof/>
          </w:rPr>
          <w:instrText xml:space="preserve"> PAGEREF _Toc203639326 \h </w:instrText>
        </w:r>
      </w:ins>
      <w:r w:rsidR="004411D9">
        <w:rPr>
          <w:noProof/>
        </w:rPr>
      </w:r>
      <w:r w:rsidR="004411D9">
        <w:rPr>
          <w:noProof/>
        </w:rPr>
        <w:fldChar w:fldCharType="separate"/>
      </w:r>
      <w:ins w:id="156" w:author="Brian Tetreault" w:date="2012-07-11T15:19:00Z">
        <w:r>
          <w:rPr>
            <w:noProof/>
          </w:rPr>
          <w:t>23</w:t>
        </w:r>
        <w:r w:rsidR="004411D9">
          <w:rPr>
            <w:noProof/>
          </w:rPr>
          <w:fldChar w:fldCharType="end"/>
        </w:r>
      </w:ins>
    </w:p>
    <w:p w14:paraId="2C3EA582" w14:textId="77777777" w:rsidR="0062616E" w:rsidRDefault="0062616E">
      <w:pPr>
        <w:pStyle w:val="TOC3"/>
        <w:numPr>
          <w:ins w:id="157" w:author="Brian Tetreault" w:date="2012-07-11T15:19:00Z"/>
        </w:numPr>
        <w:tabs>
          <w:tab w:val="left" w:pos="1647"/>
        </w:tabs>
        <w:rPr>
          <w:ins w:id="158" w:author="Brian Tetreault" w:date="2012-07-11T15:19:00Z"/>
          <w:rFonts w:asciiTheme="minorHAnsi" w:eastAsiaTheme="minorEastAsia" w:hAnsiTheme="minorHAnsi" w:cstheme="minorBidi"/>
          <w:noProof/>
          <w:sz w:val="24"/>
          <w:szCs w:val="24"/>
          <w:lang w:val="en-US"/>
        </w:rPr>
      </w:pPr>
      <w:ins w:id="159" w:author="Brian Tetreault" w:date="2012-07-11T15:19:00Z">
        <w:r>
          <w:rPr>
            <w:noProof/>
          </w:rPr>
          <w:t>2.12.4</w:t>
        </w:r>
        <w:r>
          <w:rPr>
            <w:rFonts w:asciiTheme="minorHAnsi" w:eastAsiaTheme="minorEastAsia" w:hAnsiTheme="minorHAnsi" w:cstheme="minorBidi"/>
            <w:noProof/>
            <w:sz w:val="24"/>
            <w:szCs w:val="24"/>
            <w:lang w:val="en-US"/>
          </w:rPr>
          <w:tab/>
        </w:r>
        <w:r>
          <w:rPr>
            <w:noProof/>
          </w:rPr>
          <w:t>AIS Physical Shore Station (AIS-PSS)</w:t>
        </w:r>
        <w:r>
          <w:rPr>
            <w:noProof/>
          </w:rPr>
          <w:tab/>
        </w:r>
        <w:r w:rsidR="004411D9">
          <w:rPr>
            <w:noProof/>
          </w:rPr>
          <w:fldChar w:fldCharType="begin"/>
        </w:r>
        <w:r>
          <w:rPr>
            <w:noProof/>
          </w:rPr>
          <w:instrText xml:space="preserve"> PAGEREF _Toc203639327 \h </w:instrText>
        </w:r>
      </w:ins>
      <w:r w:rsidR="004411D9">
        <w:rPr>
          <w:noProof/>
        </w:rPr>
      </w:r>
      <w:r w:rsidR="004411D9">
        <w:rPr>
          <w:noProof/>
        </w:rPr>
        <w:fldChar w:fldCharType="separate"/>
      </w:r>
      <w:ins w:id="160" w:author="Brian Tetreault" w:date="2012-07-11T15:19:00Z">
        <w:r>
          <w:rPr>
            <w:noProof/>
          </w:rPr>
          <w:t>24</w:t>
        </w:r>
        <w:r w:rsidR="004411D9">
          <w:rPr>
            <w:noProof/>
          </w:rPr>
          <w:fldChar w:fldCharType="end"/>
        </w:r>
      </w:ins>
    </w:p>
    <w:p w14:paraId="7A6042B1" w14:textId="77777777" w:rsidR="0062616E" w:rsidRDefault="0062616E">
      <w:pPr>
        <w:pStyle w:val="TOC3"/>
        <w:numPr>
          <w:ins w:id="161" w:author="Brian Tetreault" w:date="2012-07-11T15:19:00Z"/>
        </w:numPr>
        <w:tabs>
          <w:tab w:val="left" w:pos="1647"/>
        </w:tabs>
        <w:rPr>
          <w:ins w:id="162" w:author="Brian Tetreault" w:date="2012-07-11T15:19:00Z"/>
          <w:rFonts w:asciiTheme="minorHAnsi" w:eastAsiaTheme="minorEastAsia" w:hAnsiTheme="minorHAnsi" w:cstheme="minorBidi"/>
          <w:noProof/>
          <w:sz w:val="24"/>
          <w:szCs w:val="24"/>
          <w:lang w:val="en-US"/>
        </w:rPr>
      </w:pPr>
      <w:ins w:id="163" w:author="Brian Tetreault" w:date="2012-07-11T15:19:00Z">
        <w:r>
          <w:rPr>
            <w:noProof/>
          </w:rPr>
          <w:t>2.12.5</w:t>
        </w:r>
        <w:r>
          <w:rPr>
            <w:rFonts w:asciiTheme="minorHAnsi" w:eastAsiaTheme="minorEastAsia" w:hAnsiTheme="minorHAnsi" w:cstheme="minorBidi"/>
            <w:noProof/>
            <w:sz w:val="24"/>
            <w:szCs w:val="24"/>
            <w:lang w:val="en-US"/>
          </w:rPr>
          <w:tab/>
        </w:r>
        <w:r>
          <w:rPr>
            <w:noProof/>
          </w:rPr>
          <w:t>The AIS Service Management</w:t>
        </w:r>
        <w:r>
          <w:rPr>
            <w:noProof/>
          </w:rPr>
          <w:tab/>
        </w:r>
        <w:r w:rsidR="004411D9">
          <w:rPr>
            <w:noProof/>
          </w:rPr>
          <w:fldChar w:fldCharType="begin"/>
        </w:r>
        <w:r>
          <w:rPr>
            <w:noProof/>
          </w:rPr>
          <w:instrText xml:space="preserve"> PAGEREF _Toc203639328 \h </w:instrText>
        </w:r>
      </w:ins>
      <w:r w:rsidR="004411D9">
        <w:rPr>
          <w:noProof/>
        </w:rPr>
      </w:r>
      <w:r w:rsidR="004411D9">
        <w:rPr>
          <w:noProof/>
        </w:rPr>
        <w:fldChar w:fldCharType="separate"/>
      </w:r>
      <w:ins w:id="164" w:author="Brian Tetreault" w:date="2012-07-11T15:19:00Z">
        <w:r>
          <w:rPr>
            <w:noProof/>
          </w:rPr>
          <w:t>27</w:t>
        </w:r>
        <w:r w:rsidR="004411D9">
          <w:rPr>
            <w:noProof/>
          </w:rPr>
          <w:fldChar w:fldCharType="end"/>
        </w:r>
      </w:ins>
    </w:p>
    <w:p w14:paraId="59EB71AB" w14:textId="77777777" w:rsidR="0062616E" w:rsidRDefault="0062616E">
      <w:pPr>
        <w:pStyle w:val="TOC3"/>
        <w:numPr>
          <w:ins w:id="165" w:author="Brian Tetreault" w:date="2012-07-11T15:19:00Z"/>
        </w:numPr>
        <w:tabs>
          <w:tab w:val="left" w:pos="1647"/>
        </w:tabs>
        <w:rPr>
          <w:ins w:id="166" w:author="Brian Tetreault" w:date="2012-07-11T15:19:00Z"/>
          <w:rFonts w:asciiTheme="minorHAnsi" w:eastAsiaTheme="minorEastAsia" w:hAnsiTheme="minorHAnsi" w:cstheme="minorBidi"/>
          <w:noProof/>
          <w:sz w:val="24"/>
          <w:szCs w:val="24"/>
          <w:lang w:val="en-US"/>
        </w:rPr>
      </w:pPr>
      <w:ins w:id="167" w:author="Brian Tetreault" w:date="2012-07-11T15:19:00Z">
        <w:r>
          <w:rPr>
            <w:noProof/>
          </w:rPr>
          <w:t>2.12.6</w:t>
        </w:r>
        <w:r>
          <w:rPr>
            <w:rFonts w:asciiTheme="minorHAnsi" w:eastAsiaTheme="minorEastAsia" w:hAnsiTheme="minorHAnsi" w:cstheme="minorBidi"/>
            <w:noProof/>
            <w:sz w:val="24"/>
            <w:szCs w:val="24"/>
            <w:lang w:val="en-US"/>
          </w:rPr>
          <w:tab/>
        </w:r>
        <w:r>
          <w:rPr>
            <w:noProof/>
          </w:rPr>
          <w:t>Type approval considerations for AIS-PCU, AIS-LSS, and AIS Service Management software modules</w:t>
        </w:r>
        <w:r>
          <w:rPr>
            <w:noProof/>
          </w:rPr>
          <w:tab/>
        </w:r>
        <w:r w:rsidR="004411D9">
          <w:rPr>
            <w:noProof/>
          </w:rPr>
          <w:fldChar w:fldCharType="begin"/>
        </w:r>
        <w:r>
          <w:rPr>
            <w:noProof/>
          </w:rPr>
          <w:instrText xml:space="preserve"> PAGEREF _Toc203639329 \h </w:instrText>
        </w:r>
      </w:ins>
      <w:r w:rsidR="004411D9">
        <w:rPr>
          <w:noProof/>
        </w:rPr>
      </w:r>
      <w:r w:rsidR="004411D9">
        <w:rPr>
          <w:noProof/>
        </w:rPr>
        <w:fldChar w:fldCharType="separate"/>
      </w:r>
      <w:ins w:id="168" w:author="Brian Tetreault" w:date="2012-07-11T15:19:00Z">
        <w:r>
          <w:rPr>
            <w:noProof/>
          </w:rPr>
          <w:t>28</w:t>
        </w:r>
        <w:r w:rsidR="004411D9">
          <w:rPr>
            <w:noProof/>
          </w:rPr>
          <w:fldChar w:fldCharType="end"/>
        </w:r>
      </w:ins>
    </w:p>
    <w:p w14:paraId="38748038" w14:textId="77777777" w:rsidR="0062616E" w:rsidRDefault="0062616E">
      <w:pPr>
        <w:pStyle w:val="TOC2"/>
        <w:numPr>
          <w:ins w:id="169" w:author="Brian Tetreault" w:date="2012-07-11T15:19:00Z"/>
        </w:numPr>
        <w:tabs>
          <w:tab w:val="left" w:pos="668"/>
        </w:tabs>
        <w:rPr>
          <w:ins w:id="170" w:author="Brian Tetreault" w:date="2012-07-11T15:19:00Z"/>
          <w:rFonts w:asciiTheme="minorHAnsi" w:eastAsiaTheme="minorEastAsia" w:hAnsiTheme="minorHAnsi" w:cstheme="minorBidi"/>
          <w:bCs w:val="0"/>
          <w:noProof/>
          <w:sz w:val="24"/>
          <w:szCs w:val="24"/>
          <w:lang w:val="en-US"/>
        </w:rPr>
      </w:pPr>
      <w:ins w:id="171" w:author="Brian Tetreault" w:date="2012-07-11T15:19:00Z">
        <w:r>
          <w:rPr>
            <w:noProof/>
          </w:rPr>
          <w:t>2.13</w:t>
        </w:r>
        <w:r>
          <w:rPr>
            <w:rFonts w:asciiTheme="minorHAnsi" w:eastAsiaTheme="minorEastAsia" w:hAnsiTheme="minorHAnsi" w:cstheme="minorBidi"/>
            <w:bCs w:val="0"/>
            <w:noProof/>
            <w:sz w:val="24"/>
            <w:szCs w:val="24"/>
            <w:lang w:val="en-US"/>
          </w:rPr>
          <w:tab/>
        </w:r>
        <w:r>
          <w:rPr>
            <w:noProof/>
          </w:rPr>
          <w:t>Implementation, Installation and Maintenance</w:t>
        </w:r>
        <w:r>
          <w:rPr>
            <w:noProof/>
          </w:rPr>
          <w:tab/>
        </w:r>
        <w:r w:rsidR="004411D9">
          <w:rPr>
            <w:noProof/>
          </w:rPr>
          <w:fldChar w:fldCharType="begin"/>
        </w:r>
        <w:r>
          <w:rPr>
            <w:noProof/>
          </w:rPr>
          <w:instrText xml:space="preserve"> PAGEREF _Toc203639330 \h </w:instrText>
        </w:r>
      </w:ins>
      <w:r w:rsidR="004411D9">
        <w:rPr>
          <w:noProof/>
        </w:rPr>
      </w:r>
      <w:r w:rsidR="004411D9">
        <w:rPr>
          <w:noProof/>
        </w:rPr>
        <w:fldChar w:fldCharType="separate"/>
      </w:r>
      <w:ins w:id="172" w:author="Brian Tetreault" w:date="2012-07-11T15:19:00Z">
        <w:r>
          <w:rPr>
            <w:noProof/>
          </w:rPr>
          <w:t>28</w:t>
        </w:r>
        <w:r w:rsidR="004411D9">
          <w:rPr>
            <w:noProof/>
          </w:rPr>
          <w:fldChar w:fldCharType="end"/>
        </w:r>
      </w:ins>
    </w:p>
    <w:p w14:paraId="6867A8AD" w14:textId="77777777" w:rsidR="0062616E" w:rsidRDefault="0062616E">
      <w:pPr>
        <w:pStyle w:val="TOC2"/>
        <w:numPr>
          <w:ins w:id="173" w:author="Brian Tetreault" w:date="2012-07-11T15:19:00Z"/>
        </w:numPr>
        <w:tabs>
          <w:tab w:val="left" w:pos="668"/>
        </w:tabs>
        <w:rPr>
          <w:ins w:id="174" w:author="Brian Tetreault" w:date="2012-07-11T15:19:00Z"/>
          <w:rFonts w:asciiTheme="minorHAnsi" w:eastAsiaTheme="minorEastAsia" w:hAnsiTheme="minorHAnsi" w:cstheme="minorBidi"/>
          <w:bCs w:val="0"/>
          <w:noProof/>
          <w:sz w:val="24"/>
          <w:szCs w:val="24"/>
          <w:lang w:val="en-US"/>
        </w:rPr>
      </w:pPr>
      <w:ins w:id="175" w:author="Brian Tetreault" w:date="2012-07-11T15:19:00Z">
        <w:r>
          <w:rPr>
            <w:noProof/>
          </w:rPr>
          <w:t>2.14</w:t>
        </w:r>
        <w:r>
          <w:rPr>
            <w:rFonts w:asciiTheme="minorHAnsi" w:eastAsiaTheme="minorEastAsia" w:hAnsiTheme="minorHAnsi" w:cstheme="minorBidi"/>
            <w:bCs w:val="0"/>
            <w:noProof/>
            <w:sz w:val="24"/>
            <w:szCs w:val="24"/>
            <w:lang w:val="en-US"/>
          </w:rPr>
          <w:tab/>
        </w:r>
        <w:r>
          <w:rPr>
            <w:noProof/>
          </w:rPr>
          <w:t>VDL Usage by AIS Service and VDL Management</w:t>
        </w:r>
        <w:r>
          <w:rPr>
            <w:noProof/>
          </w:rPr>
          <w:tab/>
        </w:r>
        <w:r w:rsidR="004411D9">
          <w:rPr>
            <w:noProof/>
          </w:rPr>
          <w:fldChar w:fldCharType="begin"/>
        </w:r>
        <w:r>
          <w:rPr>
            <w:noProof/>
          </w:rPr>
          <w:instrText xml:space="preserve"> PAGEREF _Toc203639331 \h </w:instrText>
        </w:r>
      </w:ins>
      <w:r w:rsidR="004411D9">
        <w:rPr>
          <w:noProof/>
        </w:rPr>
      </w:r>
      <w:r w:rsidR="004411D9">
        <w:rPr>
          <w:noProof/>
        </w:rPr>
        <w:fldChar w:fldCharType="separate"/>
      </w:r>
      <w:ins w:id="176" w:author="Brian Tetreault" w:date="2012-07-11T15:19:00Z">
        <w:r>
          <w:rPr>
            <w:noProof/>
          </w:rPr>
          <w:t>29</w:t>
        </w:r>
        <w:r w:rsidR="004411D9">
          <w:rPr>
            <w:noProof/>
          </w:rPr>
          <w:fldChar w:fldCharType="end"/>
        </w:r>
      </w:ins>
    </w:p>
    <w:p w14:paraId="6BBEE7DC" w14:textId="77777777" w:rsidR="0062616E" w:rsidRDefault="0062616E">
      <w:pPr>
        <w:pStyle w:val="TOC3"/>
        <w:numPr>
          <w:ins w:id="177" w:author="Brian Tetreault" w:date="2012-07-11T15:19:00Z"/>
        </w:numPr>
        <w:tabs>
          <w:tab w:val="left" w:pos="1647"/>
        </w:tabs>
        <w:rPr>
          <w:ins w:id="178" w:author="Brian Tetreault" w:date="2012-07-11T15:19:00Z"/>
          <w:rFonts w:asciiTheme="minorHAnsi" w:eastAsiaTheme="minorEastAsia" w:hAnsiTheme="minorHAnsi" w:cstheme="minorBidi"/>
          <w:noProof/>
          <w:sz w:val="24"/>
          <w:szCs w:val="24"/>
          <w:lang w:val="en-US"/>
        </w:rPr>
      </w:pPr>
      <w:ins w:id="179" w:author="Brian Tetreault" w:date="2012-07-11T15:19:00Z">
        <w:r>
          <w:rPr>
            <w:noProof/>
          </w:rPr>
          <w:t>2.14.1</w:t>
        </w:r>
        <w:r>
          <w:rPr>
            <w:rFonts w:asciiTheme="minorHAnsi" w:eastAsiaTheme="minorEastAsia" w:hAnsiTheme="minorHAnsi" w:cstheme="minorBidi"/>
            <w:noProof/>
            <w:sz w:val="24"/>
            <w:szCs w:val="24"/>
            <w:lang w:val="en-US"/>
          </w:rPr>
          <w:tab/>
        </w:r>
        <w:r>
          <w:rPr>
            <w:noProof/>
          </w:rPr>
          <w:t>Introduction to the VHF Data Link (VDL)</w:t>
        </w:r>
        <w:r>
          <w:rPr>
            <w:noProof/>
          </w:rPr>
          <w:tab/>
        </w:r>
        <w:r w:rsidR="004411D9">
          <w:rPr>
            <w:noProof/>
          </w:rPr>
          <w:fldChar w:fldCharType="begin"/>
        </w:r>
        <w:r>
          <w:rPr>
            <w:noProof/>
          </w:rPr>
          <w:instrText xml:space="preserve"> PAGEREF _Toc203639332 \h </w:instrText>
        </w:r>
      </w:ins>
      <w:r w:rsidR="004411D9">
        <w:rPr>
          <w:noProof/>
        </w:rPr>
      </w:r>
      <w:r w:rsidR="004411D9">
        <w:rPr>
          <w:noProof/>
        </w:rPr>
        <w:fldChar w:fldCharType="separate"/>
      </w:r>
      <w:ins w:id="180" w:author="Brian Tetreault" w:date="2012-07-11T15:19:00Z">
        <w:r>
          <w:rPr>
            <w:noProof/>
          </w:rPr>
          <w:t>29</w:t>
        </w:r>
        <w:r w:rsidR="004411D9">
          <w:rPr>
            <w:noProof/>
          </w:rPr>
          <w:fldChar w:fldCharType="end"/>
        </w:r>
      </w:ins>
    </w:p>
    <w:p w14:paraId="15D1DC29" w14:textId="77777777" w:rsidR="0062616E" w:rsidRDefault="0062616E">
      <w:pPr>
        <w:pStyle w:val="TOC3"/>
        <w:numPr>
          <w:ins w:id="181" w:author="Brian Tetreault" w:date="2012-07-11T15:19:00Z"/>
        </w:numPr>
        <w:tabs>
          <w:tab w:val="left" w:pos="1647"/>
        </w:tabs>
        <w:rPr>
          <w:ins w:id="182" w:author="Brian Tetreault" w:date="2012-07-11T15:19:00Z"/>
          <w:rFonts w:asciiTheme="minorHAnsi" w:eastAsiaTheme="minorEastAsia" w:hAnsiTheme="minorHAnsi" w:cstheme="minorBidi"/>
          <w:noProof/>
          <w:sz w:val="24"/>
          <w:szCs w:val="24"/>
          <w:lang w:val="en-US"/>
        </w:rPr>
      </w:pPr>
      <w:ins w:id="183" w:author="Brian Tetreault" w:date="2012-07-11T15:19:00Z">
        <w:r>
          <w:rPr>
            <w:noProof/>
          </w:rPr>
          <w:t>2.14.2</w:t>
        </w:r>
        <w:r>
          <w:rPr>
            <w:rFonts w:asciiTheme="minorHAnsi" w:eastAsiaTheme="minorEastAsia" w:hAnsiTheme="minorHAnsi" w:cstheme="minorBidi"/>
            <w:noProof/>
            <w:sz w:val="24"/>
            <w:szCs w:val="24"/>
            <w:lang w:val="en-US"/>
          </w:rPr>
          <w:tab/>
        </w:r>
        <w:r>
          <w:rPr>
            <w:noProof/>
          </w:rPr>
          <w:t>FATDMA planning and operation of an AIS Service</w:t>
        </w:r>
        <w:r>
          <w:rPr>
            <w:noProof/>
          </w:rPr>
          <w:tab/>
        </w:r>
        <w:r w:rsidR="004411D9">
          <w:rPr>
            <w:noProof/>
          </w:rPr>
          <w:fldChar w:fldCharType="begin"/>
        </w:r>
        <w:r>
          <w:rPr>
            <w:noProof/>
          </w:rPr>
          <w:instrText xml:space="preserve"> PAGEREF _Toc203639333 \h </w:instrText>
        </w:r>
      </w:ins>
      <w:r w:rsidR="004411D9">
        <w:rPr>
          <w:noProof/>
        </w:rPr>
      </w:r>
      <w:r w:rsidR="004411D9">
        <w:rPr>
          <w:noProof/>
        </w:rPr>
        <w:fldChar w:fldCharType="separate"/>
      </w:r>
      <w:ins w:id="184" w:author="Brian Tetreault" w:date="2012-07-11T15:19:00Z">
        <w:r>
          <w:rPr>
            <w:noProof/>
          </w:rPr>
          <w:t>29</w:t>
        </w:r>
        <w:r w:rsidR="004411D9">
          <w:rPr>
            <w:noProof/>
          </w:rPr>
          <w:fldChar w:fldCharType="end"/>
        </w:r>
      </w:ins>
    </w:p>
    <w:p w14:paraId="2EF7C07A" w14:textId="77777777" w:rsidR="0062616E" w:rsidRDefault="0062616E">
      <w:pPr>
        <w:pStyle w:val="TOC3"/>
        <w:numPr>
          <w:ins w:id="185" w:author="Brian Tetreault" w:date="2012-07-11T15:19:00Z"/>
        </w:numPr>
        <w:tabs>
          <w:tab w:val="left" w:pos="1647"/>
        </w:tabs>
        <w:rPr>
          <w:ins w:id="186" w:author="Brian Tetreault" w:date="2012-07-11T15:19:00Z"/>
          <w:rFonts w:asciiTheme="minorHAnsi" w:eastAsiaTheme="minorEastAsia" w:hAnsiTheme="minorHAnsi" w:cstheme="minorBidi"/>
          <w:noProof/>
          <w:sz w:val="24"/>
          <w:szCs w:val="24"/>
          <w:lang w:val="en-US"/>
        </w:rPr>
      </w:pPr>
      <w:ins w:id="187" w:author="Brian Tetreault" w:date="2012-07-11T15:19:00Z">
        <w:r>
          <w:rPr>
            <w:noProof/>
          </w:rPr>
          <w:t>2.14.3</w:t>
        </w:r>
        <w:r>
          <w:rPr>
            <w:rFonts w:asciiTheme="minorHAnsi" w:eastAsiaTheme="minorEastAsia" w:hAnsiTheme="minorHAnsi" w:cstheme="minorBidi"/>
            <w:noProof/>
            <w:sz w:val="24"/>
            <w:szCs w:val="24"/>
            <w:lang w:val="en-US"/>
          </w:rPr>
          <w:tab/>
        </w:r>
        <w:r>
          <w:rPr>
            <w:noProof/>
          </w:rPr>
          <w:t>Assigned mode operation of an AIS Service</w:t>
        </w:r>
        <w:r>
          <w:rPr>
            <w:noProof/>
          </w:rPr>
          <w:tab/>
        </w:r>
        <w:r w:rsidR="004411D9">
          <w:rPr>
            <w:noProof/>
          </w:rPr>
          <w:fldChar w:fldCharType="begin"/>
        </w:r>
        <w:r>
          <w:rPr>
            <w:noProof/>
          </w:rPr>
          <w:instrText xml:space="preserve"> PAGEREF _Toc203639334 \h </w:instrText>
        </w:r>
      </w:ins>
      <w:r w:rsidR="004411D9">
        <w:rPr>
          <w:noProof/>
        </w:rPr>
      </w:r>
      <w:r w:rsidR="004411D9">
        <w:rPr>
          <w:noProof/>
        </w:rPr>
        <w:fldChar w:fldCharType="separate"/>
      </w:r>
      <w:ins w:id="188" w:author="Brian Tetreault" w:date="2012-07-11T15:19:00Z">
        <w:r>
          <w:rPr>
            <w:noProof/>
          </w:rPr>
          <w:t>29</w:t>
        </w:r>
        <w:r w:rsidR="004411D9">
          <w:rPr>
            <w:noProof/>
          </w:rPr>
          <w:fldChar w:fldCharType="end"/>
        </w:r>
      </w:ins>
    </w:p>
    <w:p w14:paraId="719FC8E8" w14:textId="77777777" w:rsidR="0062616E" w:rsidRDefault="0062616E">
      <w:pPr>
        <w:pStyle w:val="TOC3"/>
        <w:numPr>
          <w:ins w:id="189" w:author="Brian Tetreault" w:date="2012-07-11T15:19:00Z"/>
        </w:numPr>
        <w:tabs>
          <w:tab w:val="left" w:pos="1647"/>
        </w:tabs>
        <w:rPr>
          <w:ins w:id="190" w:author="Brian Tetreault" w:date="2012-07-11T15:19:00Z"/>
          <w:rFonts w:asciiTheme="minorHAnsi" w:eastAsiaTheme="minorEastAsia" w:hAnsiTheme="minorHAnsi" w:cstheme="minorBidi"/>
          <w:noProof/>
          <w:sz w:val="24"/>
          <w:szCs w:val="24"/>
          <w:lang w:val="en-US"/>
        </w:rPr>
      </w:pPr>
      <w:ins w:id="191" w:author="Brian Tetreault" w:date="2012-07-11T15:19:00Z">
        <w:r>
          <w:rPr>
            <w:noProof/>
          </w:rPr>
          <w:t>2.14.4</w:t>
        </w:r>
        <w:r>
          <w:rPr>
            <w:rFonts w:asciiTheme="minorHAnsi" w:eastAsiaTheme="minorEastAsia" w:hAnsiTheme="minorHAnsi" w:cstheme="minorBidi"/>
            <w:noProof/>
            <w:sz w:val="24"/>
            <w:szCs w:val="24"/>
            <w:lang w:val="en-US"/>
          </w:rPr>
          <w:tab/>
        </w:r>
        <w:r>
          <w:rPr>
            <w:noProof/>
          </w:rPr>
          <w:t>DGNSS broadcast via an AIS Service</w:t>
        </w:r>
        <w:r>
          <w:rPr>
            <w:noProof/>
          </w:rPr>
          <w:tab/>
        </w:r>
        <w:r w:rsidR="004411D9">
          <w:rPr>
            <w:noProof/>
          </w:rPr>
          <w:fldChar w:fldCharType="begin"/>
        </w:r>
        <w:r>
          <w:rPr>
            <w:noProof/>
          </w:rPr>
          <w:instrText xml:space="preserve"> PAGEREF _Toc203639335 \h </w:instrText>
        </w:r>
      </w:ins>
      <w:r w:rsidR="004411D9">
        <w:rPr>
          <w:noProof/>
        </w:rPr>
      </w:r>
      <w:r w:rsidR="004411D9">
        <w:rPr>
          <w:noProof/>
        </w:rPr>
        <w:fldChar w:fldCharType="separate"/>
      </w:r>
      <w:ins w:id="192" w:author="Brian Tetreault" w:date="2012-07-11T15:19:00Z">
        <w:r>
          <w:rPr>
            <w:noProof/>
          </w:rPr>
          <w:t>30</w:t>
        </w:r>
        <w:r w:rsidR="004411D9">
          <w:rPr>
            <w:noProof/>
          </w:rPr>
          <w:fldChar w:fldCharType="end"/>
        </w:r>
      </w:ins>
    </w:p>
    <w:p w14:paraId="19EB5C27" w14:textId="77777777" w:rsidR="0062616E" w:rsidRDefault="0062616E">
      <w:pPr>
        <w:pStyle w:val="TOC3"/>
        <w:numPr>
          <w:ins w:id="193" w:author="Brian Tetreault" w:date="2012-07-11T15:19:00Z"/>
        </w:numPr>
        <w:tabs>
          <w:tab w:val="left" w:pos="1647"/>
        </w:tabs>
        <w:rPr>
          <w:ins w:id="194" w:author="Brian Tetreault" w:date="2012-07-11T15:19:00Z"/>
          <w:rFonts w:asciiTheme="minorHAnsi" w:eastAsiaTheme="minorEastAsia" w:hAnsiTheme="minorHAnsi" w:cstheme="minorBidi"/>
          <w:noProof/>
          <w:sz w:val="24"/>
          <w:szCs w:val="24"/>
          <w:lang w:val="en-US"/>
        </w:rPr>
      </w:pPr>
      <w:ins w:id="195" w:author="Brian Tetreault" w:date="2012-07-11T15:19:00Z">
        <w:r>
          <w:rPr>
            <w:noProof/>
          </w:rPr>
          <w:lastRenderedPageBreak/>
          <w:t>2.14.5</w:t>
        </w:r>
        <w:r>
          <w:rPr>
            <w:rFonts w:asciiTheme="minorHAnsi" w:eastAsiaTheme="minorEastAsia" w:hAnsiTheme="minorHAnsi" w:cstheme="minorBidi"/>
            <w:noProof/>
            <w:sz w:val="24"/>
            <w:szCs w:val="24"/>
            <w:lang w:val="en-US"/>
          </w:rPr>
          <w:tab/>
        </w:r>
        <w:r>
          <w:rPr>
            <w:noProof/>
          </w:rPr>
          <w:t>Channel management by an AIS Service</w:t>
        </w:r>
        <w:r>
          <w:rPr>
            <w:noProof/>
          </w:rPr>
          <w:tab/>
        </w:r>
        <w:r w:rsidR="004411D9">
          <w:rPr>
            <w:noProof/>
          </w:rPr>
          <w:fldChar w:fldCharType="begin"/>
        </w:r>
        <w:r>
          <w:rPr>
            <w:noProof/>
          </w:rPr>
          <w:instrText xml:space="preserve"> PAGEREF _Toc203639336 \h </w:instrText>
        </w:r>
      </w:ins>
      <w:r w:rsidR="004411D9">
        <w:rPr>
          <w:noProof/>
        </w:rPr>
      </w:r>
      <w:r w:rsidR="004411D9">
        <w:rPr>
          <w:noProof/>
        </w:rPr>
        <w:fldChar w:fldCharType="separate"/>
      </w:r>
      <w:ins w:id="196" w:author="Brian Tetreault" w:date="2012-07-11T15:19:00Z">
        <w:r>
          <w:rPr>
            <w:noProof/>
          </w:rPr>
          <w:t>30</w:t>
        </w:r>
        <w:r w:rsidR="004411D9">
          <w:rPr>
            <w:noProof/>
          </w:rPr>
          <w:fldChar w:fldCharType="end"/>
        </w:r>
      </w:ins>
    </w:p>
    <w:p w14:paraId="753AFEFC" w14:textId="77777777" w:rsidR="0062616E" w:rsidRDefault="0062616E">
      <w:pPr>
        <w:pStyle w:val="TOC3"/>
        <w:numPr>
          <w:ins w:id="197" w:author="Brian Tetreault" w:date="2012-07-11T15:19:00Z"/>
        </w:numPr>
        <w:tabs>
          <w:tab w:val="left" w:pos="1647"/>
        </w:tabs>
        <w:rPr>
          <w:ins w:id="198" w:author="Brian Tetreault" w:date="2012-07-11T15:19:00Z"/>
          <w:rFonts w:asciiTheme="minorHAnsi" w:eastAsiaTheme="minorEastAsia" w:hAnsiTheme="minorHAnsi" w:cstheme="minorBidi"/>
          <w:noProof/>
          <w:sz w:val="24"/>
          <w:szCs w:val="24"/>
          <w:lang w:val="en-US"/>
        </w:rPr>
      </w:pPr>
      <w:ins w:id="199" w:author="Brian Tetreault" w:date="2012-07-11T15:19:00Z">
        <w:r>
          <w:rPr>
            <w:noProof/>
          </w:rPr>
          <w:t>2.14.6</w:t>
        </w:r>
        <w:r>
          <w:rPr>
            <w:rFonts w:asciiTheme="minorHAnsi" w:eastAsiaTheme="minorEastAsia" w:hAnsiTheme="minorHAnsi" w:cstheme="minorBidi"/>
            <w:noProof/>
            <w:sz w:val="24"/>
            <w:szCs w:val="24"/>
            <w:lang w:val="en-US"/>
          </w:rPr>
          <w:tab/>
        </w:r>
        <w:r>
          <w:rPr>
            <w:noProof/>
          </w:rPr>
          <w:t>VDL loading management by an AIS Service</w:t>
        </w:r>
        <w:r>
          <w:rPr>
            <w:noProof/>
          </w:rPr>
          <w:tab/>
        </w:r>
        <w:r w:rsidR="004411D9">
          <w:rPr>
            <w:noProof/>
          </w:rPr>
          <w:fldChar w:fldCharType="begin"/>
        </w:r>
        <w:r>
          <w:rPr>
            <w:noProof/>
          </w:rPr>
          <w:instrText xml:space="preserve"> PAGEREF _Toc203639337 \h </w:instrText>
        </w:r>
      </w:ins>
      <w:r w:rsidR="004411D9">
        <w:rPr>
          <w:noProof/>
        </w:rPr>
      </w:r>
      <w:r w:rsidR="004411D9">
        <w:rPr>
          <w:noProof/>
        </w:rPr>
        <w:fldChar w:fldCharType="separate"/>
      </w:r>
      <w:ins w:id="200" w:author="Brian Tetreault" w:date="2012-07-11T15:19:00Z">
        <w:r>
          <w:rPr>
            <w:noProof/>
          </w:rPr>
          <w:t>30</w:t>
        </w:r>
        <w:r w:rsidR="004411D9">
          <w:rPr>
            <w:noProof/>
          </w:rPr>
          <w:fldChar w:fldCharType="end"/>
        </w:r>
      </w:ins>
    </w:p>
    <w:p w14:paraId="7354F9F0" w14:textId="77777777" w:rsidR="0062616E" w:rsidRDefault="0062616E">
      <w:pPr>
        <w:pStyle w:val="TOC3"/>
        <w:numPr>
          <w:ins w:id="201" w:author="Brian Tetreault" w:date="2012-07-11T15:19:00Z"/>
        </w:numPr>
        <w:tabs>
          <w:tab w:val="left" w:pos="1647"/>
        </w:tabs>
        <w:rPr>
          <w:ins w:id="202" w:author="Brian Tetreault" w:date="2012-07-11T15:19:00Z"/>
          <w:rFonts w:asciiTheme="minorHAnsi" w:eastAsiaTheme="minorEastAsia" w:hAnsiTheme="minorHAnsi" w:cstheme="minorBidi"/>
          <w:noProof/>
          <w:sz w:val="24"/>
          <w:szCs w:val="24"/>
          <w:lang w:val="en-US"/>
        </w:rPr>
      </w:pPr>
      <w:ins w:id="203" w:author="Brian Tetreault" w:date="2012-07-11T15:19:00Z">
        <w:r>
          <w:rPr>
            <w:noProof/>
          </w:rPr>
          <w:t>2.14.7</w:t>
        </w:r>
        <w:r>
          <w:rPr>
            <w:rFonts w:asciiTheme="minorHAnsi" w:eastAsiaTheme="minorEastAsia" w:hAnsiTheme="minorHAnsi" w:cstheme="minorBidi"/>
            <w:noProof/>
            <w:sz w:val="24"/>
            <w:szCs w:val="24"/>
            <w:lang w:val="en-US"/>
          </w:rPr>
          <w:tab/>
        </w:r>
        <w:r>
          <w:rPr>
            <w:noProof/>
          </w:rPr>
          <w:t>Satellite AIS considerations</w:t>
        </w:r>
        <w:r>
          <w:rPr>
            <w:noProof/>
          </w:rPr>
          <w:tab/>
        </w:r>
        <w:r w:rsidR="004411D9">
          <w:rPr>
            <w:noProof/>
          </w:rPr>
          <w:fldChar w:fldCharType="begin"/>
        </w:r>
        <w:r>
          <w:rPr>
            <w:noProof/>
          </w:rPr>
          <w:instrText xml:space="preserve"> PAGEREF _Toc203639338 \h </w:instrText>
        </w:r>
      </w:ins>
      <w:r w:rsidR="004411D9">
        <w:rPr>
          <w:noProof/>
        </w:rPr>
      </w:r>
      <w:r w:rsidR="004411D9">
        <w:rPr>
          <w:noProof/>
        </w:rPr>
        <w:fldChar w:fldCharType="separate"/>
      </w:r>
      <w:ins w:id="204" w:author="Brian Tetreault" w:date="2012-07-11T15:19:00Z">
        <w:r>
          <w:rPr>
            <w:noProof/>
          </w:rPr>
          <w:t>30</w:t>
        </w:r>
        <w:r w:rsidR="004411D9">
          <w:rPr>
            <w:noProof/>
          </w:rPr>
          <w:fldChar w:fldCharType="end"/>
        </w:r>
      </w:ins>
    </w:p>
    <w:p w14:paraId="1E0557B6" w14:textId="77777777" w:rsidR="00711429" w:rsidDel="0062616E" w:rsidRDefault="004411D9">
      <w:pPr>
        <w:pStyle w:val="TOC1"/>
        <w:rPr>
          <w:del w:id="205" w:author="Brian Tetreault" w:date="2012-07-11T15:19:00Z"/>
          <w:rFonts w:asciiTheme="minorHAnsi" w:eastAsiaTheme="minorEastAsia" w:hAnsiTheme="minorHAnsi" w:cstheme="minorBidi"/>
          <w:b w:val="0"/>
          <w:bCs w:val="0"/>
          <w:caps w:val="0"/>
          <w:noProof/>
          <w:szCs w:val="22"/>
          <w:lang w:eastAsia="en-GB"/>
        </w:rPr>
      </w:pPr>
      <w:del w:id="206" w:author="Brian Tetreault" w:date="2012-07-11T15:19:00Z">
        <w:r w:rsidRPr="004411D9">
          <w:rPr>
            <w:rPrChange w:id="207" w:author="Brian Tetreault" w:date="2012-07-11T15:19:00Z">
              <w:rPr>
                <w:rStyle w:val="Hyperlink"/>
                <w:noProof/>
              </w:rPr>
            </w:rPrChange>
          </w:rPr>
          <w:delText>Document Revisions</w:delText>
        </w:r>
        <w:r w:rsidR="00711429" w:rsidDel="0062616E">
          <w:rPr>
            <w:noProof/>
            <w:webHidden/>
          </w:rPr>
          <w:tab/>
        </w:r>
        <w:r w:rsidR="00AD790A" w:rsidDel="0062616E">
          <w:rPr>
            <w:noProof/>
            <w:webHidden/>
          </w:rPr>
          <w:delText>1</w:delText>
        </w:r>
      </w:del>
    </w:p>
    <w:p w14:paraId="4E02ADC5" w14:textId="77777777" w:rsidR="00711429" w:rsidDel="0062616E" w:rsidRDefault="004411D9">
      <w:pPr>
        <w:pStyle w:val="TOC1"/>
        <w:rPr>
          <w:del w:id="208" w:author="Brian Tetreault" w:date="2012-07-11T15:19:00Z"/>
          <w:rFonts w:asciiTheme="minorHAnsi" w:eastAsiaTheme="minorEastAsia" w:hAnsiTheme="minorHAnsi" w:cstheme="minorBidi"/>
          <w:b w:val="0"/>
          <w:bCs w:val="0"/>
          <w:caps w:val="0"/>
          <w:noProof/>
          <w:szCs w:val="22"/>
          <w:lang w:eastAsia="en-GB"/>
        </w:rPr>
      </w:pPr>
      <w:del w:id="209" w:author="Brian Tetreault" w:date="2012-07-11T15:19:00Z">
        <w:r w:rsidRPr="004411D9">
          <w:rPr>
            <w:rPrChange w:id="210" w:author="Brian Tetreault" w:date="2012-07-11T15:19:00Z">
              <w:rPr>
                <w:rStyle w:val="Hyperlink"/>
                <w:noProof/>
              </w:rPr>
            </w:rPrChange>
          </w:rPr>
          <w:delText>Table of Contents</w:delText>
        </w:r>
        <w:r w:rsidR="00711429" w:rsidDel="0062616E">
          <w:rPr>
            <w:noProof/>
            <w:webHidden/>
          </w:rPr>
          <w:tab/>
        </w:r>
        <w:r w:rsidR="00AD790A" w:rsidDel="0062616E">
          <w:rPr>
            <w:noProof/>
            <w:webHidden/>
          </w:rPr>
          <w:delText>4</w:delText>
        </w:r>
      </w:del>
    </w:p>
    <w:p w14:paraId="57D13170" w14:textId="77777777" w:rsidR="00711429" w:rsidDel="0062616E" w:rsidRDefault="004411D9">
      <w:pPr>
        <w:pStyle w:val="TOC1"/>
        <w:rPr>
          <w:del w:id="211" w:author="Brian Tetreault" w:date="2012-07-11T15:19:00Z"/>
          <w:rFonts w:asciiTheme="minorHAnsi" w:eastAsiaTheme="minorEastAsia" w:hAnsiTheme="minorHAnsi" w:cstheme="minorBidi"/>
          <w:b w:val="0"/>
          <w:bCs w:val="0"/>
          <w:caps w:val="0"/>
          <w:noProof/>
          <w:szCs w:val="22"/>
          <w:lang w:eastAsia="en-GB"/>
        </w:rPr>
      </w:pPr>
      <w:del w:id="212" w:author="Brian Tetreault" w:date="2012-07-11T15:19:00Z">
        <w:r w:rsidRPr="004411D9">
          <w:rPr>
            <w:rPrChange w:id="213" w:author="Brian Tetreault" w:date="2012-07-11T15:19:00Z">
              <w:rPr>
                <w:rStyle w:val="Hyperlink"/>
                <w:noProof/>
              </w:rPr>
            </w:rPrChange>
          </w:rPr>
          <w:delText>List of Appendices</w:delText>
        </w:r>
        <w:r w:rsidR="00711429" w:rsidDel="0062616E">
          <w:rPr>
            <w:noProof/>
            <w:webHidden/>
          </w:rPr>
          <w:tab/>
        </w:r>
        <w:r w:rsidR="00AD790A" w:rsidDel="0062616E">
          <w:rPr>
            <w:noProof/>
            <w:webHidden/>
          </w:rPr>
          <w:delText>5</w:delText>
        </w:r>
      </w:del>
    </w:p>
    <w:p w14:paraId="0F626B7C" w14:textId="77777777" w:rsidR="00711429" w:rsidDel="0062616E" w:rsidRDefault="004411D9">
      <w:pPr>
        <w:pStyle w:val="TOC1"/>
        <w:rPr>
          <w:del w:id="214" w:author="Brian Tetreault" w:date="2012-07-11T15:19:00Z"/>
          <w:rFonts w:asciiTheme="minorHAnsi" w:eastAsiaTheme="minorEastAsia" w:hAnsiTheme="minorHAnsi" w:cstheme="minorBidi"/>
          <w:b w:val="0"/>
          <w:bCs w:val="0"/>
          <w:caps w:val="0"/>
          <w:noProof/>
          <w:szCs w:val="22"/>
          <w:lang w:eastAsia="en-GB"/>
        </w:rPr>
      </w:pPr>
      <w:del w:id="215" w:author="Brian Tetreault" w:date="2012-07-11T15:19:00Z">
        <w:r w:rsidRPr="004411D9">
          <w:rPr>
            <w:rPrChange w:id="216" w:author="Brian Tetreault" w:date="2012-07-11T15:19:00Z">
              <w:rPr>
                <w:rStyle w:val="Hyperlink"/>
                <w:noProof/>
              </w:rPr>
            </w:rPrChange>
          </w:rPr>
          <w:delText>Index of Tables</w:delText>
        </w:r>
        <w:r w:rsidR="00711429" w:rsidDel="0062616E">
          <w:rPr>
            <w:noProof/>
            <w:webHidden/>
          </w:rPr>
          <w:tab/>
        </w:r>
        <w:r w:rsidR="00AD790A" w:rsidDel="0062616E">
          <w:rPr>
            <w:noProof/>
            <w:webHidden/>
          </w:rPr>
          <w:delText>5</w:delText>
        </w:r>
      </w:del>
    </w:p>
    <w:p w14:paraId="4DC226B3" w14:textId="77777777" w:rsidR="00711429" w:rsidDel="0062616E" w:rsidRDefault="004411D9">
      <w:pPr>
        <w:pStyle w:val="TOC1"/>
        <w:rPr>
          <w:del w:id="217" w:author="Brian Tetreault" w:date="2012-07-11T15:19:00Z"/>
          <w:rFonts w:asciiTheme="minorHAnsi" w:eastAsiaTheme="minorEastAsia" w:hAnsiTheme="minorHAnsi" w:cstheme="minorBidi"/>
          <w:b w:val="0"/>
          <w:bCs w:val="0"/>
          <w:caps w:val="0"/>
          <w:noProof/>
          <w:szCs w:val="22"/>
          <w:lang w:eastAsia="en-GB"/>
        </w:rPr>
      </w:pPr>
      <w:del w:id="218" w:author="Brian Tetreault" w:date="2012-07-11T15:19:00Z">
        <w:r w:rsidRPr="004411D9">
          <w:rPr>
            <w:rPrChange w:id="219" w:author="Brian Tetreault" w:date="2012-07-11T15:19:00Z">
              <w:rPr>
                <w:rStyle w:val="Hyperlink"/>
                <w:noProof/>
              </w:rPr>
            </w:rPrChange>
          </w:rPr>
          <w:delText>Index of Figures</w:delText>
        </w:r>
        <w:r w:rsidR="00711429" w:rsidDel="0062616E">
          <w:rPr>
            <w:noProof/>
            <w:webHidden/>
          </w:rPr>
          <w:tab/>
        </w:r>
        <w:r w:rsidR="00AD790A" w:rsidDel="0062616E">
          <w:rPr>
            <w:noProof/>
            <w:webHidden/>
          </w:rPr>
          <w:delText>6</w:delText>
        </w:r>
      </w:del>
    </w:p>
    <w:p w14:paraId="2C5372C7" w14:textId="77777777" w:rsidR="00711429" w:rsidDel="0062616E" w:rsidRDefault="004411D9">
      <w:pPr>
        <w:pStyle w:val="TOC1"/>
        <w:rPr>
          <w:del w:id="220" w:author="Brian Tetreault" w:date="2012-07-11T15:19:00Z"/>
          <w:rFonts w:asciiTheme="minorHAnsi" w:eastAsiaTheme="minorEastAsia" w:hAnsiTheme="minorHAnsi" w:cstheme="minorBidi"/>
          <w:b w:val="0"/>
          <w:bCs w:val="0"/>
          <w:caps w:val="0"/>
          <w:noProof/>
          <w:szCs w:val="22"/>
          <w:lang w:eastAsia="en-GB"/>
        </w:rPr>
      </w:pPr>
      <w:del w:id="221" w:author="Brian Tetreault" w:date="2012-07-11T15:19:00Z">
        <w:r w:rsidRPr="004411D9">
          <w:rPr>
            <w:rPrChange w:id="222" w:author="Brian Tetreault" w:date="2012-07-11T15:19:00Z">
              <w:rPr>
                <w:rStyle w:val="Hyperlink"/>
                <w:noProof/>
              </w:rPr>
            </w:rPrChange>
          </w:rPr>
          <w:delText>ANNEX</w:delText>
        </w:r>
        <w:r w:rsidR="00711429" w:rsidDel="0062616E">
          <w:rPr>
            <w:noProof/>
            <w:webHidden/>
          </w:rPr>
          <w:tab/>
        </w:r>
        <w:r w:rsidR="00AD790A" w:rsidDel="0062616E">
          <w:rPr>
            <w:noProof/>
            <w:webHidden/>
          </w:rPr>
          <w:delText>7</w:delText>
        </w:r>
      </w:del>
    </w:p>
    <w:p w14:paraId="1866F64A" w14:textId="77777777" w:rsidR="00711429" w:rsidDel="0062616E" w:rsidRDefault="004411D9">
      <w:pPr>
        <w:pStyle w:val="TOC1"/>
        <w:rPr>
          <w:del w:id="223" w:author="Brian Tetreault" w:date="2012-07-11T15:19:00Z"/>
          <w:rFonts w:asciiTheme="minorHAnsi" w:eastAsiaTheme="minorEastAsia" w:hAnsiTheme="minorHAnsi" w:cstheme="minorBidi"/>
          <w:b w:val="0"/>
          <w:bCs w:val="0"/>
          <w:caps w:val="0"/>
          <w:noProof/>
          <w:szCs w:val="22"/>
          <w:lang w:eastAsia="en-GB"/>
        </w:rPr>
      </w:pPr>
      <w:del w:id="224" w:author="Brian Tetreault" w:date="2012-07-11T15:19:00Z">
        <w:r w:rsidRPr="004411D9">
          <w:rPr>
            <w:rPrChange w:id="225" w:author="Brian Tetreault" w:date="2012-07-11T15:19:00Z">
              <w:rPr>
                <w:rStyle w:val="Hyperlink"/>
                <w:noProof/>
              </w:rPr>
            </w:rPrChange>
          </w:rPr>
          <w:delText>1</w:delText>
        </w:r>
        <w:r w:rsidR="00711429" w:rsidDel="0062616E">
          <w:rPr>
            <w:rFonts w:asciiTheme="minorHAnsi" w:eastAsiaTheme="minorEastAsia" w:hAnsiTheme="minorHAnsi" w:cstheme="minorBidi"/>
            <w:b w:val="0"/>
            <w:bCs w:val="0"/>
            <w:caps w:val="0"/>
            <w:noProof/>
            <w:szCs w:val="22"/>
            <w:lang w:eastAsia="en-GB"/>
          </w:rPr>
          <w:tab/>
        </w:r>
        <w:r w:rsidRPr="004411D9">
          <w:rPr>
            <w:rPrChange w:id="226" w:author="Brian Tetreault" w:date="2012-07-11T15:19:00Z">
              <w:rPr>
                <w:rStyle w:val="Hyperlink"/>
                <w:noProof/>
              </w:rPr>
            </w:rPrChange>
          </w:rPr>
          <w:delText>AIS Service as described by other IALA Recommendations</w:delText>
        </w:r>
        <w:r w:rsidR="00711429" w:rsidDel="0062616E">
          <w:rPr>
            <w:noProof/>
            <w:webHidden/>
          </w:rPr>
          <w:tab/>
        </w:r>
        <w:r w:rsidR="00AD790A" w:rsidDel="0062616E">
          <w:rPr>
            <w:noProof/>
            <w:webHidden/>
          </w:rPr>
          <w:delText>7</w:delText>
        </w:r>
      </w:del>
    </w:p>
    <w:p w14:paraId="41033EFD" w14:textId="77777777" w:rsidR="00711429" w:rsidDel="0062616E" w:rsidRDefault="004411D9">
      <w:pPr>
        <w:pStyle w:val="TOC1"/>
        <w:rPr>
          <w:del w:id="227" w:author="Brian Tetreault" w:date="2012-07-11T15:19:00Z"/>
          <w:rFonts w:asciiTheme="minorHAnsi" w:eastAsiaTheme="minorEastAsia" w:hAnsiTheme="minorHAnsi" w:cstheme="minorBidi"/>
          <w:b w:val="0"/>
          <w:bCs w:val="0"/>
          <w:caps w:val="0"/>
          <w:noProof/>
          <w:szCs w:val="22"/>
          <w:lang w:eastAsia="en-GB"/>
        </w:rPr>
      </w:pPr>
      <w:del w:id="228" w:author="Brian Tetreault" w:date="2012-07-11T15:19:00Z">
        <w:r w:rsidRPr="004411D9">
          <w:rPr>
            <w:rPrChange w:id="229" w:author="Brian Tetreault" w:date="2012-07-11T15:19:00Z">
              <w:rPr>
                <w:rStyle w:val="Hyperlink"/>
                <w:noProof/>
              </w:rPr>
            </w:rPrChange>
          </w:rPr>
          <w:delText>2</w:delText>
        </w:r>
        <w:r w:rsidR="00711429" w:rsidDel="0062616E">
          <w:rPr>
            <w:rFonts w:asciiTheme="minorHAnsi" w:eastAsiaTheme="minorEastAsia" w:hAnsiTheme="minorHAnsi" w:cstheme="minorBidi"/>
            <w:b w:val="0"/>
            <w:bCs w:val="0"/>
            <w:caps w:val="0"/>
            <w:noProof/>
            <w:szCs w:val="22"/>
            <w:lang w:eastAsia="en-GB"/>
          </w:rPr>
          <w:tab/>
        </w:r>
        <w:r w:rsidRPr="004411D9">
          <w:rPr>
            <w:rPrChange w:id="230" w:author="Brian Tetreault" w:date="2012-07-11T15:19:00Z">
              <w:rPr>
                <w:rStyle w:val="Hyperlink"/>
                <w:noProof/>
              </w:rPr>
            </w:rPrChange>
          </w:rPr>
          <w:delText>Service Model of the shore-based AIS Service</w:delText>
        </w:r>
        <w:r w:rsidR="00711429" w:rsidDel="0062616E">
          <w:rPr>
            <w:noProof/>
            <w:webHidden/>
          </w:rPr>
          <w:tab/>
        </w:r>
        <w:r w:rsidR="00AD790A" w:rsidDel="0062616E">
          <w:rPr>
            <w:noProof/>
            <w:webHidden/>
          </w:rPr>
          <w:delText>7</w:delText>
        </w:r>
      </w:del>
    </w:p>
    <w:p w14:paraId="34943C0A" w14:textId="77777777" w:rsidR="00711429" w:rsidDel="0062616E" w:rsidRDefault="004411D9">
      <w:pPr>
        <w:pStyle w:val="TOC2"/>
        <w:rPr>
          <w:del w:id="231" w:author="Brian Tetreault" w:date="2012-07-11T15:19:00Z"/>
          <w:rFonts w:asciiTheme="minorHAnsi" w:eastAsiaTheme="minorEastAsia" w:hAnsiTheme="minorHAnsi" w:cstheme="minorBidi"/>
          <w:bCs w:val="0"/>
          <w:noProof/>
          <w:szCs w:val="22"/>
          <w:lang w:eastAsia="en-GB"/>
        </w:rPr>
      </w:pPr>
      <w:del w:id="232" w:author="Brian Tetreault" w:date="2012-07-11T15:19:00Z">
        <w:r w:rsidRPr="004411D9">
          <w:rPr>
            <w:rPrChange w:id="233" w:author="Brian Tetreault" w:date="2012-07-11T15:19:00Z">
              <w:rPr>
                <w:rStyle w:val="Hyperlink"/>
                <w:noProof/>
              </w:rPr>
            </w:rPrChange>
          </w:rPr>
          <w:delText>2.1</w:delText>
        </w:r>
        <w:r w:rsidR="00711429" w:rsidDel="0062616E">
          <w:rPr>
            <w:rFonts w:asciiTheme="minorHAnsi" w:eastAsiaTheme="minorEastAsia" w:hAnsiTheme="minorHAnsi" w:cstheme="minorBidi"/>
            <w:bCs w:val="0"/>
            <w:noProof/>
            <w:szCs w:val="22"/>
            <w:lang w:eastAsia="en-GB"/>
          </w:rPr>
          <w:tab/>
        </w:r>
        <w:r w:rsidRPr="004411D9">
          <w:rPr>
            <w:rPrChange w:id="234" w:author="Brian Tetreault" w:date="2012-07-11T15:19:00Z">
              <w:rPr>
                <w:rStyle w:val="Hyperlink"/>
                <w:noProof/>
              </w:rPr>
            </w:rPrChange>
          </w:rPr>
          <w:delText>Introduction to the shore-based AIS Service</w:delText>
        </w:r>
        <w:r w:rsidR="00711429" w:rsidDel="0062616E">
          <w:rPr>
            <w:noProof/>
            <w:webHidden/>
          </w:rPr>
          <w:tab/>
        </w:r>
        <w:r w:rsidR="00AD790A" w:rsidDel="0062616E">
          <w:rPr>
            <w:noProof/>
            <w:webHidden/>
          </w:rPr>
          <w:delText>7</w:delText>
        </w:r>
      </w:del>
    </w:p>
    <w:p w14:paraId="35D01417" w14:textId="77777777" w:rsidR="00711429" w:rsidDel="0062616E" w:rsidRDefault="004411D9">
      <w:pPr>
        <w:pStyle w:val="TOC2"/>
        <w:rPr>
          <w:del w:id="235" w:author="Brian Tetreault" w:date="2012-07-11T15:19:00Z"/>
          <w:rFonts w:asciiTheme="minorHAnsi" w:eastAsiaTheme="minorEastAsia" w:hAnsiTheme="minorHAnsi" w:cstheme="minorBidi"/>
          <w:bCs w:val="0"/>
          <w:noProof/>
          <w:szCs w:val="22"/>
          <w:lang w:eastAsia="en-GB"/>
        </w:rPr>
      </w:pPr>
      <w:del w:id="236" w:author="Brian Tetreault" w:date="2012-07-11T15:19:00Z">
        <w:r w:rsidRPr="004411D9">
          <w:rPr>
            <w:rPrChange w:id="237" w:author="Brian Tetreault" w:date="2012-07-11T15:19:00Z">
              <w:rPr>
                <w:rStyle w:val="Hyperlink"/>
                <w:noProof/>
                <w:lang w:eastAsia="en-GB"/>
              </w:rPr>
            </w:rPrChange>
          </w:rPr>
          <w:delText>2.2</w:delText>
        </w:r>
        <w:r w:rsidR="00711429" w:rsidDel="0062616E">
          <w:rPr>
            <w:rFonts w:asciiTheme="minorHAnsi" w:eastAsiaTheme="minorEastAsia" w:hAnsiTheme="minorHAnsi" w:cstheme="minorBidi"/>
            <w:bCs w:val="0"/>
            <w:noProof/>
            <w:szCs w:val="22"/>
            <w:lang w:eastAsia="en-GB"/>
          </w:rPr>
          <w:tab/>
        </w:r>
        <w:r w:rsidRPr="004411D9">
          <w:rPr>
            <w:rPrChange w:id="238" w:author="Brian Tetreault" w:date="2012-07-11T15:19:00Z">
              <w:rPr>
                <w:rStyle w:val="Hyperlink"/>
                <w:noProof/>
              </w:rPr>
            </w:rPrChange>
          </w:rPr>
          <w:delText>Description of the structure of the AIS Service - Overview and Appendices</w:delText>
        </w:r>
        <w:r w:rsidR="00711429" w:rsidDel="0062616E">
          <w:rPr>
            <w:noProof/>
            <w:webHidden/>
          </w:rPr>
          <w:tab/>
        </w:r>
        <w:r w:rsidR="00AD790A" w:rsidDel="0062616E">
          <w:rPr>
            <w:noProof/>
            <w:webHidden/>
          </w:rPr>
          <w:delText>8</w:delText>
        </w:r>
      </w:del>
    </w:p>
    <w:p w14:paraId="0A9F82A3" w14:textId="77777777" w:rsidR="00711429" w:rsidDel="0062616E" w:rsidRDefault="004411D9">
      <w:pPr>
        <w:pStyle w:val="TOC2"/>
        <w:rPr>
          <w:del w:id="239" w:author="Brian Tetreault" w:date="2012-07-11T15:19:00Z"/>
          <w:rFonts w:asciiTheme="minorHAnsi" w:eastAsiaTheme="minorEastAsia" w:hAnsiTheme="minorHAnsi" w:cstheme="minorBidi"/>
          <w:bCs w:val="0"/>
          <w:noProof/>
          <w:szCs w:val="22"/>
          <w:lang w:eastAsia="en-GB"/>
        </w:rPr>
      </w:pPr>
      <w:del w:id="240" w:author="Brian Tetreault" w:date="2012-07-11T15:19:00Z">
        <w:r w:rsidRPr="004411D9">
          <w:rPr>
            <w:rPrChange w:id="241" w:author="Brian Tetreault" w:date="2012-07-11T15:19:00Z">
              <w:rPr>
                <w:rStyle w:val="Hyperlink"/>
                <w:noProof/>
              </w:rPr>
            </w:rPrChange>
          </w:rPr>
          <w:delText>2.3</w:delText>
        </w:r>
        <w:r w:rsidR="00711429" w:rsidDel="0062616E">
          <w:rPr>
            <w:rFonts w:asciiTheme="minorHAnsi" w:eastAsiaTheme="minorEastAsia" w:hAnsiTheme="minorHAnsi" w:cstheme="minorBidi"/>
            <w:bCs w:val="0"/>
            <w:noProof/>
            <w:szCs w:val="22"/>
            <w:lang w:eastAsia="en-GB"/>
          </w:rPr>
          <w:tab/>
        </w:r>
        <w:r w:rsidRPr="004411D9">
          <w:rPr>
            <w:rPrChange w:id="242" w:author="Brian Tetreault" w:date="2012-07-11T15:19:00Z">
              <w:rPr>
                <w:rStyle w:val="Hyperlink"/>
                <w:noProof/>
              </w:rPr>
            </w:rPrChange>
          </w:rPr>
          <w:delText>Capabilities of the AIS Service</w:delText>
        </w:r>
        <w:r w:rsidR="00711429" w:rsidDel="0062616E">
          <w:rPr>
            <w:noProof/>
            <w:webHidden/>
          </w:rPr>
          <w:tab/>
        </w:r>
        <w:r w:rsidR="00AD790A" w:rsidDel="0062616E">
          <w:rPr>
            <w:noProof/>
            <w:webHidden/>
          </w:rPr>
          <w:delText>12</w:delText>
        </w:r>
      </w:del>
    </w:p>
    <w:p w14:paraId="2463573F" w14:textId="77777777" w:rsidR="00711429" w:rsidDel="0062616E" w:rsidRDefault="004411D9">
      <w:pPr>
        <w:pStyle w:val="TOC3"/>
        <w:rPr>
          <w:del w:id="243" w:author="Brian Tetreault" w:date="2012-07-11T15:19:00Z"/>
          <w:rFonts w:asciiTheme="minorHAnsi" w:eastAsiaTheme="minorEastAsia" w:hAnsiTheme="minorHAnsi" w:cstheme="minorBidi"/>
          <w:noProof/>
          <w:sz w:val="22"/>
          <w:szCs w:val="22"/>
          <w:lang w:eastAsia="en-GB"/>
        </w:rPr>
      </w:pPr>
      <w:del w:id="244" w:author="Brian Tetreault" w:date="2012-07-11T15:19:00Z">
        <w:r w:rsidRPr="004411D9">
          <w:rPr>
            <w:rPrChange w:id="245" w:author="Brian Tetreault" w:date="2012-07-11T15:19:00Z">
              <w:rPr>
                <w:rStyle w:val="Hyperlink"/>
                <w:noProof/>
              </w:rPr>
            </w:rPrChange>
          </w:rPr>
          <w:delText>2.3.1</w:delText>
        </w:r>
        <w:r w:rsidR="00711429" w:rsidDel="0062616E">
          <w:rPr>
            <w:rFonts w:asciiTheme="minorHAnsi" w:eastAsiaTheme="minorEastAsia" w:hAnsiTheme="minorHAnsi" w:cstheme="minorBidi"/>
            <w:noProof/>
            <w:sz w:val="22"/>
            <w:szCs w:val="22"/>
            <w:lang w:eastAsia="en-GB"/>
          </w:rPr>
          <w:tab/>
        </w:r>
        <w:r w:rsidRPr="004411D9">
          <w:rPr>
            <w:rPrChange w:id="246" w:author="Brian Tetreault" w:date="2012-07-11T15:19:00Z">
              <w:rPr>
                <w:rStyle w:val="Hyperlink"/>
                <w:noProof/>
              </w:rPr>
            </w:rPrChange>
          </w:rPr>
          <w:delText>Introduction</w:delText>
        </w:r>
        <w:r w:rsidR="00711429" w:rsidDel="0062616E">
          <w:rPr>
            <w:noProof/>
            <w:webHidden/>
          </w:rPr>
          <w:tab/>
        </w:r>
        <w:r w:rsidR="00AD790A" w:rsidDel="0062616E">
          <w:rPr>
            <w:noProof/>
            <w:webHidden/>
          </w:rPr>
          <w:delText>12</w:delText>
        </w:r>
      </w:del>
    </w:p>
    <w:p w14:paraId="1216CFED" w14:textId="77777777" w:rsidR="00711429" w:rsidDel="0062616E" w:rsidRDefault="004411D9">
      <w:pPr>
        <w:pStyle w:val="TOC3"/>
        <w:rPr>
          <w:del w:id="247" w:author="Brian Tetreault" w:date="2012-07-11T15:19:00Z"/>
          <w:rFonts w:asciiTheme="minorHAnsi" w:eastAsiaTheme="minorEastAsia" w:hAnsiTheme="minorHAnsi" w:cstheme="minorBidi"/>
          <w:noProof/>
          <w:sz w:val="22"/>
          <w:szCs w:val="22"/>
          <w:lang w:eastAsia="en-GB"/>
        </w:rPr>
      </w:pPr>
      <w:del w:id="248" w:author="Brian Tetreault" w:date="2012-07-11T15:19:00Z">
        <w:r w:rsidRPr="004411D9">
          <w:rPr>
            <w:rPrChange w:id="249" w:author="Brian Tetreault" w:date="2012-07-11T15:19:00Z">
              <w:rPr>
                <w:rStyle w:val="Hyperlink"/>
                <w:noProof/>
              </w:rPr>
            </w:rPrChange>
          </w:rPr>
          <w:delText>2.3.2</w:delText>
        </w:r>
        <w:r w:rsidR="00711429" w:rsidDel="0062616E">
          <w:rPr>
            <w:rFonts w:asciiTheme="minorHAnsi" w:eastAsiaTheme="minorEastAsia" w:hAnsiTheme="minorHAnsi" w:cstheme="minorBidi"/>
            <w:noProof/>
            <w:sz w:val="22"/>
            <w:szCs w:val="22"/>
            <w:lang w:eastAsia="en-GB"/>
          </w:rPr>
          <w:tab/>
        </w:r>
        <w:r w:rsidRPr="004411D9">
          <w:rPr>
            <w:rPrChange w:id="250" w:author="Brian Tetreault" w:date="2012-07-11T15:19:00Z">
              <w:rPr>
                <w:rStyle w:val="Hyperlink"/>
                <w:noProof/>
              </w:rPr>
            </w:rPrChange>
          </w:rPr>
          <w:delText>Table of external Basic AIS Services</w:delText>
        </w:r>
        <w:r w:rsidR="00711429" w:rsidDel="0062616E">
          <w:rPr>
            <w:noProof/>
            <w:webHidden/>
          </w:rPr>
          <w:tab/>
        </w:r>
        <w:r w:rsidR="00AD790A" w:rsidDel="0062616E">
          <w:rPr>
            <w:noProof/>
            <w:webHidden/>
          </w:rPr>
          <w:delText>12</w:delText>
        </w:r>
      </w:del>
    </w:p>
    <w:p w14:paraId="103367E1" w14:textId="77777777" w:rsidR="00711429" w:rsidDel="0062616E" w:rsidRDefault="004411D9">
      <w:pPr>
        <w:pStyle w:val="TOC3"/>
        <w:rPr>
          <w:del w:id="251" w:author="Brian Tetreault" w:date="2012-07-11T15:19:00Z"/>
          <w:rFonts w:asciiTheme="minorHAnsi" w:eastAsiaTheme="minorEastAsia" w:hAnsiTheme="minorHAnsi" w:cstheme="minorBidi"/>
          <w:noProof/>
          <w:sz w:val="22"/>
          <w:szCs w:val="22"/>
          <w:lang w:eastAsia="en-GB"/>
        </w:rPr>
      </w:pPr>
      <w:del w:id="252" w:author="Brian Tetreault" w:date="2012-07-11T15:19:00Z">
        <w:r w:rsidRPr="004411D9">
          <w:rPr>
            <w:rPrChange w:id="253" w:author="Brian Tetreault" w:date="2012-07-11T15:19:00Z">
              <w:rPr>
                <w:rStyle w:val="Hyperlink"/>
                <w:noProof/>
              </w:rPr>
            </w:rPrChange>
          </w:rPr>
          <w:delText>2.3.3</w:delText>
        </w:r>
        <w:r w:rsidR="00711429" w:rsidDel="0062616E">
          <w:rPr>
            <w:rFonts w:asciiTheme="minorHAnsi" w:eastAsiaTheme="minorEastAsia" w:hAnsiTheme="minorHAnsi" w:cstheme="minorBidi"/>
            <w:noProof/>
            <w:sz w:val="22"/>
            <w:szCs w:val="22"/>
            <w:lang w:eastAsia="en-GB"/>
          </w:rPr>
          <w:tab/>
        </w:r>
        <w:r w:rsidRPr="004411D9">
          <w:rPr>
            <w:rPrChange w:id="254" w:author="Brian Tetreault" w:date="2012-07-11T15:19:00Z">
              <w:rPr>
                <w:rStyle w:val="Hyperlink"/>
                <w:noProof/>
              </w:rPr>
            </w:rPrChange>
          </w:rPr>
          <w:delText>Table of internal Basic AIS Services</w:delText>
        </w:r>
        <w:r w:rsidR="00711429" w:rsidDel="0062616E">
          <w:rPr>
            <w:noProof/>
            <w:webHidden/>
          </w:rPr>
          <w:tab/>
        </w:r>
        <w:r w:rsidR="00AD790A" w:rsidDel="0062616E">
          <w:rPr>
            <w:noProof/>
            <w:webHidden/>
          </w:rPr>
          <w:delText>13</w:delText>
        </w:r>
      </w:del>
    </w:p>
    <w:p w14:paraId="1F24DFBB" w14:textId="77777777" w:rsidR="00711429" w:rsidDel="0062616E" w:rsidRDefault="004411D9">
      <w:pPr>
        <w:pStyle w:val="TOC2"/>
        <w:rPr>
          <w:del w:id="255" w:author="Brian Tetreault" w:date="2012-07-11T15:19:00Z"/>
          <w:rFonts w:asciiTheme="minorHAnsi" w:eastAsiaTheme="minorEastAsia" w:hAnsiTheme="minorHAnsi" w:cstheme="minorBidi"/>
          <w:bCs w:val="0"/>
          <w:noProof/>
          <w:szCs w:val="22"/>
          <w:lang w:eastAsia="en-GB"/>
        </w:rPr>
      </w:pPr>
      <w:del w:id="256" w:author="Brian Tetreault" w:date="2012-07-11T15:19:00Z">
        <w:r w:rsidRPr="004411D9">
          <w:rPr>
            <w:rPrChange w:id="257" w:author="Brian Tetreault" w:date="2012-07-11T15:19:00Z">
              <w:rPr>
                <w:rStyle w:val="Hyperlink"/>
                <w:noProof/>
                <w:lang w:eastAsia="en-GB"/>
              </w:rPr>
            </w:rPrChange>
          </w:rPr>
          <w:delText>2.4</w:delText>
        </w:r>
        <w:r w:rsidR="00711429" w:rsidDel="0062616E">
          <w:rPr>
            <w:rFonts w:asciiTheme="minorHAnsi" w:eastAsiaTheme="minorEastAsia" w:hAnsiTheme="minorHAnsi" w:cstheme="minorBidi"/>
            <w:bCs w:val="0"/>
            <w:noProof/>
            <w:szCs w:val="22"/>
            <w:lang w:eastAsia="en-GB"/>
          </w:rPr>
          <w:tab/>
        </w:r>
        <w:r w:rsidRPr="004411D9">
          <w:rPr>
            <w:rPrChange w:id="258" w:author="Brian Tetreault" w:date="2012-07-11T15:19:00Z">
              <w:rPr>
                <w:rStyle w:val="Hyperlink"/>
                <w:noProof/>
                <w:lang w:eastAsia="en-GB"/>
              </w:rPr>
            </w:rPrChange>
          </w:rPr>
          <w:delText>Data model of the AIS Service</w:delText>
        </w:r>
        <w:r w:rsidR="00711429" w:rsidDel="0062616E">
          <w:rPr>
            <w:noProof/>
            <w:webHidden/>
          </w:rPr>
          <w:tab/>
        </w:r>
        <w:r w:rsidR="00AD790A" w:rsidDel="0062616E">
          <w:rPr>
            <w:noProof/>
            <w:webHidden/>
          </w:rPr>
          <w:delText>14</w:delText>
        </w:r>
      </w:del>
    </w:p>
    <w:p w14:paraId="64A7DD3A" w14:textId="77777777" w:rsidR="00711429" w:rsidDel="0062616E" w:rsidRDefault="004411D9">
      <w:pPr>
        <w:pStyle w:val="TOC3"/>
        <w:rPr>
          <w:del w:id="259" w:author="Brian Tetreault" w:date="2012-07-11T15:19:00Z"/>
          <w:rFonts w:asciiTheme="minorHAnsi" w:eastAsiaTheme="minorEastAsia" w:hAnsiTheme="minorHAnsi" w:cstheme="minorBidi"/>
          <w:noProof/>
          <w:sz w:val="22"/>
          <w:szCs w:val="22"/>
          <w:lang w:eastAsia="en-GB"/>
        </w:rPr>
      </w:pPr>
      <w:del w:id="260" w:author="Brian Tetreault" w:date="2012-07-11T15:19:00Z">
        <w:r w:rsidRPr="004411D9">
          <w:rPr>
            <w:rPrChange w:id="261" w:author="Brian Tetreault" w:date="2012-07-11T15:19:00Z">
              <w:rPr>
                <w:rStyle w:val="Hyperlink"/>
                <w:noProof/>
              </w:rPr>
            </w:rPrChange>
          </w:rPr>
          <w:delText>2.4.1</w:delText>
        </w:r>
        <w:r w:rsidR="00711429" w:rsidDel="0062616E">
          <w:rPr>
            <w:rFonts w:asciiTheme="minorHAnsi" w:eastAsiaTheme="minorEastAsia" w:hAnsiTheme="minorHAnsi" w:cstheme="minorBidi"/>
            <w:noProof/>
            <w:sz w:val="22"/>
            <w:szCs w:val="22"/>
            <w:lang w:eastAsia="en-GB"/>
          </w:rPr>
          <w:tab/>
        </w:r>
        <w:r w:rsidRPr="004411D9">
          <w:rPr>
            <w:rPrChange w:id="262" w:author="Brian Tetreault" w:date="2012-07-11T15:19:00Z">
              <w:rPr>
                <w:rStyle w:val="Hyperlink"/>
                <w:noProof/>
              </w:rPr>
            </w:rPrChange>
          </w:rPr>
          <w:delText>Introduction</w:delText>
        </w:r>
        <w:r w:rsidR="00711429" w:rsidDel="0062616E">
          <w:rPr>
            <w:noProof/>
            <w:webHidden/>
          </w:rPr>
          <w:tab/>
        </w:r>
        <w:r w:rsidR="00AD790A" w:rsidDel="0062616E">
          <w:rPr>
            <w:noProof/>
            <w:webHidden/>
          </w:rPr>
          <w:delText>14</w:delText>
        </w:r>
      </w:del>
    </w:p>
    <w:p w14:paraId="16DEE12D" w14:textId="77777777" w:rsidR="00711429" w:rsidDel="0062616E" w:rsidRDefault="004411D9">
      <w:pPr>
        <w:pStyle w:val="TOC3"/>
        <w:rPr>
          <w:del w:id="263" w:author="Brian Tetreault" w:date="2012-07-11T15:19:00Z"/>
          <w:rFonts w:asciiTheme="minorHAnsi" w:eastAsiaTheme="minorEastAsia" w:hAnsiTheme="minorHAnsi" w:cstheme="minorBidi"/>
          <w:noProof/>
          <w:sz w:val="22"/>
          <w:szCs w:val="22"/>
          <w:lang w:eastAsia="en-GB"/>
        </w:rPr>
      </w:pPr>
      <w:del w:id="264" w:author="Brian Tetreault" w:date="2012-07-11T15:19:00Z">
        <w:r w:rsidRPr="004411D9">
          <w:rPr>
            <w:rPrChange w:id="265" w:author="Brian Tetreault" w:date="2012-07-11T15:19:00Z">
              <w:rPr>
                <w:rStyle w:val="Hyperlink"/>
                <w:noProof/>
              </w:rPr>
            </w:rPrChange>
          </w:rPr>
          <w:delText>2.4.2</w:delText>
        </w:r>
        <w:r w:rsidR="00711429" w:rsidDel="0062616E">
          <w:rPr>
            <w:rFonts w:asciiTheme="minorHAnsi" w:eastAsiaTheme="minorEastAsia" w:hAnsiTheme="minorHAnsi" w:cstheme="minorBidi"/>
            <w:noProof/>
            <w:sz w:val="22"/>
            <w:szCs w:val="22"/>
            <w:lang w:eastAsia="en-GB"/>
          </w:rPr>
          <w:tab/>
        </w:r>
        <w:r w:rsidRPr="004411D9">
          <w:rPr>
            <w:rPrChange w:id="266" w:author="Brian Tetreault" w:date="2012-07-11T15:19:00Z">
              <w:rPr>
                <w:rStyle w:val="Hyperlink"/>
                <w:noProof/>
              </w:rPr>
            </w:rPrChange>
          </w:rPr>
          <w:delText>Usage of the IALA UMDM by the AIS Service</w:delText>
        </w:r>
        <w:r w:rsidR="00711429" w:rsidDel="0062616E">
          <w:rPr>
            <w:noProof/>
            <w:webHidden/>
          </w:rPr>
          <w:tab/>
        </w:r>
        <w:r w:rsidR="00AD790A" w:rsidDel="0062616E">
          <w:rPr>
            <w:noProof/>
            <w:webHidden/>
          </w:rPr>
          <w:delText>14</w:delText>
        </w:r>
      </w:del>
    </w:p>
    <w:p w14:paraId="7F712C6C" w14:textId="77777777" w:rsidR="00711429" w:rsidDel="0062616E" w:rsidRDefault="004411D9">
      <w:pPr>
        <w:pStyle w:val="TOC2"/>
        <w:rPr>
          <w:del w:id="267" w:author="Brian Tetreault" w:date="2012-07-11T15:19:00Z"/>
          <w:rFonts w:asciiTheme="minorHAnsi" w:eastAsiaTheme="minorEastAsia" w:hAnsiTheme="minorHAnsi" w:cstheme="minorBidi"/>
          <w:bCs w:val="0"/>
          <w:noProof/>
          <w:szCs w:val="22"/>
          <w:lang w:eastAsia="en-GB"/>
        </w:rPr>
      </w:pPr>
      <w:del w:id="268" w:author="Brian Tetreault" w:date="2012-07-11T15:19:00Z">
        <w:r w:rsidRPr="004411D9">
          <w:rPr>
            <w:rPrChange w:id="269" w:author="Brian Tetreault" w:date="2012-07-11T15:19:00Z">
              <w:rPr>
                <w:rStyle w:val="Hyperlink"/>
                <w:noProof/>
              </w:rPr>
            </w:rPrChange>
          </w:rPr>
          <w:delText>2.5</w:delText>
        </w:r>
        <w:r w:rsidR="00711429" w:rsidDel="0062616E">
          <w:rPr>
            <w:rFonts w:asciiTheme="minorHAnsi" w:eastAsiaTheme="minorEastAsia" w:hAnsiTheme="minorHAnsi" w:cstheme="minorBidi"/>
            <w:bCs w:val="0"/>
            <w:noProof/>
            <w:szCs w:val="22"/>
            <w:lang w:eastAsia="en-GB"/>
          </w:rPr>
          <w:tab/>
        </w:r>
        <w:r w:rsidRPr="004411D9">
          <w:rPr>
            <w:rPrChange w:id="270" w:author="Brian Tetreault" w:date="2012-07-11T15:19:00Z">
              <w:rPr>
                <w:rStyle w:val="Hyperlink"/>
                <w:noProof/>
              </w:rPr>
            </w:rPrChange>
          </w:rPr>
          <w:delText>Structure model - the Layered Structure of the AIS Service</w:delText>
        </w:r>
        <w:r w:rsidR="00711429" w:rsidDel="0062616E">
          <w:rPr>
            <w:noProof/>
            <w:webHidden/>
          </w:rPr>
          <w:tab/>
        </w:r>
        <w:r w:rsidR="00AD790A" w:rsidDel="0062616E">
          <w:rPr>
            <w:noProof/>
            <w:webHidden/>
          </w:rPr>
          <w:delText>14</w:delText>
        </w:r>
      </w:del>
    </w:p>
    <w:p w14:paraId="33C22A77" w14:textId="77777777" w:rsidR="00711429" w:rsidDel="0062616E" w:rsidRDefault="004411D9">
      <w:pPr>
        <w:pStyle w:val="TOC3"/>
        <w:rPr>
          <w:del w:id="271" w:author="Brian Tetreault" w:date="2012-07-11T15:19:00Z"/>
          <w:rFonts w:asciiTheme="minorHAnsi" w:eastAsiaTheme="minorEastAsia" w:hAnsiTheme="minorHAnsi" w:cstheme="minorBidi"/>
          <w:noProof/>
          <w:sz w:val="22"/>
          <w:szCs w:val="22"/>
          <w:lang w:eastAsia="en-GB"/>
        </w:rPr>
      </w:pPr>
      <w:del w:id="272" w:author="Brian Tetreault" w:date="2012-07-11T15:19:00Z">
        <w:r w:rsidRPr="004411D9">
          <w:rPr>
            <w:rPrChange w:id="273" w:author="Brian Tetreault" w:date="2012-07-11T15:19:00Z">
              <w:rPr>
                <w:rStyle w:val="Hyperlink"/>
                <w:noProof/>
              </w:rPr>
            </w:rPrChange>
          </w:rPr>
          <w:delText>2.5.1</w:delText>
        </w:r>
        <w:r w:rsidR="00711429" w:rsidDel="0062616E">
          <w:rPr>
            <w:rFonts w:asciiTheme="minorHAnsi" w:eastAsiaTheme="minorEastAsia" w:hAnsiTheme="minorHAnsi" w:cstheme="minorBidi"/>
            <w:noProof/>
            <w:sz w:val="22"/>
            <w:szCs w:val="22"/>
            <w:lang w:eastAsia="en-GB"/>
          </w:rPr>
          <w:tab/>
        </w:r>
        <w:r w:rsidRPr="004411D9">
          <w:rPr>
            <w:rPrChange w:id="274" w:author="Brian Tetreault" w:date="2012-07-11T15:19:00Z">
              <w:rPr>
                <w:rStyle w:val="Hyperlink"/>
                <w:noProof/>
              </w:rPr>
            </w:rPrChange>
          </w:rPr>
          <w:delText>Introduction</w:delText>
        </w:r>
        <w:r w:rsidR="00711429" w:rsidDel="0062616E">
          <w:rPr>
            <w:noProof/>
            <w:webHidden/>
          </w:rPr>
          <w:tab/>
        </w:r>
        <w:r w:rsidR="00AD790A" w:rsidDel="0062616E">
          <w:rPr>
            <w:noProof/>
            <w:webHidden/>
          </w:rPr>
          <w:delText>14</w:delText>
        </w:r>
      </w:del>
    </w:p>
    <w:p w14:paraId="3AE3DB31" w14:textId="77777777" w:rsidR="00711429" w:rsidDel="0062616E" w:rsidRDefault="004411D9">
      <w:pPr>
        <w:pStyle w:val="TOC3"/>
        <w:rPr>
          <w:del w:id="275" w:author="Brian Tetreault" w:date="2012-07-11T15:19:00Z"/>
          <w:rFonts w:asciiTheme="minorHAnsi" w:eastAsiaTheme="minorEastAsia" w:hAnsiTheme="minorHAnsi" w:cstheme="minorBidi"/>
          <w:noProof/>
          <w:sz w:val="22"/>
          <w:szCs w:val="22"/>
          <w:lang w:eastAsia="en-GB"/>
        </w:rPr>
      </w:pPr>
      <w:del w:id="276" w:author="Brian Tetreault" w:date="2012-07-11T15:19:00Z">
        <w:r w:rsidRPr="004411D9">
          <w:rPr>
            <w:rPrChange w:id="277" w:author="Brian Tetreault" w:date="2012-07-11T15:19:00Z">
              <w:rPr>
                <w:rStyle w:val="Hyperlink"/>
                <w:noProof/>
              </w:rPr>
            </w:rPrChange>
          </w:rPr>
          <w:delText>2.5.2</w:delText>
        </w:r>
        <w:r w:rsidR="00711429" w:rsidDel="0062616E">
          <w:rPr>
            <w:rFonts w:asciiTheme="minorHAnsi" w:eastAsiaTheme="minorEastAsia" w:hAnsiTheme="minorHAnsi" w:cstheme="minorBidi"/>
            <w:noProof/>
            <w:sz w:val="22"/>
            <w:szCs w:val="22"/>
            <w:lang w:eastAsia="en-GB"/>
          </w:rPr>
          <w:tab/>
        </w:r>
        <w:r w:rsidRPr="004411D9">
          <w:rPr>
            <w:rPrChange w:id="278" w:author="Brian Tetreault" w:date="2012-07-11T15:19:00Z">
              <w:rPr>
                <w:rStyle w:val="Hyperlink"/>
                <w:noProof/>
              </w:rPr>
            </w:rPrChange>
          </w:rPr>
          <w:delText>Definition of the layered structure of the AIS Service</w:delText>
        </w:r>
        <w:r w:rsidR="00711429" w:rsidDel="0062616E">
          <w:rPr>
            <w:noProof/>
            <w:webHidden/>
          </w:rPr>
          <w:tab/>
        </w:r>
        <w:r w:rsidR="00AD790A" w:rsidDel="0062616E">
          <w:rPr>
            <w:noProof/>
            <w:webHidden/>
          </w:rPr>
          <w:delText>14</w:delText>
        </w:r>
      </w:del>
    </w:p>
    <w:p w14:paraId="525CB6F9" w14:textId="77777777" w:rsidR="00711429" w:rsidDel="0062616E" w:rsidRDefault="004411D9">
      <w:pPr>
        <w:pStyle w:val="TOC3"/>
        <w:rPr>
          <w:del w:id="279" w:author="Brian Tetreault" w:date="2012-07-11T15:19:00Z"/>
          <w:rFonts w:asciiTheme="minorHAnsi" w:eastAsiaTheme="minorEastAsia" w:hAnsiTheme="minorHAnsi" w:cstheme="minorBidi"/>
          <w:noProof/>
          <w:sz w:val="22"/>
          <w:szCs w:val="22"/>
          <w:lang w:eastAsia="en-GB"/>
        </w:rPr>
      </w:pPr>
      <w:del w:id="280" w:author="Brian Tetreault" w:date="2012-07-11T15:19:00Z">
        <w:r w:rsidRPr="004411D9">
          <w:rPr>
            <w:rPrChange w:id="281" w:author="Brian Tetreault" w:date="2012-07-11T15:19:00Z">
              <w:rPr>
                <w:rStyle w:val="Hyperlink"/>
                <w:noProof/>
              </w:rPr>
            </w:rPrChange>
          </w:rPr>
          <w:delText>2.5.3</w:delText>
        </w:r>
        <w:r w:rsidR="00711429" w:rsidDel="0062616E">
          <w:rPr>
            <w:rFonts w:asciiTheme="minorHAnsi" w:eastAsiaTheme="minorEastAsia" w:hAnsiTheme="minorHAnsi" w:cstheme="minorBidi"/>
            <w:noProof/>
            <w:sz w:val="22"/>
            <w:szCs w:val="22"/>
            <w:lang w:eastAsia="en-GB"/>
          </w:rPr>
          <w:tab/>
        </w:r>
        <w:r w:rsidRPr="004411D9">
          <w:rPr>
            <w:rPrChange w:id="282" w:author="Brian Tetreault" w:date="2012-07-11T15:19:00Z">
              <w:rPr>
                <w:rStyle w:val="Hyperlink"/>
                <w:noProof/>
              </w:rPr>
            </w:rPrChange>
          </w:rPr>
          <w:delText>Mapping of the BAS to component functionalities and component requirements</w:delText>
        </w:r>
        <w:r w:rsidR="00711429" w:rsidDel="0062616E">
          <w:rPr>
            <w:noProof/>
            <w:webHidden/>
          </w:rPr>
          <w:tab/>
        </w:r>
        <w:r w:rsidR="00AD790A" w:rsidDel="0062616E">
          <w:rPr>
            <w:noProof/>
            <w:webHidden/>
          </w:rPr>
          <w:delText>17</w:delText>
        </w:r>
      </w:del>
    </w:p>
    <w:p w14:paraId="49E455EF" w14:textId="77777777" w:rsidR="00711429" w:rsidDel="0062616E" w:rsidRDefault="004411D9">
      <w:pPr>
        <w:pStyle w:val="TOC2"/>
        <w:rPr>
          <w:del w:id="283" w:author="Brian Tetreault" w:date="2012-07-11T15:19:00Z"/>
          <w:rFonts w:asciiTheme="minorHAnsi" w:eastAsiaTheme="minorEastAsia" w:hAnsiTheme="minorHAnsi" w:cstheme="minorBidi"/>
          <w:bCs w:val="0"/>
          <w:noProof/>
          <w:szCs w:val="22"/>
          <w:lang w:eastAsia="en-GB"/>
        </w:rPr>
      </w:pPr>
      <w:del w:id="284" w:author="Brian Tetreault" w:date="2012-07-11T15:19:00Z">
        <w:r w:rsidRPr="004411D9">
          <w:rPr>
            <w:rPrChange w:id="285" w:author="Brian Tetreault" w:date="2012-07-11T15:19:00Z">
              <w:rPr>
                <w:rStyle w:val="Hyperlink"/>
                <w:noProof/>
                <w:lang w:eastAsia="de-DE"/>
              </w:rPr>
            </w:rPrChange>
          </w:rPr>
          <w:delText>2.6</w:delText>
        </w:r>
        <w:r w:rsidR="00711429" w:rsidDel="0062616E">
          <w:rPr>
            <w:rFonts w:asciiTheme="minorHAnsi" w:eastAsiaTheme="minorEastAsia" w:hAnsiTheme="minorHAnsi" w:cstheme="minorBidi"/>
            <w:bCs w:val="0"/>
            <w:noProof/>
            <w:szCs w:val="22"/>
            <w:lang w:eastAsia="en-GB"/>
          </w:rPr>
          <w:tab/>
        </w:r>
        <w:r w:rsidRPr="004411D9">
          <w:rPr>
            <w:rPrChange w:id="286" w:author="Brian Tetreault" w:date="2012-07-11T15:19:00Z">
              <w:rPr>
                <w:rStyle w:val="Hyperlink"/>
                <w:noProof/>
                <w:lang w:eastAsia="de-DE"/>
              </w:rPr>
            </w:rPrChange>
          </w:rPr>
          <w:delText>Distribution model for the AIS Service</w:delText>
        </w:r>
        <w:r w:rsidR="00711429" w:rsidDel="0062616E">
          <w:rPr>
            <w:noProof/>
            <w:webHidden/>
          </w:rPr>
          <w:tab/>
        </w:r>
        <w:r w:rsidR="00AD790A" w:rsidDel="0062616E">
          <w:rPr>
            <w:noProof/>
            <w:webHidden/>
          </w:rPr>
          <w:delText>17</w:delText>
        </w:r>
      </w:del>
    </w:p>
    <w:p w14:paraId="57C185BE" w14:textId="77777777" w:rsidR="00711429" w:rsidDel="0062616E" w:rsidRDefault="004411D9">
      <w:pPr>
        <w:pStyle w:val="TOC2"/>
        <w:rPr>
          <w:del w:id="287" w:author="Brian Tetreault" w:date="2012-07-11T15:19:00Z"/>
          <w:rFonts w:asciiTheme="minorHAnsi" w:eastAsiaTheme="minorEastAsia" w:hAnsiTheme="minorHAnsi" w:cstheme="minorBidi"/>
          <w:bCs w:val="0"/>
          <w:noProof/>
          <w:szCs w:val="22"/>
          <w:lang w:eastAsia="en-GB"/>
        </w:rPr>
      </w:pPr>
      <w:del w:id="288" w:author="Brian Tetreault" w:date="2012-07-11T15:19:00Z">
        <w:r w:rsidRPr="004411D9">
          <w:rPr>
            <w:rPrChange w:id="289" w:author="Brian Tetreault" w:date="2012-07-11T15:19:00Z">
              <w:rPr>
                <w:rStyle w:val="Hyperlink"/>
                <w:noProof/>
              </w:rPr>
            </w:rPrChange>
          </w:rPr>
          <w:delText>2.7</w:delText>
        </w:r>
        <w:r w:rsidR="00711429" w:rsidDel="0062616E">
          <w:rPr>
            <w:rFonts w:asciiTheme="minorHAnsi" w:eastAsiaTheme="minorEastAsia" w:hAnsiTheme="minorHAnsi" w:cstheme="minorBidi"/>
            <w:bCs w:val="0"/>
            <w:noProof/>
            <w:szCs w:val="22"/>
            <w:lang w:eastAsia="en-GB"/>
          </w:rPr>
          <w:tab/>
        </w:r>
        <w:r w:rsidRPr="004411D9">
          <w:rPr>
            <w:rPrChange w:id="290" w:author="Brian Tetreault" w:date="2012-07-11T15:19:00Z">
              <w:rPr>
                <w:rStyle w:val="Hyperlink"/>
                <w:noProof/>
              </w:rPr>
            </w:rPrChange>
          </w:rPr>
          <w:delText>Interaction and Data Flow model of the AIS Service</w:delText>
        </w:r>
        <w:r w:rsidR="00711429" w:rsidDel="0062616E">
          <w:rPr>
            <w:noProof/>
            <w:webHidden/>
          </w:rPr>
          <w:tab/>
        </w:r>
        <w:r w:rsidR="00AD790A" w:rsidDel="0062616E">
          <w:rPr>
            <w:noProof/>
            <w:webHidden/>
          </w:rPr>
          <w:delText>17</w:delText>
        </w:r>
      </w:del>
    </w:p>
    <w:p w14:paraId="3634B4A6" w14:textId="77777777" w:rsidR="00711429" w:rsidDel="0062616E" w:rsidRDefault="004411D9">
      <w:pPr>
        <w:pStyle w:val="TOC3"/>
        <w:rPr>
          <w:del w:id="291" w:author="Brian Tetreault" w:date="2012-07-11T15:19:00Z"/>
          <w:rFonts w:asciiTheme="minorHAnsi" w:eastAsiaTheme="minorEastAsia" w:hAnsiTheme="minorHAnsi" w:cstheme="minorBidi"/>
          <w:noProof/>
          <w:sz w:val="22"/>
          <w:szCs w:val="22"/>
          <w:lang w:eastAsia="en-GB"/>
        </w:rPr>
      </w:pPr>
      <w:del w:id="292" w:author="Brian Tetreault" w:date="2012-07-11T15:19:00Z">
        <w:r w:rsidRPr="004411D9">
          <w:rPr>
            <w:rPrChange w:id="293" w:author="Brian Tetreault" w:date="2012-07-11T15:19:00Z">
              <w:rPr>
                <w:rStyle w:val="Hyperlink"/>
                <w:noProof/>
              </w:rPr>
            </w:rPrChange>
          </w:rPr>
          <w:delText>2.7.1</w:delText>
        </w:r>
        <w:r w:rsidR="00711429" w:rsidDel="0062616E">
          <w:rPr>
            <w:rFonts w:asciiTheme="minorHAnsi" w:eastAsiaTheme="minorEastAsia" w:hAnsiTheme="minorHAnsi" w:cstheme="minorBidi"/>
            <w:noProof/>
            <w:sz w:val="22"/>
            <w:szCs w:val="22"/>
            <w:lang w:eastAsia="en-GB"/>
          </w:rPr>
          <w:tab/>
        </w:r>
        <w:r w:rsidRPr="004411D9">
          <w:rPr>
            <w:rPrChange w:id="294" w:author="Brian Tetreault" w:date="2012-07-11T15:19:00Z">
              <w:rPr>
                <w:rStyle w:val="Hyperlink"/>
                <w:noProof/>
              </w:rPr>
            </w:rPrChange>
          </w:rPr>
          <w:delText>Introduction</w:delText>
        </w:r>
        <w:r w:rsidR="00711429" w:rsidDel="0062616E">
          <w:rPr>
            <w:noProof/>
            <w:webHidden/>
          </w:rPr>
          <w:tab/>
        </w:r>
        <w:r w:rsidR="00AD790A" w:rsidDel="0062616E">
          <w:rPr>
            <w:noProof/>
            <w:webHidden/>
          </w:rPr>
          <w:delText>17</w:delText>
        </w:r>
      </w:del>
    </w:p>
    <w:p w14:paraId="1F0309FE" w14:textId="77777777" w:rsidR="00711429" w:rsidDel="0062616E" w:rsidRDefault="004411D9">
      <w:pPr>
        <w:pStyle w:val="TOC3"/>
        <w:rPr>
          <w:del w:id="295" w:author="Brian Tetreault" w:date="2012-07-11T15:19:00Z"/>
          <w:rFonts w:asciiTheme="minorHAnsi" w:eastAsiaTheme="minorEastAsia" w:hAnsiTheme="minorHAnsi" w:cstheme="minorBidi"/>
          <w:noProof/>
          <w:sz w:val="22"/>
          <w:szCs w:val="22"/>
          <w:lang w:eastAsia="en-GB"/>
        </w:rPr>
      </w:pPr>
      <w:del w:id="296" w:author="Brian Tetreault" w:date="2012-07-11T15:19:00Z">
        <w:r w:rsidRPr="004411D9">
          <w:rPr>
            <w:rPrChange w:id="297" w:author="Brian Tetreault" w:date="2012-07-11T15:19:00Z">
              <w:rPr>
                <w:rStyle w:val="Hyperlink"/>
                <w:noProof/>
              </w:rPr>
            </w:rPrChange>
          </w:rPr>
          <w:delText>2.7.2</w:delText>
        </w:r>
        <w:r w:rsidR="00711429" w:rsidDel="0062616E">
          <w:rPr>
            <w:rFonts w:asciiTheme="minorHAnsi" w:eastAsiaTheme="minorEastAsia" w:hAnsiTheme="minorHAnsi" w:cstheme="minorBidi"/>
            <w:noProof/>
            <w:sz w:val="22"/>
            <w:szCs w:val="22"/>
            <w:lang w:eastAsia="en-GB"/>
          </w:rPr>
          <w:tab/>
        </w:r>
        <w:r w:rsidRPr="004411D9">
          <w:rPr>
            <w:rPrChange w:id="298" w:author="Brian Tetreault" w:date="2012-07-11T15:19:00Z">
              <w:rPr>
                <w:rStyle w:val="Hyperlink"/>
                <w:noProof/>
              </w:rPr>
            </w:rPrChange>
          </w:rPr>
          <w:delText>The dynamic interactions between components of the AIS Service</w:delText>
        </w:r>
        <w:r w:rsidR="00711429" w:rsidDel="0062616E">
          <w:rPr>
            <w:noProof/>
            <w:webHidden/>
          </w:rPr>
          <w:tab/>
        </w:r>
        <w:r w:rsidR="00AD790A" w:rsidDel="0062616E">
          <w:rPr>
            <w:noProof/>
            <w:webHidden/>
          </w:rPr>
          <w:delText>17</w:delText>
        </w:r>
      </w:del>
    </w:p>
    <w:p w14:paraId="52A305E7" w14:textId="77777777" w:rsidR="00711429" w:rsidDel="0062616E" w:rsidRDefault="004411D9">
      <w:pPr>
        <w:pStyle w:val="TOC3"/>
        <w:rPr>
          <w:del w:id="299" w:author="Brian Tetreault" w:date="2012-07-11T15:19:00Z"/>
          <w:rFonts w:asciiTheme="minorHAnsi" w:eastAsiaTheme="minorEastAsia" w:hAnsiTheme="minorHAnsi" w:cstheme="minorBidi"/>
          <w:noProof/>
          <w:sz w:val="22"/>
          <w:szCs w:val="22"/>
          <w:lang w:eastAsia="en-GB"/>
        </w:rPr>
      </w:pPr>
      <w:del w:id="300" w:author="Brian Tetreault" w:date="2012-07-11T15:19:00Z">
        <w:r w:rsidRPr="004411D9">
          <w:rPr>
            <w:rPrChange w:id="301" w:author="Brian Tetreault" w:date="2012-07-11T15:19:00Z">
              <w:rPr>
                <w:rStyle w:val="Hyperlink"/>
                <w:noProof/>
              </w:rPr>
            </w:rPrChange>
          </w:rPr>
          <w:delText>2.7.3</w:delText>
        </w:r>
        <w:r w:rsidR="00711429" w:rsidDel="0062616E">
          <w:rPr>
            <w:rFonts w:asciiTheme="minorHAnsi" w:eastAsiaTheme="minorEastAsia" w:hAnsiTheme="minorHAnsi" w:cstheme="minorBidi"/>
            <w:noProof/>
            <w:sz w:val="22"/>
            <w:szCs w:val="22"/>
            <w:lang w:eastAsia="en-GB"/>
          </w:rPr>
          <w:tab/>
        </w:r>
        <w:r w:rsidRPr="004411D9">
          <w:rPr>
            <w:rPrChange w:id="302" w:author="Brian Tetreault" w:date="2012-07-11T15:19:00Z">
              <w:rPr>
                <w:rStyle w:val="Hyperlink"/>
                <w:noProof/>
              </w:rPr>
            </w:rPrChange>
          </w:rPr>
          <w:delText>The description of the roles of the components of the AIS Service</w:delText>
        </w:r>
        <w:r w:rsidR="00711429" w:rsidDel="0062616E">
          <w:rPr>
            <w:noProof/>
            <w:webHidden/>
          </w:rPr>
          <w:tab/>
        </w:r>
        <w:r w:rsidR="00AD790A" w:rsidDel="0062616E">
          <w:rPr>
            <w:noProof/>
            <w:webHidden/>
          </w:rPr>
          <w:delText>17</w:delText>
        </w:r>
      </w:del>
    </w:p>
    <w:p w14:paraId="53264456" w14:textId="77777777" w:rsidR="00711429" w:rsidDel="0062616E" w:rsidRDefault="004411D9">
      <w:pPr>
        <w:pStyle w:val="TOC3"/>
        <w:rPr>
          <w:del w:id="303" w:author="Brian Tetreault" w:date="2012-07-11T15:19:00Z"/>
          <w:rFonts w:asciiTheme="minorHAnsi" w:eastAsiaTheme="minorEastAsia" w:hAnsiTheme="minorHAnsi" w:cstheme="minorBidi"/>
          <w:noProof/>
          <w:sz w:val="22"/>
          <w:szCs w:val="22"/>
          <w:lang w:eastAsia="en-GB"/>
        </w:rPr>
      </w:pPr>
      <w:del w:id="304" w:author="Brian Tetreault" w:date="2012-07-11T15:19:00Z">
        <w:r w:rsidRPr="004411D9">
          <w:rPr>
            <w:rPrChange w:id="305" w:author="Brian Tetreault" w:date="2012-07-11T15:19:00Z">
              <w:rPr>
                <w:rStyle w:val="Hyperlink"/>
                <w:noProof/>
              </w:rPr>
            </w:rPrChange>
          </w:rPr>
          <w:delText>2.7.4</w:delText>
        </w:r>
        <w:r w:rsidR="00711429" w:rsidDel="0062616E">
          <w:rPr>
            <w:rFonts w:asciiTheme="minorHAnsi" w:eastAsiaTheme="minorEastAsia" w:hAnsiTheme="minorHAnsi" w:cstheme="minorBidi"/>
            <w:noProof/>
            <w:sz w:val="22"/>
            <w:szCs w:val="22"/>
            <w:lang w:eastAsia="en-GB"/>
          </w:rPr>
          <w:tab/>
        </w:r>
        <w:r w:rsidRPr="004411D9">
          <w:rPr>
            <w:rPrChange w:id="306" w:author="Brian Tetreault" w:date="2012-07-11T15:19:00Z">
              <w:rPr>
                <w:rStyle w:val="Hyperlink"/>
                <w:noProof/>
              </w:rPr>
            </w:rPrChange>
          </w:rPr>
          <w:delText>Guidance on the operation of an AIS Service</w:delText>
        </w:r>
        <w:r w:rsidR="00711429" w:rsidDel="0062616E">
          <w:rPr>
            <w:noProof/>
            <w:webHidden/>
          </w:rPr>
          <w:tab/>
        </w:r>
        <w:r w:rsidR="00AD790A" w:rsidDel="0062616E">
          <w:rPr>
            <w:noProof/>
            <w:webHidden/>
          </w:rPr>
          <w:delText>18</w:delText>
        </w:r>
      </w:del>
    </w:p>
    <w:p w14:paraId="7E1873C6" w14:textId="77777777" w:rsidR="00711429" w:rsidDel="0062616E" w:rsidRDefault="004411D9">
      <w:pPr>
        <w:pStyle w:val="TOC2"/>
        <w:rPr>
          <w:del w:id="307" w:author="Brian Tetreault" w:date="2012-07-11T15:19:00Z"/>
          <w:rFonts w:asciiTheme="minorHAnsi" w:eastAsiaTheme="minorEastAsia" w:hAnsiTheme="minorHAnsi" w:cstheme="minorBidi"/>
          <w:bCs w:val="0"/>
          <w:noProof/>
          <w:szCs w:val="22"/>
          <w:lang w:eastAsia="en-GB"/>
        </w:rPr>
      </w:pPr>
      <w:del w:id="308" w:author="Brian Tetreault" w:date="2012-07-11T15:19:00Z">
        <w:r w:rsidRPr="004411D9">
          <w:rPr>
            <w:rPrChange w:id="309" w:author="Brian Tetreault" w:date="2012-07-11T15:19:00Z">
              <w:rPr>
                <w:rStyle w:val="Hyperlink"/>
                <w:noProof/>
                <w:lang w:eastAsia="de-DE"/>
              </w:rPr>
            </w:rPrChange>
          </w:rPr>
          <w:delText>2.8</w:delText>
        </w:r>
        <w:r w:rsidR="00711429" w:rsidDel="0062616E">
          <w:rPr>
            <w:rFonts w:asciiTheme="minorHAnsi" w:eastAsiaTheme="minorEastAsia" w:hAnsiTheme="minorHAnsi" w:cstheme="minorBidi"/>
            <w:bCs w:val="0"/>
            <w:noProof/>
            <w:szCs w:val="22"/>
            <w:lang w:eastAsia="en-GB"/>
          </w:rPr>
          <w:tab/>
        </w:r>
        <w:r w:rsidRPr="004411D9">
          <w:rPr>
            <w:rPrChange w:id="310" w:author="Brian Tetreault" w:date="2012-07-11T15:19:00Z">
              <w:rPr>
                <w:rStyle w:val="Hyperlink"/>
                <w:noProof/>
                <w:lang w:eastAsia="de-DE"/>
              </w:rPr>
            </w:rPrChange>
          </w:rPr>
          <w:delText>Interfacing model of the AIS Service</w:delText>
        </w:r>
        <w:r w:rsidR="00711429" w:rsidDel="0062616E">
          <w:rPr>
            <w:noProof/>
            <w:webHidden/>
          </w:rPr>
          <w:tab/>
        </w:r>
        <w:r w:rsidR="00AD790A" w:rsidDel="0062616E">
          <w:rPr>
            <w:noProof/>
            <w:webHidden/>
          </w:rPr>
          <w:delText>18</w:delText>
        </w:r>
      </w:del>
    </w:p>
    <w:p w14:paraId="0B1E7FA6" w14:textId="77777777" w:rsidR="00711429" w:rsidDel="0062616E" w:rsidRDefault="004411D9">
      <w:pPr>
        <w:pStyle w:val="TOC2"/>
        <w:rPr>
          <w:del w:id="311" w:author="Brian Tetreault" w:date="2012-07-11T15:19:00Z"/>
          <w:rFonts w:asciiTheme="minorHAnsi" w:eastAsiaTheme="minorEastAsia" w:hAnsiTheme="minorHAnsi" w:cstheme="minorBidi"/>
          <w:bCs w:val="0"/>
          <w:noProof/>
          <w:szCs w:val="22"/>
          <w:lang w:eastAsia="en-GB"/>
        </w:rPr>
      </w:pPr>
      <w:del w:id="312" w:author="Brian Tetreault" w:date="2012-07-11T15:19:00Z">
        <w:r w:rsidRPr="004411D9">
          <w:rPr>
            <w:rPrChange w:id="313" w:author="Brian Tetreault" w:date="2012-07-11T15:19:00Z">
              <w:rPr>
                <w:rStyle w:val="Hyperlink"/>
                <w:noProof/>
              </w:rPr>
            </w:rPrChange>
          </w:rPr>
          <w:delText>2.9</w:delText>
        </w:r>
        <w:r w:rsidR="00711429" w:rsidDel="0062616E">
          <w:rPr>
            <w:rFonts w:asciiTheme="minorHAnsi" w:eastAsiaTheme="minorEastAsia" w:hAnsiTheme="minorHAnsi" w:cstheme="minorBidi"/>
            <w:bCs w:val="0"/>
            <w:noProof/>
            <w:szCs w:val="22"/>
            <w:lang w:eastAsia="en-GB"/>
          </w:rPr>
          <w:tab/>
        </w:r>
        <w:r w:rsidRPr="004411D9">
          <w:rPr>
            <w:rPrChange w:id="314" w:author="Brian Tetreault" w:date="2012-07-11T15:19:00Z">
              <w:rPr>
                <w:rStyle w:val="Hyperlink"/>
                <w:noProof/>
              </w:rPr>
            </w:rPrChange>
          </w:rPr>
          <w:delText>Internal time latency model of the AIS Service</w:delText>
        </w:r>
        <w:r w:rsidR="00711429" w:rsidDel="0062616E">
          <w:rPr>
            <w:noProof/>
            <w:webHidden/>
          </w:rPr>
          <w:tab/>
        </w:r>
        <w:r w:rsidR="00AD790A" w:rsidDel="0062616E">
          <w:rPr>
            <w:noProof/>
            <w:webHidden/>
          </w:rPr>
          <w:delText>19</w:delText>
        </w:r>
      </w:del>
    </w:p>
    <w:p w14:paraId="2C13BB94" w14:textId="77777777" w:rsidR="00711429" w:rsidDel="0062616E" w:rsidRDefault="004411D9">
      <w:pPr>
        <w:pStyle w:val="TOC2"/>
        <w:rPr>
          <w:del w:id="315" w:author="Brian Tetreault" w:date="2012-07-11T15:19:00Z"/>
          <w:rFonts w:asciiTheme="minorHAnsi" w:eastAsiaTheme="minorEastAsia" w:hAnsiTheme="minorHAnsi" w:cstheme="minorBidi"/>
          <w:bCs w:val="0"/>
          <w:noProof/>
          <w:szCs w:val="22"/>
          <w:lang w:eastAsia="en-GB"/>
        </w:rPr>
      </w:pPr>
      <w:del w:id="316" w:author="Brian Tetreault" w:date="2012-07-11T15:19:00Z">
        <w:r w:rsidRPr="004411D9">
          <w:rPr>
            <w:rPrChange w:id="317" w:author="Brian Tetreault" w:date="2012-07-11T15:19:00Z">
              <w:rPr>
                <w:rStyle w:val="Hyperlink"/>
                <w:noProof/>
                <w:lang w:eastAsia="de-DE"/>
              </w:rPr>
            </w:rPrChange>
          </w:rPr>
          <w:delText>2.10</w:delText>
        </w:r>
        <w:r w:rsidR="00711429" w:rsidDel="0062616E">
          <w:rPr>
            <w:rFonts w:asciiTheme="minorHAnsi" w:eastAsiaTheme="minorEastAsia" w:hAnsiTheme="minorHAnsi" w:cstheme="minorBidi"/>
            <w:bCs w:val="0"/>
            <w:noProof/>
            <w:szCs w:val="22"/>
            <w:lang w:eastAsia="en-GB"/>
          </w:rPr>
          <w:tab/>
        </w:r>
        <w:r w:rsidRPr="004411D9">
          <w:rPr>
            <w:rPrChange w:id="318" w:author="Brian Tetreault" w:date="2012-07-11T15:19:00Z">
              <w:rPr>
                <w:rStyle w:val="Hyperlink"/>
                <w:noProof/>
                <w:lang w:eastAsia="de-DE"/>
              </w:rPr>
            </w:rPrChange>
          </w:rPr>
          <w:delText>Internal reliability model of the AIS Service</w:delText>
        </w:r>
        <w:r w:rsidR="00711429" w:rsidDel="0062616E">
          <w:rPr>
            <w:noProof/>
            <w:webHidden/>
          </w:rPr>
          <w:tab/>
        </w:r>
        <w:r w:rsidR="00AD790A" w:rsidDel="0062616E">
          <w:rPr>
            <w:noProof/>
            <w:webHidden/>
          </w:rPr>
          <w:delText>19</w:delText>
        </w:r>
      </w:del>
    </w:p>
    <w:p w14:paraId="0C0FE00E" w14:textId="77777777" w:rsidR="00711429" w:rsidDel="0062616E" w:rsidRDefault="004411D9">
      <w:pPr>
        <w:pStyle w:val="TOC2"/>
        <w:rPr>
          <w:del w:id="319" w:author="Brian Tetreault" w:date="2012-07-11T15:19:00Z"/>
          <w:rFonts w:asciiTheme="minorHAnsi" w:eastAsiaTheme="minorEastAsia" w:hAnsiTheme="minorHAnsi" w:cstheme="minorBidi"/>
          <w:bCs w:val="0"/>
          <w:noProof/>
          <w:szCs w:val="22"/>
          <w:lang w:eastAsia="en-GB"/>
        </w:rPr>
      </w:pPr>
      <w:del w:id="320" w:author="Brian Tetreault" w:date="2012-07-11T15:19:00Z">
        <w:r w:rsidRPr="004411D9">
          <w:rPr>
            <w:rPrChange w:id="321" w:author="Brian Tetreault" w:date="2012-07-11T15:19:00Z">
              <w:rPr>
                <w:rStyle w:val="Hyperlink"/>
                <w:noProof/>
                <w:lang w:eastAsia="de-DE"/>
              </w:rPr>
            </w:rPrChange>
          </w:rPr>
          <w:delText>2.11</w:delText>
        </w:r>
        <w:r w:rsidR="00711429" w:rsidDel="0062616E">
          <w:rPr>
            <w:rFonts w:asciiTheme="minorHAnsi" w:eastAsiaTheme="minorEastAsia" w:hAnsiTheme="minorHAnsi" w:cstheme="minorBidi"/>
            <w:bCs w:val="0"/>
            <w:noProof/>
            <w:szCs w:val="22"/>
            <w:lang w:eastAsia="en-GB"/>
          </w:rPr>
          <w:tab/>
        </w:r>
        <w:r w:rsidRPr="004411D9">
          <w:rPr>
            <w:rPrChange w:id="322" w:author="Brian Tetreault" w:date="2012-07-11T15:19:00Z">
              <w:rPr>
                <w:rStyle w:val="Hyperlink"/>
                <w:noProof/>
                <w:lang w:eastAsia="de-DE"/>
              </w:rPr>
            </w:rPrChange>
          </w:rPr>
          <w:delText>Test Model for the AIS Service</w:delText>
        </w:r>
        <w:r w:rsidR="00711429" w:rsidDel="0062616E">
          <w:rPr>
            <w:noProof/>
            <w:webHidden/>
          </w:rPr>
          <w:tab/>
        </w:r>
        <w:r w:rsidR="00AD790A" w:rsidDel="0062616E">
          <w:rPr>
            <w:noProof/>
            <w:webHidden/>
          </w:rPr>
          <w:delText>19</w:delText>
        </w:r>
      </w:del>
    </w:p>
    <w:p w14:paraId="581330E8" w14:textId="77777777" w:rsidR="00711429" w:rsidDel="0062616E" w:rsidRDefault="004411D9">
      <w:pPr>
        <w:pStyle w:val="TOC2"/>
        <w:rPr>
          <w:del w:id="323" w:author="Brian Tetreault" w:date="2012-07-11T15:19:00Z"/>
          <w:rFonts w:asciiTheme="minorHAnsi" w:eastAsiaTheme="minorEastAsia" w:hAnsiTheme="minorHAnsi" w:cstheme="minorBidi"/>
          <w:bCs w:val="0"/>
          <w:noProof/>
          <w:szCs w:val="22"/>
          <w:lang w:eastAsia="en-GB"/>
        </w:rPr>
      </w:pPr>
      <w:del w:id="324" w:author="Brian Tetreault" w:date="2012-07-11T15:19:00Z">
        <w:r w:rsidRPr="004411D9">
          <w:rPr>
            <w:rPrChange w:id="325" w:author="Brian Tetreault" w:date="2012-07-11T15:19:00Z">
              <w:rPr>
                <w:rStyle w:val="Hyperlink"/>
                <w:noProof/>
              </w:rPr>
            </w:rPrChange>
          </w:rPr>
          <w:delText>2.12</w:delText>
        </w:r>
        <w:r w:rsidR="00711429" w:rsidDel="0062616E">
          <w:rPr>
            <w:rFonts w:asciiTheme="minorHAnsi" w:eastAsiaTheme="minorEastAsia" w:hAnsiTheme="minorHAnsi" w:cstheme="minorBidi"/>
            <w:bCs w:val="0"/>
            <w:noProof/>
            <w:szCs w:val="22"/>
            <w:lang w:eastAsia="en-GB"/>
          </w:rPr>
          <w:tab/>
        </w:r>
        <w:r w:rsidRPr="004411D9">
          <w:rPr>
            <w:rPrChange w:id="326" w:author="Brian Tetreault" w:date="2012-07-11T15:19:00Z">
              <w:rPr>
                <w:rStyle w:val="Hyperlink"/>
                <w:noProof/>
              </w:rPr>
            </w:rPrChange>
          </w:rPr>
          <w:delText>Functional Components of the AIS Service</w:delText>
        </w:r>
        <w:r w:rsidR="00711429" w:rsidDel="0062616E">
          <w:rPr>
            <w:noProof/>
            <w:webHidden/>
          </w:rPr>
          <w:tab/>
        </w:r>
        <w:r w:rsidR="00AD790A" w:rsidDel="0062616E">
          <w:rPr>
            <w:noProof/>
            <w:webHidden/>
          </w:rPr>
          <w:delText>19</w:delText>
        </w:r>
      </w:del>
    </w:p>
    <w:p w14:paraId="73481A7B" w14:textId="77777777" w:rsidR="00711429" w:rsidDel="0062616E" w:rsidRDefault="004411D9">
      <w:pPr>
        <w:pStyle w:val="TOC3"/>
        <w:rPr>
          <w:del w:id="327" w:author="Brian Tetreault" w:date="2012-07-11T15:19:00Z"/>
          <w:rFonts w:asciiTheme="minorHAnsi" w:eastAsiaTheme="minorEastAsia" w:hAnsiTheme="minorHAnsi" w:cstheme="minorBidi"/>
          <w:noProof/>
          <w:sz w:val="22"/>
          <w:szCs w:val="22"/>
          <w:lang w:eastAsia="en-GB"/>
        </w:rPr>
      </w:pPr>
      <w:del w:id="328" w:author="Brian Tetreault" w:date="2012-07-11T15:19:00Z">
        <w:r w:rsidRPr="004411D9">
          <w:rPr>
            <w:rPrChange w:id="329" w:author="Brian Tetreault" w:date="2012-07-11T15:19:00Z">
              <w:rPr>
                <w:rStyle w:val="Hyperlink"/>
                <w:noProof/>
              </w:rPr>
            </w:rPrChange>
          </w:rPr>
          <w:delText>2.12.1</w:delText>
        </w:r>
        <w:r w:rsidR="00711429" w:rsidDel="0062616E">
          <w:rPr>
            <w:rFonts w:asciiTheme="minorHAnsi" w:eastAsiaTheme="minorEastAsia" w:hAnsiTheme="minorHAnsi" w:cstheme="minorBidi"/>
            <w:noProof/>
            <w:sz w:val="22"/>
            <w:szCs w:val="22"/>
            <w:lang w:eastAsia="en-GB"/>
          </w:rPr>
          <w:tab/>
        </w:r>
        <w:r w:rsidRPr="004411D9">
          <w:rPr>
            <w:rPrChange w:id="330" w:author="Brian Tetreault" w:date="2012-07-11T15:19:00Z">
              <w:rPr>
                <w:rStyle w:val="Hyperlink"/>
                <w:noProof/>
              </w:rPr>
            </w:rPrChange>
          </w:rPr>
          <w:delText>Typical AIS Service physical setup</w:delText>
        </w:r>
        <w:r w:rsidR="00711429" w:rsidDel="0062616E">
          <w:rPr>
            <w:noProof/>
            <w:webHidden/>
          </w:rPr>
          <w:tab/>
        </w:r>
        <w:r w:rsidR="00AD790A" w:rsidDel="0062616E">
          <w:rPr>
            <w:noProof/>
            <w:webHidden/>
          </w:rPr>
          <w:delText>19</w:delText>
        </w:r>
      </w:del>
    </w:p>
    <w:p w14:paraId="302CD799" w14:textId="77777777" w:rsidR="00711429" w:rsidDel="0062616E" w:rsidRDefault="004411D9">
      <w:pPr>
        <w:pStyle w:val="TOC3"/>
        <w:rPr>
          <w:del w:id="331" w:author="Brian Tetreault" w:date="2012-07-11T15:19:00Z"/>
          <w:rFonts w:asciiTheme="minorHAnsi" w:eastAsiaTheme="minorEastAsia" w:hAnsiTheme="minorHAnsi" w:cstheme="minorBidi"/>
          <w:noProof/>
          <w:sz w:val="22"/>
          <w:szCs w:val="22"/>
          <w:lang w:eastAsia="en-GB"/>
        </w:rPr>
      </w:pPr>
      <w:del w:id="332" w:author="Brian Tetreault" w:date="2012-07-11T15:19:00Z">
        <w:r w:rsidRPr="004411D9">
          <w:rPr>
            <w:rPrChange w:id="333" w:author="Brian Tetreault" w:date="2012-07-11T15:19:00Z">
              <w:rPr>
                <w:rStyle w:val="Hyperlink"/>
                <w:noProof/>
              </w:rPr>
            </w:rPrChange>
          </w:rPr>
          <w:delText>2.12.2</w:delText>
        </w:r>
        <w:r w:rsidR="00711429" w:rsidDel="0062616E">
          <w:rPr>
            <w:rFonts w:asciiTheme="minorHAnsi" w:eastAsiaTheme="minorEastAsia" w:hAnsiTheme="minorHAnsi" w:cstheme="minorBidi"/>
            <w:noProof/>
            <w:sz w:val="22"/>
            <w:szCs w:val="22"/>
            <w:lang w:eastAsia="en-GB"/>
          </w:rPr>
          <w:tab/>
        </w:r>
        <w:r w:rsidRPr="004411D9">
          <w:rPr>
            <w:rPrChange w:id="334" w:author="Brian Tetreault" w:date="2012-07-11T15:19:00Z">
              <w:rPr>
                <w:rStyle w:val="Hyperlink"/>
                <w:noProof/>
              </w:rPr>
            </w:rPrChange>
          </w:rPr>
          <w:delText>Overview of tasks of the functional components of the AIS Service</w:delText>
        </w:r>
        <w:r w:rsidR="00711429" w:rsidDel="0062616E">
          <w:rPr>
            <w:noProof/>
            <w:webHidden/>
          </w:rPr>
          <w:tab/>
        </w:r>
        <w:r w:rsidR="00AD790A" w:rsidDel="0062616E">
          <w:rPr>
            <w:noProof/>
            <w:webHidden/>
          </w:rPr>
          <w:delText>20</w:delText>
        </w:r>
      </w:del>
    </w:p>
    <w:p w14:paraId="4357C640" w14:textId="77777777" w:rsidR="00711429" w:rsidDel="0062616E" w:rsidRDefault="004411D9">
      <w:pPr>
        <w:pStyle w:val="TOC3"/>
        <w:rPr>
          <w:del w:id="335" w:author="Brian Tetreault" w:date="2012-07-11T15:19:00Z"/>
          <w:rFonts w:asciiTheme="minorHAnsi" w:eastAsiaTheme="minorEastAsia" w:hAnsiTheme="minorHAnsi" w:cstheme="minorBidi"/>
          <w:noProof/>
          <w:sz w:val="22"/>
          <w:szCs w:val="22"/>
          <w:lang w:eastAsia="en-GB"/>
        </w:rPr>
      </w:pPr>
      <w:del w:id="336" w:author="Brian Tetreault" w:date="2012-07-11T15:19:00Z">
        <w:r w:rsidRPr="004411D9">
          <w:rPr>
            <w:rPrChange w:id="337" w:author="Brian Tetreault" w:date="2012-07-11T15:19:00Z">
              <w:rPr>
                <w:rStyle w:val="Hyperlink"/>
                <w:noProof/>
              </w:rPr>
            </w:rPrChange>
          </w:rPr>
          <w:delText>2.12.3</w:delText>
        </w:r>
        <w:r w:rsidR="00711429" w:rsidDel="0062616E">
          <w:rPr>
            <w:rFonts w:asciiTheme="minorHAnsi" w:eastAsiaTheme="minorEastAsia" w:hAnsiTheme="minorHAnsi" w:cstheme="minorBidi"/>
            <w:noProof/>
            <w:sz w:val="22"/>
            <w:szCs w:val="22"/>
            <w:lang w:eastAsia="en-GB"/>
          </w:rPr>
          <w:tab/>
        </w:r>
        <w:r w:rsidRPr="004411D9">
          <w:rPr>
            <w:rPrChange w:id="338" w:author="Brian Tetreault" w:date="2012-07-11T15:19:00Z">
              <w:rPr>
                <w:rStyle w:val="Hyperlink"/>
                <w:noProof/>
              </w:rPr>
            </w:rPrChange>
          </w:rPr>
          <w:delText>AIS Logical Shore Station (AIS-LSS)</w:delText>
        </w:r>
        <w:r w:rsidR="00711429" w:rsidDel="0062616E">
          <w:rPr>
            <w:noProof/>
            <w:webHidden/>
          </w:rPr>
          <w:tab/>
        </w:r>
        <w:r w:rsidR="00AD790A" w:rsidDel="0062616E">
          <w:rPr>
            <w:noProof/>
            <w:webHidden/>
          </w:rPr>
          <w:delText>22</w:delText>
        </w:r>
      </w:del>
    </w:p>
    <w:p w14:paraId="195D4B89" w14:textId="77777777" w:rsidR="00711429" w:rsidDel="0062616E" w:rsidRDefault="004411D9">
      <w:pPr>
        <w:pStyle w:val="TOC3"/>
        <w:rPr>
          <w:del w:id="339" w:author="Brian Tetreault" w:date="2012-07-11T15:19:00Z"/>
          <w:rFonts w:asciiTheme="minorHAnsi" w:eastAsiaTheme="minorEastAsia" w:hAnsiTheme="minorHAnsi" w:cstheme="minorBidi"/>
          <w:noProof/>
          <w:sz w:val="22"/>
          <w:szCs w:val="22"/>
          <w:lang w:eastAsia="en-GB"/>
        </w:rPr>
      </w:pPr>
      <w:del w:id="340" w:author="Brian Tetreault" w:date="2012-07-11T15:19:00Z">
        <w:r w:rsidRPr="004411D9">
          <w:rPr>
            <w:rPrChange w:id="341" w:author="Brian Tetreault" w:date="2012-07-11T15:19:00Z">
              <w:rPr>
                <w:rStyle w:val="Hyperlink"/>
                <w:noProof/>
              </w:rPr>
            </w:rPrChange>
          </w:rPr>
          <w:delText>2.12.4</w:delText>
        </w:r>
        <w:r w:rsidR="00711429" w:rsidDel="0062616E">
          <w:rPr>
            <w:rFonts w:asciiTheme="minorHAnsi" w:eastAsiaTheme="minorEastAsia" w:hAnsiTheme="minorHAnsi" w:cstheme="minorBidi"/>
            <w:noProof/>
            <w:sz w:val="22"/>
            <w:szCs w:val="22"/>
            <w:lang w:eastAsia="en-GB"/>
          </w:rPr>
          <w:tab/>
        </w:r>
        <w:r w:rsidRPr="004411D9">
          <w:rPr>
            <w:rPrChange w:id="342" w:author="Brian Tetreault" w:date="2012-07-11T15:19:00Z">
              <w:rPr>
                <w:rStyle w:val="Hyperlink"/>
                <w:noProof/>
              </w:rPr>
            </w:rPrChange>
          </w:rPr>
          <w:delText>AIS Physical Shore Station (AIS-PSS)</w:delText>
        </w:r>
        <w:r w:rsidR="00711429" w:rsidDel="0062616E">
          <w:rPr>
            <w:noProof/>
            <w:webHidden/>
          </w:rPr>
          <w:tab/>
        </w:r>
        <w:r w:rsidR="00AD790A" w:rsidDel="0062616E">
          <w:rPr>
            <w:noProof/>
            <w:webHidden/>
          </w:rPr>
          <w:delText>23</w:delText>
        </w:r>
      </w:del>
    </w:p>
    <w:p w14:paraId="2B2788C8" w14:textId="77777777" w:rsidR="00711429" w:rsidDel="0062616E" w:rsidRDefault="004411D9">
      <w:pPr>
        <w:pStyle w:val="TOC3"/>
        <w:rPr>
          <w:del w:id="343" w:author="Brian Tetreault" w:date="2012-07-11T15:19:00Z"/>
          <w:rFonts w:asciiTheme="minorHAnsi" w:eastAsiaTheme="minorEastAsia" w:hAnsiTheme="minorHAnsi" w:cstheme="minorBidi"/>
          <w:noProof/>
          <w:sz w:val="22"/>
          <w:szCs w:val="22"/>
          <w:lang w:eastAsia="en-GB"/>
        </w:rPr>
      </w:pPr>
      <w:del w:id="344" w:author="Brian Tetreault" w:date="2012-07-11T15:19:00Z">
        <w:r w:rsidRPr="004411D9">
          <w:rPr>
            <w:rPrChange w:id="345" w:author="Brian Tetreault" w:date="2012-07-11T15:19:00Z">
              <w:rPr>
                <w:rStyle w:val="Hyperlink"/>
                <w:noProof/>
              </w:rPr>
            </w:rPrChange>
          </w:rPr>
          <w:delText>2.12.5</w:delText>
        </w:r>
        <w:r w:rsidR="00711429" w:rsidDel="0062616E">
          <w:rPr>
            <w:rFonts w:asciiTheme="minorHAnsi" w:eastAsiaTheme="minorEastAsia" w:hAnsiTheme="minorHAnsi" w:cstheme="minorBidi"/>
            <w:noProof/>
            <w:sz w:val="22"/>
            <w:szCs w:val="22"/>
            <w:lang w:eastAsia="en-GB"/>
          </w:rPr>
          <w:tab/>
        </w:r>
        <w:r w:rsidRPr="004411D9">
          <w:rPr>
            <w:rPrChange w:id="346" w:author="Brian Tetreault" w:date="2012-07-11T15:19:00Z">
              <w:rPr>
                <w:rStyle w:val="Hyperlink"/>
                <w:noProof/>
              </w:rPr>
            </w:rPrChange>
          </w:rPr>
          <w:delText>The AIS Service Management (ASM)</w:delText>
        </w:r>
        <w:r w:rsidR="00711429" w:rsidDel="0062616E">
          <w:rPr>
            <w:noProof/>
            <w:webHidden/>
          </w:rPr>
          <w:tab/>
        </w:r>
        <w:r w:rsidR="00AD790A" w:rsidDel="0062616E">
          <w:rPr>
            <w:noProof/>
            <w:webHidden/>
          </w:rPr>
          <w:delText>26</w:delText>
        </w:r>
      </w:del>
    </w:p>
    <w:p w14:paraId="26B73B79" w14:textId="77777777" w:rsidR="00711429" w:rsidDel="0062616E" w:rsidRDefault="004411D9">
      <w:pPr>
        <w:pStyle w:val="TOC3"/>
        <w:rPr>
          <w:del w:id="347" w:author="Brian Tetreault" w:date="2012-07-11T15:19:00Z"/>
          <w:rFonts w:asciiTheme="minorHAnsi" w:eastAsiaTheme="minorEastAsia" w:hAnsiTheme="minorHAnsi" w:cstheme="minorBidi"/>
          <w:noProof/>
          <w:sz w:val="22"/>
          <w:szCs w:val="22"/>
          <w:lang w:eastAsia="en-GB"/>
        </w:rPr>
      </w:pPr>
      <w:del w:id="348" w:author="Brian Tetreault" w:date="2012-07-11T15:19:00Z">
        <w:r w:rsidRPr="004411D9">
          <w:rPr>
            <w:rPrChange w:id="349" w:author="Brian Tetreault" w:date="2012-07-11T15:19:00Z">
              <w:rPr>
                <w:rStyle w:val="Hyperlink"/>
                <w:noProof/>
              </w:rPr>
            </w:rPrChange>
          </w:rPr>
          <w:delText>2.12.6</w:delText>
        </w:r>
        <w:r w:rsidR="00711429" w:rsidDel="0062616E">
          <w:rPr>
            <w:rFonts w:asciiTheme="minorHAnsi" w:eastAsiaTheme="minorEastAsia" w:hAnsiTheme="minorHAnsi" w:cstheme="minorBidi"/>
            <w:noProof/>
            <w:sz w:val="22"/>
            <w:szCs w:val="22"/>
            <w:lang w:eastAsia="en-GB"/>
          </w:rPr>
          <w:tab/>
        </w:r>
        <w:r w:rsidRPr="004411D9">
          <w:rPr>
            <w:rPrChange w:id="350" w:author="Brian Tetreault" w:date="2012-07-11T15:19:00Z">
              <w:rPr>
                <w:rStyle w:val="Hyperlink"/>
                <w:noProof/>
              </w:rPr>
            </w:rPrChange>
          </w:rPr>
          <w:delText>Type approval considerations for AIS-PCU, AIS-LSS, and ASM software modules</w:delText>
        </w:r>
        <w:r w:rsidR="00711429" w:rsidDel="0062616E">
          <w:rPr>
            <w:noProof/>
            <w:webHidden/>
          </w:rPr>
          <w:tab/>
        </w:r>
        <w:r w:rsidR="00AD790A" w:rsidDel="0062616E">
          <w:rPr>
            <w:noProof/>
            <w:webHidden/>
          </w:rPr>
          <w:delText>27</w:delText>
        </w:r>
      </w:del>
    </w:p>
    <w:p w14:paraId="5E714A20" w14:textId="77777777" w:rsidR="00711429" w:rsidDel="0062616E" w:rsidRDefault="004411D9">
      <w:pPr>
        <w:pStyle w:val="TOC2"/>
        <w:rPr>
          <w:del w:id="351" w:author="Brian Tetreault" w:date="2012-07-11T15:19:00Z"/>
          <w:rFonts w:asciiTheme="minorHAnsi" w:eastAsiaTheme="minorEastAsia" w:hAnsiTheme="minorHAnsi" w:cstheme="minorBidi"/>
          <w:bCs w:val="0"/>
          <w:noProof/>
          <w:szCs w:val="22"/>
          <w:lang w:eastAsia="en-GB"/>
        </w:rPr>
      </w:pPr>
      <w:del w:id="352" w:author="Brian Tetreault" w:date="2012-07-11T15:19:00Z">
        <w:r w:rsidRPr="004411D9">
          <w:rPr>
            <w:rPrChange w:id="353" w:author="Brian Tetreault" w:date="2012-07-11T15:19:00Z">
              <w:rPr>
                <w:rStyle w:val="Hyperlink"/>
                <w:noProof/>
              </w:rPr>
            </w:rPrChange>
          </w:rPr>
          <w:delText>2.13</w:delText>
        </w:r>
        <w:r w:rsidR="00711429" w:rsidDel="0062616E">
          <w:rPr>
            <w:rFonts w:asciiTheme="minorHAnsi" w:eastAsiaTheme="minorEastAsia" w:hAnsiTheme="minorHAnsi" w:cstheme="minorBidi"/>
            <w:bCs w:val="0"/>
            <w:noProof/>
            <w:szCs w:val="22"/>
            <w:lang w:eastAsia="en-GB"/>
          </w:rPr>
          <w:tab/>
        </w:r>
        <w:r w:rsidRPr="004411D9">
          <w:rPr>
            <w:rPrChange w:id="354" w:author="Brian Tetreault" w:date="2012-07-11T15:19:00Z">
              <w:rPr>
                <w:rStyle w:val="Hyperlink"/>
                <w:noProof/>
              </w:rPr>
            </w:rPrChange>
          </w:rPr>
          <w:delText>Implementation, Installation and Maintenance</w:delText>
        </w:r>
        <w:r w:rsidR="00711429" w:rsidDel="0062616E">
          <w:rPr>
            <w:noProof/>
            <w:webHidden/>
          </w:rPr>
          <w:tab/>
        </w:r>
        <w:r w:rsidR="00AD790A" w:rsidDel="0062616E">
          <w:rPr>
            <w:noProof/>
            <w:webHidden/>
          </w:rPr>
          <w:delText>27</w:delText>
        </w:r>
      </w:del>
    </w:p>
    <w:p w14:paraId="3B359E2B" w14:textId="77777777" w:rsidR="00711429" w:rsidDel="0062616E" w:rsidRDefault="004411D9">
      <w:pPr>
        <w:pStyle w:val="TOC2"/>
        <w:rPr>
          <w:del w:id="355" w:author="Brian Tetreault" w:date="2012-07-11T15:19:00Z"/>
          <w:rFonts w:asciiTheme="minorHAnsi" w:eastAsiaTheme="minorEastAsia" w:hAnsiTheme="minorHAnsi" w:cstheme="minorBidi"/>
          <w:bCs w:val="0"/>
          <w:noProof/>
          <w:szCs w:val="22"/>
          <w:lang w:eastAsia="en-GB"/>
        </w:rPr>
      </w:pPr>
      <w:del w:id="356" w:author="Brian Tetreault" w:date="2012-07-11T15:19:00Z">
        <w:r w:rsidRPr="004411D9">
          <w:rPr>
            <w:rPrChange w:id="357" w:author="Brian Tetreault" w:date="2012-07-11T15:19:00Z">
              <w:rPr>
                <w:rStyle w:val="Hyperlink"/>
                <w:noProof/>
              </w:rPr>
            </w:rPrChange>
          </w:rPr>
          <w:delText>2.14</w:delText>
        </w:r>
        <w:r w:rsidR="00711429" w:rsidDel="0062616E">
          <w:rPr>
            <w:rFonts w:asciiTheme="minorHAnsi" w:eastAsiaTheme="minorEastAsia" w:hAnsiTheme="minorHAnsi" w:cstheme="minorBidi"/>
            <w:bCs w:val="0"/>
            <w:noProof/>
            <w:szCs w:val="22"/>
            <w:lang w:eastAsia="en-GB"/>
          </w:rPr>
          <w:tab/>
        </w:r>
        <w:r w:rsidRPr="004411D9">
          <w:rPr>
            <w:rPrChange w:id="358" w:author="Brian Tetreault" w:date="2012-07-11T15:19:00Z">
              <w:rPr>
                <w:rStyle w:val="Hyperlink"/>
                <w:noProof/>
              </w:rPr>
            </w:rPrChange>
          </w:rPr>
          <w:delText>VDL Usage by AIS Service and VDL Management</w:delText>
        </w:r>
        <w:r w:rsidR="00711429" w:rsidDel="0062616E">
          <w:rPr>
            <w:noProof/>
            <w:webHidden/>
          </w:rPr>
          <w:tab/>
        </w:r>
        <w:r w:rsidR="00AD790A" w:rsidDel="0062616E">
          <w:rPr>
            <w:noProof/>
            <w:webHidden/>
          </w:rPr>
          <w:delText>28</w:delText>
        </w:r>
      </w:del>
    </w:p>
    <w:p w14:paraId="1301AAB8" w14:textId="77777777" w:rsidR="00711429" w:rsidDel="0062616E" w:rsidRDefault="004411D9">
      <w:pPr>
        <w:pStyle w:val="TOC3"/>
        <w:rPr>
          <w:del w:id="359" w:author="Brian Tetreault" w:date="2012-07-11T15:19:00Z"/>
          <w:rFonts w:asciiTheme="minorHAnsi" w:eastAsiaTheme="minorEastAsia" w:hAnsiTheme="minorHAnsi" w:cstheme="minorBidi"/>
          <w:noProof/>
          <w:sz w:val="22"/>
          <w:szCs w:val="22"/>
          <w:lang w:eastAsia="en-GB"/>
        </w:rPr>
      </w:pPr>
      <w:del w:id="360" w:author="Brian Tetreault" w:date="2012-07-11T15:19:00Z">
        <w:r w:rsidRPr="004411D9">
          <w:rPr>
            <w:rPrChange w:id="361" w:author="Brian Tetreault" w:date="2012-07-11T15:19:00Z">
              <w:rPr>
                <w:rStyle w:val="Hyperlink"/>
                <w:noProof/>
              </w:rPr>
            </w:rPrChange>
          </w:rPr>
          <w:delText>2.14.1</w:delText>
        </w:r>
        <w:r w:rsidR="00711429" w:rsidDel="0062616E">
          <w:rPr>
            <w:rFonts w:asciiTheme="minorHAnsi" w:eastAsiaTheme="minorEastAsia" w:hAnsiTheme="minorHAnsi" w:cstheme="minorBidi"/>
            <w:noProof/>
            <w:sz w:val="22"/>
            <w:szCs w:val="22"/>
            <w:lang w:eastAsia="en-GB"/>
          </w:rPr>
          <w:tab/>
        </w:r>
        <w:r w:rsidRPr="004411D9">
          <w:rPr>
            <w:rPrChange w:id="362" w:author="Brian Tetreault" w:date="2012-07-11T15:19:00Z">
              <w:rPr>
                <w:rStyle w:val="Hyperlink"/>
                <w:noProof/>
              </w:rPr>
            </w:rPrChange>
          </w:rPr>
          <w:delText>Introduction to the VHF Data Link (VDL)</w:delText>
        </w:r>
        <w:r w:rsidR="00711429" w:rsidDel="0062616E">
          <w:rPr>
            <w:noProof/>
            <w:webHidden/>
          </w:rPr>
          <w:tab/>
        </w:r>
        <w:r w:rsidR="00AD790A" w:rsidDel="0062616E">
          <w:rPr>
            <w:noProof/>
            <w:webHidden/>
          </w:rPr>
          <w:delText>28</w:delText>
        </w:r>
      </w:del>
    </w:p>
    <w:p w14:paraId="41FF192E" w14:textId="77777777" w:rsidR="00711429" w:rsidDel="0062616E" w:rsidRDefault="004411D9">
      <w:pPr>
        <w:pStyle w:val="TOC3"/>
        <w:rPr>
          <w:del w:id="363" w:author="Brian Tetreault" w:date="2012-07-11T15:19:00Z"/>
          <w:rFonts w:asciiTheme="minorHAnsi" w:eastAsiaTheme="minorEastAsia" w:hAnsiTheme="minorHAnsi" w:cstheme="minorBidi"/>
          <w:noProof/>
          <w:sz w:val="22"/>
          <w:szCs w:val="22"/>
          <w:lang w:eastAsia="en-GB"/>
        </w:rPr>
      </w:pPr>
      <w:del w:id="364" w:author="Brian Tetreault" w:date="2012-07-11T15:19:00Z">
        <w:r w:rsidRPr="004411D9">
          <w:rPr>
            <w:rPrChange w:id="365" w:author="Brian Tetreault" w:date="2012-07-11T15:19:00Z">
              <w:rPr>
                <w:rStyle w:val="Hyperlink"/>
                <w:noProof/>
              </w:rPr>
            </w:rPrChange>
          </w:rPr>
          <w:delText>2.14.2</w:delText>
        </w:r>
        <w:r w:rsidR="00711429" w:rsidDel="0062616E">
          <w:rPr>
            <w:rFonts w:asciiTheme="minorHAnsi" w:eastAsiaTheme="minorEastAsia" w:hAnsiTheme="minorHAnsi" w:cstheme="minorBidi"/>
            <w:noProof/>
            <w:sz w:val="22"/>
            <w:szCs w:val="22"/>
            <w:lang w:eastAsia="en-GB"/>
          </w:rPr>
          <w:tab/>
        </w:r>
        <w:r w:rsidRPr="004411D9">
          <w:rPr>
            <w:rPrChange w:id="366" w:author="Brian Tetreault" w:date="2012-07-11T15:19:00Z">
              <w:rPr>
                <w:rStyle w:val="Hyperlink"/>
                <w:noProof/>
              </w:rPr>
            </w:rPrChange>
          </w:rPr>
          <w:delText>FATDMA planning and operation of an AIS Service</w:delText>
        </w:r>
        <w:r w:rsidR="00711429" w:rsidDel="0062616E">
          <w:rPr>
            <w:noProof/>
            <w:webHidden/>
          </w:rPr>
          <w:tab/>
        </w:r>
        <w:r w:rsidR="00AD790A" w:rsidDel="0062616E">
          <w:rPr>
            <w:noProof/>
            <w:webHidden/>
          </w:rPr>
          <w:delText>28</w:delText>
        </w:r>
      </w:del>
    </w:p>
    <w:p w14:paraId="7275C65C" w14:textId="77777777" w:rsidR="00711429" w:rsidDel="0062616E" w:rsidRDefault="004411D9">
      <w:pPr>
        <w:pStyle w:val="TOC3"/>
        <w:rPr>
          <w:del w:id="367" w:author="Brian Tetreault" w:date="2012-07-11T15:19:00Z"/>
          <w:rFonts w:asciiTheme="minorHAnsi" w:eastAsiaTheme="minorEastAsia" w:hAnsiTheme="minorHAnsi" w:cstheme="minorBidi"/>
          <w:noProof/>
          <w:sz w:val="22"/>
          <w:szCs w:val="22"/>
          <w:lang w:eastAsia="en-GB"/>
        </w:rPr>
      </w:pPr>
      <w:del w:id="368" w:author="Brian Tetreault" w:date="2012-07-11T15:19:00Z">
        <w:r w:rsidRPr="004411D9">
          <w:rPr>
            <w:rPrChange w:id="369" w:author="Brian Tetreault" w:date="2012-07-11T15:19:00Z">
              <w:rPr>
                <w:rStyle w:val="Hyperlink"/>
                <w:noProof/>
              </w:rPr>
            </w:rPrChange>
          </w:rPr>
          <w:delText>2.14.3</w:delText>
        </w:r>
        <w:r w:rsidR="00711429" w:rsidDel="0062616E">
          <w:rPr>
            <w:rFonts w:asciiTheme="minorHAnsi" w:eastAsiaTheme="minorEastAsia" w:hAnsiTheme="minorHAnsi" w:cstheme="minorBidi"/>
            <w:noProof/>
            <w:sz w:val="22"/>
            <w:szCs w:val="22"/>
            <w:lang w:eastAsia="en-GB"/>
          </w:rPr>
          <w:tab/>
        </w:r>
        <w:r w:rsidRPr="004411D9">
          <w:rPr>
            <w:rPrChange w:id="370" w:author="Brian Tetreault" w:date="2012-07-11T15:19:00Z">
              <w:rPr>
                <w:rStyle w:val="Hyperlink"/>
                <w:noProof/>
              </w:rPr>
            </w:rPrChange>
          </w:rPr>
          <w:delText>Assigned mode operation of an AIS Service</w:delText>
        </w:r>
        <w:r w:rsidR="00711429" w:rsidDel="0062616E">
          <w:rPr>
            <w:noProof/>
            <w:webHidden/>
          </w:rPr>
          <w:tab/>
        </w:r>
        <w:r w:rsidR="00AD790A" w:rsidDel="0062616E">
          <w:rPr>
            <w:noProof/>
            <w:webHidden/>
          </w:rPr>
          <w:delText>28</w:delText>
        </w:r>
      </w:del>
    </w:p>
    <w:p w14:paraId="2B47B0A8" w14:textId="77777777" w:rsidR="00711429" w:rsidDel="0062616E" w:rsidRDefault="004411D9">
      <w:pPr>
        <w:pStyle w:val="TOC3"/>
        <w:rPr>
          <w:del w:id="371" w:author="Brian Tetreault" w:date="2012-07-11T15:19:00Z"/>
          <w:rFonts w:asciiTheme="minorHAnsi" w:eastAsiaTheme="minorEastAsia" w:hAnsiTheme="minorHAnsi" w:cstheme="minorBidi"/>
          <w:noProof/>
          <w:sz w:val="22"/>
          <w:szCs w:val="22"/>
          <w:lang w:eastAsia="en-GB"/>
        </w:rPr>
      </w:pPr>
      <w:del w:id="372" w:author="Brian Tetreault" w:date="2012-07-11T15:19:00Z">
        <w:r w:rsidRPr="004411D9">
          <w:rPr>
            <w:rPrChange w:id="373" w:author="Brian Tetreault" w:date="2012-07-11T15:19:00Z">
              <w:rPr>
                <w:rStyle w:val="Hyperlink"/>
                <w:noProof/>
              </w:rPr>
            </w:rPrChange>
          </w:rPr>
          <w:delText>2.14.4</w:delText>
        </w:r>
        <w:r w:rsidR="00711429" w:rsidDel="0062616E">
          <w:rPr>
            <w:rFonts w:asciiTheme="minorHAnsi" w:eastAsiaTheme="minorEastAsia" w:hAnsiTheme="minorHAnsi" w:cstheme="minorBidi"/>
            <w:noProof/>
            <w:sz w:val="22"/>
            <w:szCs w:val="22"/>
            <w:lang w:eastAsia="en-GB"/>
          </w:rPr>
          <w:tab/>
        </w:r>
        <w:r w:rsidRPr="004411D9">
          <w:rPr>
            <w:rPrChange w:id="374" w:author="Brian Tetreault" w:date="2012-07-11T15:19:00Z">
              <w:rPr>
                <w:rStyle w:val="Hyperlink"/>
                <w:noProof/>
              </w:rPr>
            </w:rPrChange>
          </w:rPr>
          <w:delText>DGNSS broadcast via an AIS Service</w:delText>
        </w:r>
        <w:r w:rsidR="00711429" w:rsidDel="0062616E">
          <w:rPr>
            <w:noProof/>
            <w:webHidden/>
          </w:rPr>
          <w:tab/>
        </w:r>
        <w:r w:rsidR="00AD790A" w:rsidDel="0062616E">
          <w:rPr>
            <w:noProof/>
            <w:webHidden/>
          </w:rPr>
          <w:delText>28</w:delText>
        </w:r>
      </w:del>
    </w:p>
    <w:p w14:paraId="7850F2F9" w14:textId="77777777" w:rsidR="00711429" w:rsidDel="0062616E" w:rsidRDefault="004411D9">
      <w:pPr>
        <w:pStyle w:val="TOC3"/>
        <w:rPr>
          <w:del w:id="375" w:author="Brian Tetreault" w:date="2012-07-11T15:19:00Z"/>
          <w:rFonts w:asciiTheme="minorHAnsi" w:eastAsiaTheme="minorEastAsia" w:hAnsiTheme="minorHAnsi" w:cstheme="minorBidi"/>
          <w:noProof/>
          <w:sz w:val="22"/>
          <w:szCs w:val="22"/>
          <w:lang w:eastAsia="en-GB"/>
        </w:rPr>
      </w:pPr>
      <w:del w:id="376" w:author="Brian Tetreault" w:date="2012-07-11T15:19:00Z">
        <w:r w:rsidRPr="004411D9">
          <w:rPr>
            <w:rPrChange w:id="377" w:author="Brian Tetreault" w:date="2012-07-11T15:19:00Z">
              <w:rPr>
                <w:rStyle w:val="Hyperlink"/>
                <w:noProof/>
              </w:rPr>
            </w:rPrChange>
          </w:rPr>
          <w:delText>2.14.5</w:delText>
        </w:r>
        <w:r w:rsidR="00711429" w:rsidDel="0062616E">
          <w:rPr>
            <w:rFonts w:asciiTheme="minorHAnsi" w:eastAsiaTheme="minorEastAsia" w:hAnsiTheme="minorHAnsi" w:cstheme="minorBidi"/>
            <w:noProof/>
            <w:sz w:val="22"/>
            <w:szCs w:val="22"/>
            <w:lang w:eastAsia="en-GB"/>
          </w:rPr>
          <w:tab/>
        </w:r>
        <w:r w:rsidRPr="004411D9">
          <w:rPr>
            <w:rPrChange w:id="378" w:author="Brian Tetreault" w:date="2012-07-11T15:19:00Z">
              <w:rPr>
                <w:rStyle w:val="Hyperlink"/>
                <w:noProof/>
              </w:rPr>
            </w:rPrChange>
          </w:rPr>
          <w:delText>Channel management by an AIS Service</w:delText>
        </w:r>
        <w:r w:rsidR="00711429" w:rsidDel="0062616E">
          <w:rPr>
            <w:noProof/>
            <w:webHidden/>
          </w:rPr>
          <w:tab/>
        </w:r>
        <w:r w:rsidR="00AD790A" w:rsidDel="0062616E">
          <w:rPr>
            <w:noProof/>
            <w:webHidden/>
          </w:rPr>
          <w:delText>29</w:delText>
        </w:r>
      </w:del>
    </w:p>
    <w:p w14:paraId="54862168" w14:textId="77777777" w:rsidR="00711429" w:rsidDel="0062616E" w:rsidRDefault="004411D9">
      <w:pPr>
        <w:pStyle w:val="TOC3"/>
        <w:rPr>
          <w:del w:id="379" w:author="Brian Tetreault" w:date="2012-07-11T15:19:00Z"/>
          <w:rFonts w:asciiTheme="minorHAnsi" w:eastAsiaTheme="minorEastAsia" w:hAnsiTheme="minorHAnsi" w:cstheme="minorBidi"/>
          <w:noProof/>
          <w:sz w:val="22"/>
          <w:szCs w:val="22"/>
          <w:lang w:eastAsia="en-GB"/>
        </w:rPr>
      </w:pPr>
      <w:del w:id="380" w:author="Brian Tetreault" w:date="2012-07-11T15:19:00Z">
        <w:r w:rsidRPr="004411D9">
          <w:rPr>
            <w:rPrChange w:id="381" w:author="Brian Tetreault" w:date="2012-07-11T15:19:00Z">
              <w:rPr>
                <w:rStyle w:val="Hyperlink"/>
                <w:noProof/>
              </w:rPr>
            </w:rPrChange>
          </w:rPr>
          <w:delText>2.14.6</w:delText>
        </w:r>
        <w:r w:rsidR="00711429" w:rsidDel="0062616E">
          <w:rPr>
            <w:rFonts w:asciiTheme="minorHAnsi" w:eastAsiaTheme="minorEastAsia" w:hAnsiTheme="minorHAnsi" w:cstheme="minorBidi"/>
            <w:noProof/>
            <w:sz w:val="22"/>
            <w:szCs w:val="22"/>
            <w:lang w:eastAsia="en-GB"/>
          </w:rPr>
          <w:tab/>
        </w:r>
        <w:r w:rsidRPr="004411D9">
          <w:rPr>
            <w:rPrChange w:id="382" w:author="Brian Tetreault" w:date="2012-07-11T15:19:00Z">
              <w:rPr>
                <w:rStyle w:val="Hyperlink"/>
                <w:noProof/>
              </w:rPr>
            </w:rPrChange>
          </w:rPr>
          <w:delText>VDL loading management by an AIS Service</w:delText>
        </w:r>
        <w:r w:rsidR="00711429" w:rsidDel="0062616E">
          <w:rPr>
            <w:noProof/>
            <w:webHidden/>
          </w:rPr>
          <w:tab/>
        </w:r>
        <w:r w:rsidR="00AD790A" w:rsidDel="0062616E">
          <w:rPr>
            <w:noProof/>
            <w:webHidden/>
          </w:rPr>
          <w:delText>29</w:delText>
        </w:r>
      </w:del>
    </w:p>
    <w:p w14:paraId="38BC82CD" w14:textId="77777777" w:rsidR="00711429" w:rsidDel="0062616E" w:rsidRDefault="004411D9">
      <w:pPr>
        <w:pStyle w:val="TOC3"/>
        <w:rPr>
          <w:del w:id="383" w:author="Brian Tetreault" w:date="2012-07-11T15:19:00Z"/>
          <w:rFonts w:asciiTheme="minorHAnsi" w:eastAsiaTheme="minorEastAsia" w:hAnsiTheme="minorHAnsi" w:cstheme="minorBidi"/>
          <w:noProof/>
          <w:sz w:val="22"/>
          <w:szCs w:val="22"/>
          <w:lang w:eastAsia="en-GB"/>
        </w:rPr>
      </w:pPr>
      <w:del w:id="384" w:author="Brian Tetreault" w:date="2012-07-11T15:19:00Z">
        <w:r w:rsidRPr="004411D9">
          <w:rPr>
            <w:rPrChange w:id="385" w:author="Brian Tetreault" w:date="2012-07-11T15:19:00Z">
              <w:rPr>
                <w:rStyle w:val="Hyperlink"/>
                <w:noProof/>
              </w:rPr>
            </w:rPrChange>
          </w:rPr>
          <w:delText>2.14.7</w:delText>
        </w:r>
        <w:r w:rsidR="00711429" w:rsidDel="0062616E">
          <w:rPr>
            <w:rFonts w:asciiTheme="minorHAnsi" w:eastAsiaTheme="minorEastAsia" w:hAnsiTheme="minorHAnsi" w:cstheme="minorBidi"/>
            <w:noProof/>
            <w:sz w:val="22"/>
            <w:szCs w:val="22"/>
            <w:lang w:eastAsia="en-GB"/>
          </w:rPr>
          <w:tab/>
        </w:r>
        <w:r w:rsidRPr="004411D9">
          <w:rPr>
            <w:rPrChange w:id="386" w:author="Brian Tetreault" w:date="2012-07-11T15:19:00Z">
              <w:rPr>
                <w:rStyle w:val="Hyperlink"/>
                <w:noProof/>
              </w:rPr>
            </w:rPrChange>
          </w:rPr>
          <w:delText>Satellite AIS considerations</w:delText>
        </w:r>
        <w:r w:rsidR="00711429" w:rsidDel="0062616E">
          <w:rPr>
            <w:noProof/>
            <w:webHidden/>
          </w:rPr>
          <w:tab/>
        </w:r>
        <w:r w:rsidR="00AD790A" w:rsidDel="0062616E">
          <w:rPr>
            <w:noProof/>
            <w:webHidden/>
          </w:rPr>
          <w:delText>29</w:delText>
        </w:r>
      </w:del>
    </w:p>
    <w:p w14:paraId="32F2BB27" w14:textId="77777777" w:rsidR="005207B2" w:rsidRDefault="004411D9" w:rsidP="002D4569">
      <w:pPr>
        <w:pStyle w:val="BodyText"/>
        <w:rPr>
          <w:rFonts w:cs="Arial"/>
          <w:bCs/>
          <w:caps/>
        </w:rPr>
      </w:pPr>
      <w:r>
        <w:rPr>
          <w:rFonts w:cs="Arial"/>
          <w:bCs/>
          <w:caps/>
        </w:rPr>
        <w:fldChar w:fldCharType="end"/>
      </w:r>
    </w:p>
    <w:p w14:paraId="2502A85A" w14:textId="77777777" w:rsidR="00D615B4" w:rsidRDefault="00D615B4" w:rsidP="00D615B4">
      <w:pPr>
        <w:pStyle w:val="Title"/>
      </w:pPr>
      <w:bookmarkStart w:id="387" w:name="_Toc203639294"/>
      <w:r>
        <w:t>List of Appendices</w:t>
      </w:r>
      <w:bookmarkEnd w:id="387"/>
    </w:p>
    <w:p w14:paraId="72014EB9" w14:textId="77777777" w:rsidR="00531881" w:rsidRDefault="00531881" w:rsidP="00D615B4">
      <w:pPr>
        <w:pStyle w:val="BodyText"/>
        <w:tabs>
          <w:tab w:val="left" w:pos="1701"/>
        </w:tabs>
        <w:ind w:left="1701" w:hanging="1701"/>
      </w:pPr>
    </w:p>
    <w:p w14:paraId="3735FABB" w14:textId="77777777" w:rsidR="002B4D8F" w:rsidRDefault="002B4D8F" w:rsidP="002B4D8F">
      <w:pPr>
        <w:pStyle w:val="BodyText"/>
      </w:pPr>
      <w:bookmarkStart w:id="388" w:name="_Toc305605042"/>
      <w:r w:rsidRPr="00F379FB">
        <w:t>General</w:t>
      </w:r>
      <w:bookmarkEnd w:id="388"/>
      <w:r>
        <w:t>:</w:t>
      </w:r>
    </w:p>
    <w:p w14:paraId="2CE0A496" w14:textId="77777777" w:rsidR="002B4D8F" w:rsidRDefault="002B4D8F" w:rsidP="002B4D8F">
      <w:pPr>
        <w:pStyle w:val="List1text"/>
        <w:ind w:left="2268" w:hanging="1701"/>
      </w:pPr>
      <w:r>
        <w:t>Appendix 0</w:t>
      </w:r>
      <w:r>
        <w:tab/>
        <w:t>References, Glossary of terms and Abbreviations</w:t>
      </w:r>
      <w:r w:rsidRPr="00531881">
        <w:rPr>
          <w:color w:val="FF0000"/>
        </w:rPr>
        <w:t xml:space="preserve"> </w:t>
      </w:r>
      <w:del w:id="389" w:author="Zetterberg, Rolf" w:date="2012-07-10T13:11:00Z">
        <w:r w:rsidRPr="00531881" w:rsidDel="003B648F">
          <w:rPr>
            <w:color w:val="FF0000"/>
          </w:rPr>
          <w:delText>– to be developed</w:delText>
        </w:r>
      </w:del>
    </w:p>
    <w:p w14:paraId="4116E15D" w14:textId="77777777" w:rsidR="002B4D8F" w:rsidRDefault="002B4D8F" w:rsidP="002B4D8F">
      <w:pPr>
        <w:pStyle w:val="BodyText"/>
      </w:pPr>
      <w:r w:rsidRPr="00D615B4">
        <w:t>Deliverables of the AIS Service to the shore-based clients</w:t>
      </w:r>
      <w:r>
        <w:t>:</w:t>
      </w:r>
    </w:p>
    <w:p w14:paraId="25D08294" w14:textId="77777777" w:rsidR="002B4D8F" w:rsidRDefault="002B4D8F" w:rsidP="002B4D8F">
      <w:pPr>
        <w:pStyle w:val="List1text"/>
        <w:ind w:left="2268" w:hanging="1701"/>
      </w:pPr>
      <w:r>
        <w:t>Appendix 1</w:t>
      </w:r>
      <w:r>
        <w:tab/>
        <w:t>Basic AIS Services, Data model &amp; AIS Service specific MDEF sentences</w:t>
      </w:r>
    </w:p>
    <w:p w14:paraId="4B2E40C8" w14:textId="77777777" w:rsidR="002B4D8F" w:rsidRDefault="002B4D8F" w:rsidP="002B4D8F">
      <w:pPr>
        <w:pStyle w:val="List1text"/>
        <w:ind w:left="2268" w:hanging="1701"/>
      </w:pPr>
      <w:r>
        <w:t>Appendix 2</w:t>
      </w:r>
      <w:r>
        <w:tab/>
      </w:r>
      <w:r w:rsidRPr="00531881">
        <w:rPr>
          <w:color w:val="FF0000"/>
        </w:rPr>
        <w:t>Intentionally blank</w:t>
      </w:r>
    </w:p>
    <w:p w14:paraId="48780A67" w14:textId="77777777" w:rsidR="002B4D8F" w:rsidRDefault="002B4D8F" w:rsidP="002B4D8F">
      <w:pPr>
        <w:pStyle w:val="BodyText"/>
      </w:pPr>
      <w:r w:rsidRPr="00D615B4">
        <w:t>Architecture of the AIS Service</w:t>
      </w:r>
      <w:r>
        <w:t>:</w:t>
      </w:r>
    </w:p>
    <w:p w14:paraId="4033F1C7" w14:textId="77777777" w:rsidR="002B4D8F" w:rsidRDefault="002B4D8F" w:rsidP="002B4D8F">
      <w:pPr>
        <w:pStyle w:val="List1text"/>
        <w:ind w:left="2268" w:hanging="1701"/>
      </w:pPr>
      <w:r>
        <w:t>Appendix 3</w:t>
      </w:r>
      <w:r>
        <w:tab/>
        <w:t>Distribution model</w:t>
      </w:r>
      <w:r w:rsidRPr="00531881">
        <w:rPr>
          <w:color w:val="FF0000"/>
        </w:rPr>
        <w:t xml:space="preserve"> </w:t>
      </w:r>
      <w:del w:id="390" w:author="Zetterberg, Rolf" w:date="2012-07-10T13:12:00Z">
        <w:r w:rsidRPr="00531881" w:rsidDel="003B648F">
          <w:rPr>
            <w:color w:val="FF0000"/>
          </w:rPr>
          <w:delText>– to be developed</w:delText>
        </w:r>
      </w:del>
    </w:p>
    <w:p w14:paraId="23CF2966" w14:textId="77777777" w:rsidR="002B4D8F" w:rsidRDefault="002B4D8F" w:rsidP="002B4D8F">
      <w:pPr>
        <w:pStyle w:val="List1text"/>
        <w:ind w:left="2268" w:hanging="1701"/>
      </w:pPr>
      <w:r>
        <w:t>Appendix 4</w:t>
      </w:r>
      <w:r>
        <w:tab/>
        <w:t>Interaction and data flow model</w:t>
      </w:r>
    </w:p>
    <w:p w14:paraId="5D73FA2E" w14:textId="77777777" w:rsidR="002B4D8F" w:rsidRDefault="002B4D8F" w:rsidP="002B4D8F">
      <w:pPr>
        <w:pStyle w:val="List1text"/>
        <w:ind w:left="2268" w:hanging="1701"/>
      </w:pPr>
      <w:r>
        <w:t>Appendix 5</w:t>
      </w:r>
      <w:r>
        <w:tab/>
        <w:t xml:space="preserve">Interfacing model </w:t>
      </w:r>
    </w:p>
    <w:p w14:paraId="4551A588" w14:textId="77777777" w:rsidR="002B4D8F" w:rsidRDefault="002B4D8F" w:rsidP="002B4D8F">
      <w:pPr>
        <w:pStyle w:val="List1text"/>
        <w:ind w:left="2268" w:hanging="1701"/>
      </w:pPr>
      <w:r>
        <w:t>Appendix 6</w:t>
      </w:r>
      <w:r>
        <w:tab/>
        <w:t>Internal Time Latency model</w:t>
      </w:r>
      <w:r w:rsidRPr="00531881">
        <w:rPr>
          <w:color w:val="FF0000"/>
        </w:rPr>
        <w:t xml:space="preserve"> </w:t>
      </w:r>
      <w:del w:id="391" w:author="Zetterberg, Rolf" w:date="2012-07-10T13:12:00Z">
        <w:r w:rsidRPr="00531881" w:rsidDel="003B648F">
          <w:rPr>
            <w:color w:val="FF0000"/>
          </w:rPr>
          <w:delText>– to be developed</w:delText>
        </w:r>
      </w:del>
      <w:ins w:id="392" w:author="Zetterberg, Rolf" w:date="2012-07-10T13:46:00Z">
        <w:r w:rsidR="000D28E3" w:rsidRPr="000D28E3">
          <w:rPr>
            <w:color w:val="FF0000"/>
          </w:rPr>
          <w:t xml:space="preserve"> </w:t>
        </w:r>
        <w:r w:rsidR="000D28E3">
          <w:rPr>
            <w:color w:val="FF0000"/>
          </w:rPr>
          <w:t xml:space="preserve">Not </w:t>
        </w:r>
        <w:del w:id="393" w:author="Brian Tetreault" w:date="2012-07-11T13:58:00Z">
          <w:r w:rsidR="000D28E3" w:rsidDel="00555870">
            <w:rPr>
              <w:color w:val="FF0000"/>
            </w:rPr>
            <w:delText xml:space="preserve">to be </w:delText>
          </w:r>
        </w:del>
        <w:r w:rsidR="000D28E3">
          <w:rPr>
            <w:color w:val="FF0000"/>
          </w:rPr>
          <w:t>develope</w:t>
        </w:r>
      </w:ins>
      <w:ins w:id="394" w:author="Brian Tetreault" w:date="2012-07-11T13:58:00Z">
        <w:r w:rsidR="00555870">
          <w:rPr>
            <w:color w:val="FF0000"/>
          </w:rPr>
          <w:t>d</w:t>
        </w:r>
      </w:ins>
      <w:ins w:id="395" w:author="Zetterberg, Rolf" w:date="2012-07-10T13:46:00Z">
        <w:del w:id="396" w:author="Brian Tetreault" w:date="2012-07-11T13:58:00Z">
          <w:r w:rsidR="000D28E3" w:rsidDel="00555870">
            <w:rPr>
              <w:color w:val="FF0000"/>
            </w:rPr>
            <w:delText>d presently</w:delText>
          </w:r>
        </w:del>
      </w:ins>
    </w:p>
    <w:p w14:paraId="68481EAE" w14:textId="77777777" w:rsidR="002B4D8F" w:rsidRDefault="002B4D8F" w:rsidP="002B4D8F">
      <w:pPr>
        <w:pStyle w:val="List1text"/>
        <w:ind w:left="2268" w:hanging="1701"/>
      </w:pPr>
      <w:r>
        <w:t>Appendix 7</w:t>
      </w:r>
      <w:r>
        <w:tab/>
        <w:t>Internal Reliability model</w:t>
      </w:r>
      <w:r w:rsidRPr="00531881">
        <w:rPr>
          <w:color w:val="FF0000"/>
        </w:rPr>
        <w:t xml:space="preserve"> </w:t>
      </w:r>
      <w:del w:id="397" w:author="Zetterberg, Rolf" w:date="2012-07-10T13:12:00Z">
        <w:r w:rsidRPr="00531881" w:rsidDel="003B648F">
          <w:rPr>
            <w:color w:val="FF0000"/>
          </w:rPr>
          <w:delText>– to be developed</w:delText>
        </w:r>
      </w:del>
      <w:ins w:id="398" w:author="Zetterberg, Rolf" w:date="2012-07-10T13:47:00Z">
        <w:r w:rsidR="000D28E3" w:rsidRPr="000D28E3">
          <w:rPr>
            <w:color w:val="FF0000"/>
          </w:rPr>
          <w:t xml:space="preserve"> </w:t>
        </w:r>
        <w:r w:rsidR="000D28E3">
          <w:rPr>
            <w:color w:val="FF0000"/>
          </w:rPr>
          <w:t xml:space="preserve">Not </w:t>
        </w:r>
        <w:del w:id="399" w:author="Brian Tetreault" w:date="2012-07-11T14:05:00Z">
          <w:r w:rsidR="000D28E3" w:rsidDel="00F14A6C">
            <w:rPr>
              <w:color w:val="FF0000"/>
            </w:rPr>
            <w:delText xml:space="preserve">to be </w:delText>
          </w:r>
        </w:del>
        <w:r w:rsidR="000D28E3">
          <w:rPr>
            <w:color w:val="FF0000"/>
          </w:rPr>
          <w:t>developed</w:t>
        </w:r>
        <w:del w:id="400" w:author="Brian Tetreault" w:date="2012-07-11T14:05:00Z">
          <w:r w:rsidR="000D28E3" w:rsidDel="00F14A6C">
            <w:rPr>
              <w:color w:val="FF0000"/>
            </w:rPr>
            <w:delText xml:space="preserve"> presently</w:delText>
          </w:r>
        </w:del>
      </w:ins>
    </w:p>
    <w:p w14:paraId="31CDF5F8" w14:textId="77777777" w:rsidR="002B4D8F" w:rsidRDefault="002B4D8F" w:rsidP="000D28E3">
      <w:pPr>
        <w:pStyle w:val="List1text"/>
        <w:ind w:left="2268" w:hanging="1701"/>
        <w:rPr>
          <w:del w:id="401" w:author="Unknown"/>
          <w:color w:val="FF0000"/>
        </w:rPr>
      </w:pPr>
      <w:r>
        <w:t>Appendix 8</w:t>
      </w:r>
      <w:r>
        <w:tab/>
        <w:t>Test model</w:t>
      </w:r>
      <w:r w:rsidRPr="00531881">
        <w:rPr>
          <w:color w:val="FF0000"/>
        </w:rPr>
        <w:t xml:space="preserve"> </w:t>
      </w:r>
      <w:del w:id="402" w:author="Zetterberg, Rolf" w:date="2012-07-10T13:12:00Z">
        <w:r w:rsidRPr="00531881" w:rsidDel="003B648F">
          <w:rPr>
            <w:color w:val="FF0000"/>
          </w:rPr>
          <w:delText>– to be developed</w:delText>
        </w:r>
      </w:del>
      <w:ins w:id="403" w:author="Zetterberg, Rolf" w:date="2012-07-10T13:47:00Z">
        <w:r w:rsidR="000D28E3" w:rsidRPr="000D28E3">
          <w:rPr>
            <w:color w:val="FF0000"/>
          </w:rPr>
          <w:t xml:space="preserve"> </w:t>
        </w:r>
        <w:r w:rsidR="000D28E3">
          <w:rPr>
            <w:color w:val="FF0000"/>
          </w:rPr>
          <w:t xml:space="preserve">Not </w:t>
        </w:r>
        <w:del w:id="404" w:author="Brian Tetreault" w:date="2012-07-11T14:06:00Z">
          <w:r w:rsidR="000D28E3" w:rsidDel="00F14A6C">
            <w:rPr>
              <w:color w:val="FF0000"/>
            </w:rPr>
            <w:delText xml:space="preserve">to be </w:delText>
          </w:r>
        </w:del>
        <w:r w:rsidR="000D28E3">
          <w:rPr>
            <w:color w:val="FF0000"/>
          </w:rPr>
          <w:t>developed</w:t>
        </w:r>
        <w:del w:id="405" w:author="Brian Tetreault" w:date="2012-07-11T14:06:00Z">
          <w:r w:rsidR="000D28E3" w:rsidDel="00F14A6C">
            <w:rPr>
              <w:color w:val="FF0000"/>
            </w:rPr>
            <w:delText xml:space="preserve"> presently</w:delText>
          </w:r>
        </w:del>
      </w:ins>
    </w:p>
    <w:p w14:paraId="4561EF21" w14:textId="77777777" w:rsidR="00F14A6C" w:rsidDel="000D28E3" w:rsidRDefault="00F14A6C" w:rsidP="002B4D8F">
      <w:pPr>
        <w:pStyle w:val="List1text"/>
        <w:numPr>
          <w:ins w:id="406" w:author="Brian Tetreault" w:date="2012-07-11T14:05:00Z"/>
        </w:numPr>
        <w:ind w:left="2268" w:hanging="1701"/>
        <w:rPr>
          <w:ins w:id="407" w:author="Brian Tetreault" w:date="2012-07-11T14:05:00Z"/>
        </w:rPr>
      </w:pPr>
      <w:ins w:id="408" w:author="Brian Tetreault" w:date="2012-07-11T14:05:00Z">
        <w:r>
          <w:rPr>
            <w:color w:val="FF0000"/>
          </w:rPr>
          <w:tab/>
        </w:r>
      </w:ins>
    </w:p>
    <w:p w14:paraId="591F9C21" w14:textId="77777777" w:rsidR="004411D9" w:rsidRDefault="002B4D8F">
      <w:pPr>
        <w:pStyle w:val="BodyText"/>
        <w:pPrChange w:id="409" w:author="Brian Tetreault" w:date="2012-07-11T14:05:00Z">
          <w:pPr>
            <w:pStyle w:val="List1text"/>
            <w:ind w:left="2268" w:hanging="1701"/>
          </w:pPr>
        </w:pPrChange>
      </w:pPr>
      <w:r w:rsidRPr="00D615B4">
        <w:t>Functional components of AIS Service</w:t>
      </w:r>
      <w:r>
        <w:t>:</w:t>
      </w:r>
    </w:p>
    <w:p w14:paraId="2CB58158" w14:textId="77777777" w:rsidR="002B4D8F" w:rsidRDefault="002B4D8F" w:rsidP="002B4D8F">
      <w:pPr>
        <w:pStyle w:val="List1text"/>
        <w:ind w:left="2268" w:hanging="1701"/>
      </w:pPr>
      <w:r>
        <w:t>Appendix 9</w:t>
      </w:r>
      <w:r>
        <w:tab/>
        <w:t>Functional description of the AIS Logical Shore Station</w:t>
      </w:r>
      <w:r w:rsidRPr="00531881">
        <w:rPr>
          <w:color w:val="FF0000"/>
        </w:rPr>
        <w:t xml:space="preserve"> </w:t>
      </w:r>
      <w:del w:id="410" w:author="Zetterberg, Rolf" w:date="2012-07-10T13:41:00Z">
        <w:r w:rsidRPr="00531881" w:rsidDel="000D28E3">
          <w:rPr>
            <w:color w:val="FF0000"/>
          </w:rPr>
          <w:delText>– to be developed</w:delText>
        </w:r>
      </w:del>
    </w:p>
    <w:p w14:paraId="4A2FE143" w14:textId="77777777" w:rsidR="002B4D8F" w:rsidRDefault="002B4D8F" w:rsidP="002B4D8F">
      <w:pPr>
        <w:pStyle w:val="List1text"/>
        <w:ind w:left="2268" w:hanging="1701"/>
      </w:pPr>
      <w:r>
        <w:t>Appendix 10</w:t>
      </w:r>
      <w:r>
        <w:tab/>
        <w:t>Functional description of the AIS PSS Controlling Unit</w:t>
      </w:r>
      <w:r w:rsidRPr="00531881">
        <w:rPr>
          <w:color w:val="FF0000"/>
        </w:rPr>
        <w:t xml:space="preserve"> </w:t>
      </w:r>
      <w:del w:id="411" w:author="Zetterberg, Rolf" w:date="2012-07-10T13:41:00Z">
        <w:r w:rsidRPr="00531881" w:rsidDel="000D28E3">
          <w:rPr>
            <w:color w:val="FF0000"/>
          </w:rPr>
          <w:delText>– to be developed</w:delText>
        </w:r>
      </w:del>
    </w:p>
    <w:p w14:paraId="29E1AE71" w14:textId="77777777" w:rsidR="002B4D8F" w:rsidRDefault="002B4D8F" w:rsidP="002B4D8F">
      <w:pPr>
        <w:pStyle w:val="List1text"/>
        <w:ind w:left="2268" w:hanging="1701"/>
      </w:pPr>
      <w:r>
        <w:t>Appendix 11</w:t>
      </w:r>
      <w:r>
        <w:tab/>
        <w:t>Functional description of the AIS Service Management</w:t>
      </w:r>
      <w:r w:rsidRPr="00531881">
        <w:rPr>
          <w:color w:val="FF0000"/>
        </w:rPr>
        <w:t xml:space="preserve"> </w:t>
      </w:r>
      <w:del w:id="412" w:author="Zetterberg, Rolf" w:date="2012-07-10T13:42:00Z">
        <w:r w:rsidRPr="00531881" w:rsidDel="000D28E3">
          <w:rPr>
            <w:color w:val="FF0000"/>
          </w:rPr>
          <w:delText>– to be developed</w:delText>
        </w:r>
      </w:del>
    </w:p>
    <w:p w14:paraId="51EDFC7E" w14:textId="77777777" w:rsidR="002B4D8F" w:rsidRPr="00D615B4" w:rsidRDefault="002B4D8F" w:rsidP="002B4D8F">
      <w:pPr>
        <w:pStyle w:val="BodyText"/>
      </w:pPr>
      <w:r w:rsidRPr="00D615B4">
        <w:t>Installation and life-cycle management issues of the AIS Service</w:t>
      </w:r>
      <w:r>
        <w:t>:</w:t>
      </w:r>
    </w:p>
    <w:p w14:paraId="31FC46A4" w14:textId="77777777" w:rsidR="002B4D8F" w:rsidRDefault="002B4D8F" w:rsidP="002B4D8F">
      <w:pPr>
        <w:pStyle w:val="List1text"/>
        <w:ind w:left="2268" w:hanging="1701"/>
      </w:pPr>
      <w:r>
        <w:t>Appendix 12</w:t>
      </w:r>
      <w:r>
        <w:tab/>
        <w:t>Co-location issues at Physical Shore Stations (PSS) and on-site infrastructure considerations</w:t>
      </w:r>
      <w:r w:rsidRPr="00531881">
        <w:rPr>
          <w:color w:val="FF0000"/>
        </w:rPr>
        <w:t xml:space="preserve"> </w:t>
      </w:r>
      <w:del w:id="413" w:author="Zetterberg, Rolf" w:date="2012-07-10T13:43:00Z">
        <w:r w:rsidRPr="00531881" w:rsidDel="000D28E3">
          <w:rPr>
            <w:color w:val="FF0000"/>
          </w:rPr>
          <w:delText>– to be developed</w:delText>
        </w:r>
      </w:del>
    </w:p>
    <w:p w14:paraId="362EC564" w14:textId="77777777" w:rsidR="002B4D8F" w:rsidRDefault="002B4D8F" w:rsidP="002B4D8F">
      <w:pPr>
        <w:pStyle w:val="List1text"/>
        <w:ind w:left="2268" w:hanging="1701"/>
      </w:pPr>
      <w:r>
        <w:t>Appendix 13</w:t>
      </w:r>
      <w:r>
        <w:tab/>
        <w:t>Recommendation regarding efficient operation and maintenance</w:t>
      </w:r>
      <w:r w:rsidRPr="00531881">
        <w:rPr>
          <w:color w:val="FF0000"/>
        </w:rPr>
        <w:t xml:space="preserve"> </w:t>
      </w:r>
      <w:del w:id="414" w:author="Zetterberg, Rolf" w:date="2012-07-10T13:43:00Z">
        <w:r w:rsidRPr="00531881" w:rsidDel="000D28E3">
          <w:rPr>
            <w:color w:val="FF0000"/>
          </w:rPr>
          <w:delText>– to be developed</w:delText>
        </w:r>
      </w:del>
      <w:ins w:id="415" w:author="Zetterberg, Rolf" w:date="2012-07-10T13:46:00Z">
        <w:r w:rsidR="000D28E3" w:rsidRPr="000D28E3">
          <w:rPr>
            <w:color w:val="FF0000"/>
          </w:rPr>
          <w:t xml:space="preserve"> </w:t>
        </w:r>
        <w:r w:rsidR="000D28E3">
          <w:rPr>
            <w:color w:val="FF0000"/>
          </w:rPr>
          <w:t xml:space="preserve">Not </w:t>
        </w:r>
        <w:del w:id="416" w:author="Brian Tetreault" w:date="2012-07-11T14:06:00Z">
          <w:r w:rsidR="000D28E3" w:rsidDel="00610427">
            <w:rPr>
              <w:color w:val="FF0000"/>
            </w:rPr>
            <w:delText xml:space="preserve">to be </w:delText>
          </w:r>
        </w:del>
        <w:r w:rsidR="000D28E3">
          <w:rPr>
            <w:color w:val="FF0000"/>
          </w:rPr>
          <w:t xml:space="preserve">developed </w:t>
        </w:r>
        <w:del w:id="417" w:author="Brian Tetreault" w:date="2012-07-11T14:06:00Z">
          <w:r w:rsidR="000D28E3" w:rsidDel="00610427">
            <w:rPr>
              <w:color w:val="FF0000"/>
            </w:rPr>
            <w:delText>presently</w:delText>
          </w:r>
        </w:del>
      </w:ins>
    </w:p>
    <w:p w14:paraId="3B574F91" w14:textId="77777777" w:rsidR="002B4D8F" w:rsidRDefault="002B4D8F" w:rsidP="002B4D8F">
      <w:pPr>
        <w:pStyle w:val="BodyText"/>
      </w:pPr>
      <w:r w:rsidRPr="00D615B4">
        <w:t>Runtime configuration management of the VDL</w:t>
      </w:r>
      <w:r>
        <w:t>:</w:t>
      </w:r>
    </w:p>
    <w:p w14:paraId="1F943708" w14:textId="77777777" w:rsidR="002B4D8F" w:rsidRDefault="002B4D8F" w:rsidP="002B4D8F">
      <w:pPr>
        <w:pStyle w:val="List1text"/>
        <w:ind w:left="2268" w:hanging="1701"/>
      </w:pPr>
      <w:r>
        <w:t>Appendix 14</w:t>
      </w:r>
      <w:r>
        <w:tab/>
        <w:t>FATDMA planning and operation</w:t>
      </w:r>
    </w:p>
    <w:p w14:paraId="14100114" w14:textId="77777777" w:rsidR="00610427" w:rsidRDefault="002B4D8F" w:rsidP="002B4D8F">
      <w:pPr>
        <w:pStyle w:val="List1text"/>
        <w:ind w:left="2268" w:hanging="1701"/>
        <w:rPr>
          <w:ins w:id="418" w:author="Brian Tetreault" w:date="2012-07-11T14:06:00Z"/>
          <w:color w:val="FF0000"/>
        </w:rPr>
      </w:pPr>
      <w:r>
        <w:t>Appendix 15</w:t>
      </w:r>
      <w:r>
        <w:tab/>
        <w:t>Assigned mode operation</w:t>
      </w:r>
      <w:r w:rsidRPr="00531881">
        <w:rPr>
          <w:color w:val="FF0000"/>
        </w:rPr>
        <w:t xml:space="preserve"> </w:t>
      </w:r>
      <w:del w:id="419" w:author="Zetterberg, Rolf" w:date="2012-07-10T13:44:00Z">
        <w:r w:rsidRPr="00531881" w:rsidDel="000D28E3">
          <w:rPr>
            <w:color w:val="FF0000"/>
          </w:rPr>
          <w:delText>– to be developed</w:delText>
        </w:r>
      </w:del>
      <w:ins w:id="420" w:author="Zetterberg, Rolf" w:date="2012-07-10T13:45:00Z">
        <w:r w:rsidR="000D28E3">
          <w:rPr>
            <w:color w:val="FF0000"/>
          </w:rPr>
          <w:t xml:space="preserve"> Not</w:t>
        </w:r>
        <w:del w:id="421" w:author="Brian Tetreault" w:date="2012-07-11T14:06:00Z">
          <w:r w:rsidR="000D28E3" w:rsidDel="00610427">
            <w:rPr>
              <w:color w:val="FF0000"/>
            </w:rPr>
            <w:delText xml:space="preserve"> to be</w:delText>
          </w:r>
        </w:del>
        <w:r w:rsidR="000D28E3">
          <w:rPr>
            <w:color w:val="FF0000"/>
          </w:rPr>
          <w:t xml:space="preserve"> developed</w:t>
        </w:r>
      </w:ins>
    </w:p>
    <w:p w14:paraId="45062792" w14:textId="77777777" w:rsidR="002B4D8F" w:rsidDel="000D28E3" w:rsidRDefault="000D28E3" w:rsidP="002B4D8F">
      <w:pPr>
        <w:pStyle w:val="List1text"/>
        <w:numPr>
          <w:ins w:id="422" w:author="Brian Tetreault" w:date="2012-07-11T14:06:00Z"/>
        </w:numPr>
        <w:ind w:left="2268" w:hanging="1701"/>
        <w:rPr>
          <w:del w:id="423" w:author="Zetterberg, Rolf" w:date="2012-07-10T13:44:00Z"/>
        </w:rPr>
      </w:pPr>
      <w:ins w:id="424" w:author="Zetterberg, Rolf" w:date="2012-07-10T13:45:00Z">
        <w:del w:id="425" w:author="Brian Tetreault" w:date="2012-07-11T14:06:00Z">
          <w:r w:rsidDel="00610427">
            <w:rPr>
              <w:color w:val="FF0000"/>
            </w:rPr>
            <w:delText xml:space="preserve"> presently</w:delText>
          </w:r>
        </w:del>
      </w:ins>
    </w:p>
    <w:p w14:paraId="1828D493" w14:textId="77777777" w:rsidR="002B4D8F" w:rsidRDefault="002B4D8F" w:rsidP="002B4D8F">
      <w:pPr>
        <w:pStyle w:val="List1text"/>
        <w:ind w:left="2268" w:hanging="1701"/>
      </w:pPr>
      <w:r>
        <w:t>Appendix16</w:t>
      </w:r>
      <w:r>
        <w:tab/>
        <w:t>DGNSS broadcast via the AIS Service</w:t>
      </w:r>
    </w:p>
    <w:p w14:paraId="716FB848" w14:textId="77777777" w:rsidR="002B4D8F" w:rsidRDefault="002B4D8F" w:rsidP="002B4D8F">
      <w:pPr>
        <w:pStyle w:val="List1text"/>
        <w:ind w:left="2268" w:hanging="1701"/>
      </w:pPr>
      <w:r>
        <w:t>Appendix 17</w:t>
      </w:r>
      <w:r>
        <w:tab/>
        <w:t>Channel management</w:t>
      </w:r>
    </w:p>
    <w:p w14:paraId="65FD9ACA" w14:textId="77777777" w:rsidR="002B4D8F" w:rsidRDefault="002B4D8F" w:rsidP="002B4D8F">
      <w:pPr>
        <w:pStyle w:val="List1text"/>
        <w:ind w:left="2268" w:hanging="1701"/>
      </w:pPr>
      <w:r>
        <w:t>Appendix 18</w:t>
      </w:r>
      <w:r>
        <w:tab/>
        <w:t>VDL loading management</w:t>
      </w:r>
    </w:p>
    <w:p w14:paraId="4D28224E" w14:textId="77777777" w:rsidR="002B4D8F" w:rsidRDefault="002B4D8F" w:rsidP="002B4D8F">
      <w:pPr>
        <w:pStyle w:val="List1text"/>
        <w:ind w:left="2268" w:hanging="1701"/>
      </w:pPr>
      <w:r>
        <w:t>Appendix 19</w:t>
      </w:r>
      <w:r>
        <w:tab/>
        <w:t>Satellite AIS considerations</w:t>
      </w:r>
    </w:p>
    <w:p w14:paraId="17B8EBE5" w14:textId="77777777" w:rsidR="00E22226" w:rsidRDefault="00E22226" w:rsidP="00E22226">
      <w:pPr>
        <w:pStyle w:val="Title"/>
      </w:pPr>
      <w:bookmarkStart w:id="426" w:name="_Toc203639295"/>
      <w:r>
        <w:t>Index of Tables</w:t>
      </w:r>
      <w:bookmarkEnd w:id="426"/>
    </w:p>
    <w:p w14:paraId="2C3E76B3" w14:textId="77777777" w:rsidR="0062616E" w:rsidRDefault="004411D9">
      <w:pPr>
        <w:pStyle w:val="TableofFigures"/>
        <w:numPr>
          <w:ins w:id="427" w:author="Brian Tetreault" w:date="2012-07-11T15:19:00Z"/>
        </w:numPr>
        <w:tabs>
          <w:tab w:val="left" w:pos="974"/>
        </w:tabs>
        <w:rPr>
          <w:ins w:id="428" w:author="Brian Tetreault" w:date="2012-07-11T15:19:00Z"/>
          <w:rFonts w:asciiTheme="minorHAnsi" w:eastAsiaTheme="minorEastAsia" w:hAnsiTheme="minorHAnsi" w:cstheme="minorBidi"/>
          <w:noProof/>
          <w:sz w:val="24"/>
          <w:lang w:val="en-US"/>
        </w:rPr>
      </w:pPr>
      <w:r>
        <w:fldChar w:fldCharType="begin"/>
      </w:r>
      <w:r w:rsidR="00E22226">
        <w:instrText xml:space="preserve"> TOC \h \z \t "Table_#" \c </w:instrText>
      </w:r>
      <w:r>
        <w:fldChar w:fldCharType="separate"/>
      </w:r>
      <w:ins w:id="429" w:author="Brian Tetreault" w:date="2012-07-11T15:19:00Z">
        <w:r w:rsidR="0062616E">
          <w:rPr>
            <w:noProof/>
          </w:rPr>
          <w:t>Table 1</w:t>
        </w:r>
        <w:r w:rsidR="0062616E">
          <w:rPr>
            <w:rFonts w:asciiTheme="minorHAnsi" w:eastAsiaTheme="minorEastAsia" w:hAnsiTheme="minorHAnsi" w:cstheme="minorBidi"/>
            <w:noProof/>
            <w:sz w:val="24"/>
            <w:lang w:val="en-US"/>
          </w:rPr>
          <w:tab/>
        </w:r>
        <w:r w:rsidR="0062616E">
          <w:rPr>
            <w:noProof/>
          </w:rPr>
          <w:t>AIS service engineering aspects and related appendices</w:t>
        </w:r>
        <w:r w:rsidR="0062616E">
          <w:rPr>
            <w:noProof/>
          </w:rPr>
          <w:tab/>
        </w:r>
        <w:r>
          <w:rPr>
            <w:noProof/>
          </w:rPr>
          <w:fldChar w:fldCharType="begin"/>
        </w:r>
        <w:r w:rsidR="0062616E">
          <w:rPr>
            <w:noProof/>
          </w:rPr>
          <w:instrText xml:space="preserve"> PAGEREF _Toc203639339 \h </w:instrText>
        </w:r>
      </w:ins>
      <w:r>
        <w:rPr>
          <w:noProof/>
        </w:rPr>
      </w:r>
      <w:r>
        <w:rPr>
          <w:noProof/>
        </w:rPr>
        <w:fldChar w:fldCharType="separate"/>
      </w:r>
      <w:ins w:id="430" w:author="Brian Tetreault" w:date="2012-07-11T15:19:00Z">
        <w:r w:rsidR="0062616E">
          <w:rPr>
            <w:noProof/>
          </w:rPr>
          <w:t>9</w:t>
        </w:r>
        <w:r>
          <w:rPr>
            <w:noProof/>
          </w:rPr>
          <w:fldChar w:fldCharType="end"/>
        </w:r>
      </w:ins>
    </w:p>
    <w:p w14:paraId="735C87F1" w14:textId="77777777" w:rsidR="0062616E" w:rsidRDefault="0062616E">
      <w:pPr>
        <w:pStyle w:val="TableofFigures"/>
        <w:numPr>
          <w:ins w:id="431" w:author="Brian Tetreault" w:date="2012-07-11T15:19:00Z"/>
        </w:numPr>
        <w:tabs>
          <w:tab w:val="left" w:pos="974"/>
        </w:tabs>
        <w:rPr>
          <w:ins w:id="432" w:author="Brian Tetreault" w:date="2012-07-11T15:19:00Z"/>
          <w:rFonts w:asciiTheme="minorHAnsi" w:eastAsiaTheme="minorEastAsia" w:hAnsiTheme="minorHAnsi" w:cstheme="minorBidi"/>
          <w:noProof/>
          <w:sz w:val="24"/>
          <w:lang w:val="en-US"/>
        </w:rPr>
      </w:pPr>
      <w:ins w:id="433" w:author="Brian Tetreault" w:date="2012-07-11T15:19:00Z">
        <w:r>
          <w:rPr>
            <w:noProof/>
          </w:rPr>
          <w:t>Table 2</w:t>
        </w:r>
        <w:r>
          <w:rPr>
            <w:rFonts w:asciiTheme="minorHAnsi" w:eastAsiaTheme="minorEastAsia" w:hAnsiTheme="minorHAnsi" w:cstheme="minorBidi"/>
            <w:noProof/>
            <w:sz w:val="24"/>
            <w:lang w:val="en-US"/>
          </w:rPr>
          <w:tab/>
        </w:r>
        <w:r>
          <w:rPr>
            <w:noProof/>
          </w:rPr>
          <w:t>External Basic AIS Services (BAS)</w:t>
        </w:r>
        <w:r>
          <w:rPr>
            <w:noProof/>
          </w:rPr>
          <w:tab/>
        </w:r>
        <w:r w:rsidR="004411D9">
          <w:rPr>
            <w:noProof/>
          </w:rPr>
          <w:fldChar w:fldCharType="begin"/>
        </w:r>
        <w:r>
          <w:rPr>
            <w:noProof/>
          </w:rPr>
          <w:instrText xml:space="preserve"> PAGEREF _Toc203639340 \h </w:instrText>
        </w:r>
      </w:ins>
      <w:r w:rsidR="004411D9">
        <w:rPr>
          <w:noProof/>
        </w:rPr>
      </w:r>
      <w:r w:rsidR="004411D9">
        <w:rPr>
          <w:noProof/>
        </w:rPr>
        <w:fldChar w:fldCharType="separate"/>
      </w:r>
      <w:ins w:id="434" w:author="Brian Tetreault" w:date="2012-07-11T15:19:00Z">
        <w:r>
          <w:rPr>
            <w:noProof/>
          </w:rPr>
          <w:t>13</w:t>
        </w:r>
        <w:r w:rsidR="004411D9">
          <w:rPr>
            <w:noProof/>
          </w:rPr>
          <w:fldChar w:fldCharType="end"/>
        </w:r>
      </w:ins>
    </w:p>
    <w:p w14:paraId="3FD81D5D" w14:textId="77777777" w:rsidR="0062616E" w:rsidRDefault="0062616E">
      <w:pPr>
        <w:pStyle w:val="TableofFigures"/>
        <w:numPr>
          <w:ins w:id="435" w:author="Brian Tetreault" w:date="2012-07-11T15:19:00Z"/>
        </w:numPr>
        <w:tabs>
          <w:tab w:val="left" w:pos="974"/>
        </w:tabs>
        <w:rPr>
          <w:ins w:id="436" w:author="Brian Tetreault" w:date="2012-07-11T15:19:00Z"/>
          <w:rFonts w:asciiTheme="minorHAnsi" w:eastAsiaTheme="minorEastAsia" w:hAnsiTheme="minorHAnsi" w:cstheme="minorBidi"/>
          <w:noProof/>
          <w:sz w:val="24"/>
          <w:lang w:val="en-US"/>
        </w:rPr>
      </w:pPr>
      <w:ins w:id="437" w:author="Brian Tetreault" w:date="2012-07-11T15:19:00Z">
        <w:r>
          <w:rPr>
            <w:noProof/>
          </w:rPr>
          <w:t>Table 3</w:t>
        </w:r>
        <w:r>
          <w:rPr>
            <w:rFonts w:asciiTheme="minorHAnsi" w:eastAsiaTheme="minorEastAsia" w:hAnsiTheme="minorHAnsi" w:cstheme="minorBidi"/>
            <w:noProof/>
            <w:sz w:val="24"/>
            <w:lang w:val="en-US"/>
          </w:rPr>
          <w:tab/>
        </w:r>
        <w:r>
          <w:rPr>
            <w:noProof/>
          </w:rPr>
          <w:t>Internal Basic AIS Services (BAS)</w:t>
        </w:r>
        <w:r>
          <w:rPr>
            <w:noProof/>
          </w:rPr>
          <w:tab/>
        </w:r>
        <w:r w:rsidR="004411D9">
          <w:rPr>
            <w:noProof/>
          </w:rPr>
          <w:fldChar w:fldCharType="begin"/>
        </w:r>
        <w:r>
          <w:rPr>
            <w:noProof/>
          </w:rPr>
          <w:instrText xml:space="preserve"> PAGEREF _Toc203639341 \h </w:instrText>
        </w:r>
      </w:ins>
      <w:r w:rsidR="004411D9">
        <w:rPr>
          <w:noProof/>
        </w:rPr>
      </w:r>
      <w:r w:rsidR="004411D9">
        <w:rPr>
          <w:noProof/>
        </w:rPr>
        <w:fldChar w:fldCharType="separate"/>
      </w:r>
      <w:ins w:id="438" w:author="Brian Tetreault" w:date="2012-07-11T15:19:00Z">
        <w:r>
          <w:rPr>
            <w:noProof/>
          </w:rPr>
          <w:t>13</w:t>
        </w:r>
        <w:r w:rsidR="004411D9">
          <w:rPr>
            <w:noProof/>
          </w:rPr>
          <w:fldChar w:fldCharType="end"/>
        </w:r>
      </w:ins>
    </w:p>
    <w:p w14:paraId="60EB5984" w14:textId="77777777" w:rsidR="0062616E" w:rsidRDefault="0062616E">
      <w:pPr>
        <w:pStyle w:val="TableofFigures"/>
        <w:numPr>
          <w:ins w:id="439" w:author="Brian Tetreault" w:date="2012-07-11T15:19:00Z"/>
        </w:numPr>
        <w:tabs>
          <w:tab w:val="left" w:pos="974"/>
        </w:tabs>
        <w:rPr>
          <w:ins w:id="440" w:author="Brian Tetreault" w:date="2012-07-11T15:19:00Z"/>
          <w:rFonts w:asciiTheme="minorHAnsi" w:eastAsiaTheme="minorEastAsia" w:hAnsiTheme="minorHAnsi" w:cstheme="minorBidi"/>
          <w:noProof/>
          <w:sz w:val="24"/>
          <w:lang w:val="en-US"/>
        </w:rPr>
      </w:pPr>
      <w:ins w:id="441" w:author="Brian Tetreault" w:date="2012-07-11T15:19:00Z">
        <w:r>
          <w:rPr>
            <w:noProof/>
          </w:rPr>
          <w:t>Table 4</w:t>
        </w:r>
        <w:r>
          <w:rPr>
            <w:rFonts w:asciiTheme="minorHAnsi" w:eastAsiaTheme="minorEastAsia" w:hAnsiTheme="minorHAnsi" w:cstheme="minorBidi"/>
            <w:noProof/>
            <w:sz w:val="24"/>
            <w:lang w:val="en-US"/>
          </w:rPr>
          <w:tab/>
        </w:r>
        <w:r>
          <w:rPr>
            <w:noProof/>
          </w:rPr>
          <w:t>Type approval aspects and impacts</w:t>
        </w:r>
        <w:r>
          <w:rPr>
            <w:noProof/>
          </w:rPr>
          <w:tab/>
        </w:r>
        <w:r w:rsidR="004411D9">
          <w:rPr>
            <w:noProof/>
          </w:rPr>
          <w:fldChar w:fldCharType="begin"/>
        </w:r>
        <w:r>
          <w:rPr>
            <w:noProof/>
          </w:rPr>
          <w:instrText xml:space="preserve"> PAGEREF _Toc203639342 \h </w:instrText>
        </w:r>
      </w:ins>
      <w:r w:rsidR="004411D9">
        <w:rPr>
          <w:noProof/>
        </w:rPr>
      </w:r>
      <w:r w:rsidR="004411D9">
        <w:rPr>
          <w:noProof/>
        </w:rPr>
        <w:fldChar w:fldCharType="separate"/>
      </w:r>
      <w:ins w:id="442" w:author="Brian Tetreault" w:date="2012-07-11T15:19:00Z">
        <w:r>
          <w:rPr>
            <w:noProof/>
          </w:rPr>
          <w:t>28</w:t>
        </w:r>
        <w:r w:rsidR="004411D9">
          <w:rPr>
            <w:noProof/>
          </w:rPr>
          <w:fldChar w:fldCharType="end"/>
        </w:r>
      </w:ins>
    </w:p>
    <w:p w14:paraId="3FD609E6" w14:textId="77777777" w:rsidR="00DA0B3F" w:rsidDel="0062616E" w:rsidRDefault="004411D9">
      <w:pPr>
        <w:pStyle w:val="TableofFigures"/>
        <w:rPr>
          <w:del w:id="443" w:author="Brian Tetreault" w:date="2012-07-11T15:19:00Z"/>
          <w:rFonts w:asciiTheme="minorHAnsi" w:eastAsiaTheme="minorEastAsia" w:hAnsiTheme="minorHAnsi" w:cstheme="minorBidi"/>
          <w:noProof/>
          <w:szCs w:val="22"/>
          <w:lang w:eastAsia="en-GB"/>
        </w:rPr>
      </w:pPr>
      <w:del w:id="444" w:author="Brian Tetreault" w:date="2012-07-11T15:19:00Z">
        <w:r w:rsidRPr="004411D9">
          <w:rPr>
            <w:rPrChange w:id="445" w:author="Brian Tetreault" w:date="2012-07-11T15:19:00Z">
              <w:rPr>
                <w:rStyle w:val="Hyperlink"/>
                <w:noProof/>
                <w:szCs w:val="20"/>
                <w:lang w:eastAsia="en-GB"/>
              </w:rPr>
            </w:rPrChange>
          </w:rPr>
          <w:delText>Table 1</w:delText>
        </w:r>
        <w:r w:rsidR="00DA0B3F" w:rsidDel="0062616E">
          <w:rPr>
            <w:rFonts w:asciiTheme="minorHAnsi" w:eastAsiaTheme="minorEastAsia" w:hAnsiTheme="minorHAnsi" w:cstheme="minorBidi"/>
            <w:noProof/>
            <w:szCs w:val="22"/>
            <w:lang w:eastAsia="en-GB"/>
          </w:rPr>
          <w:tab/>
        </w:r>
        <w:r w:rsidRPr="004411D9">
          <w:rPr>
            <w:rPrChange w:id="446" w:author="Brian Tetreault" w:date="2012-07-11T15:19:00Z">
              <w:rPr>
                <w:rStyle w:val="Hyperlink"/>
                <w:noProof/>
                <w:szCs w:val="20"/>
                <w:lang w:eastAsia="en-GB"/>
              </w:rPr>
            </w:rPrChange>
          </w:rPr>
          <w:delText>AIS service engineering aspects and related appendices</w:delText>
        </w:r>
        <w:r w:rsidR="00DA0B3F" w:rsidDel="0062616E">
          <w:rPr>
            <w:noProof/>
            <w:webHidden/>
          </w:rPr>
          <w:tab/>
        </w:r>
        <w:r w:rsidR="00AD790A" w:rsidDel="0062616E">
          <w:rPr>
            <w:noProof/>
            <w:webHidden/>
          </w:rPr>
          <w:delText>9</w:delText>
        </w:r>
      </w:del>
    </w:p>
    <w:p w14:paraId="11469A71" w14:textId="77777777" w:rsidR="00DA0B3F" w:rsidDel="0062616E" w:rsidRDefault="004411D9">
      <w:pPr>
        <w:pStyle w:val="TableofFigures"/>
        <w:rPr>
          <w:del w:id="447" w:author="Brian Tetreault" w:date="2012-07-11T15:19:00Z"/>
          <w:rFonts w:asciiTheme="minorHAnsi" w:eastAsiaTheme="minorEastAsia" w:hAnsiTheme="minorHAnsi" w:cstheme="minorBidi"/>
          <w:noProof/>
          <w:szCs w:val="22"/>
          <w:lang w:eastAsia="en-GB"/>
        </w:rPr>
      </w:pPr>
      <w:del w:id="448" w:author="Brian Tetreault" w:date="2012-07-11T15:19:00Z">
        <w:r w:rsidRPr="004411D9">
          <w:rPr>
            <w:rPrChange w:id="449" w:author="Brian Tetreault" w:date="2012-07-11T15:19:00Z">
              <w:rPr>
                <w:rStyle w:val="Hyperlink"/>
                <w:noProof/>
                <w:szCs w:val="20"/>
                <w:lang w:eastAsia="en-GB"/>
              </w:rPr>
            </w:rPrChange>
          </w:rPr>
          <w:delText>Table 2</w:delText>
        </w:r>
        <w:r w:rsidR="00DA0B3F" w:rsidDel="0062616E">
          <w:rPr>
            <w:rFonts w:asciiTheme="minorHAnsi" w:eastAsiaTheme="minorEastAsia" w:hAnsiTheme="minorHAnsi" w:cstheme="minorBidi"/>
            <w:noProof/>
            <w:szCs w:val="22"/>
            <w:lang w:eastAsia="en-GB"/>
          </w:rPr>
          <w:tab/>
        </w:r>
        <w:r w:rsidRPr="004411D9">
          <w:rPr>
            <w:rPrChange w:id="450" w:author="Brian Tetreault" w:date="2012-07-11T15:19:00Z">
              <w:rPr>
                <w:rStyle w:val="Hyperlink"/>
                <w:noProof/>
                <w:szCs w:val="20"/>
                <w:lang w:eastAsia="en-GB"/>
              </w:rPr>
            </w:rPrChange>
          </w:rPr>
          <w:delText>External Basic AIS Services (BAS)</w:delText>
        </w:r>
        <w:r w:rsidR="00DA0B3F" w:rsidDel="0062616E">
          <w:rPr>
            <w:noProof/>
            <w:webHidden/>
          </w:rPr>
          <w:tab/>
        </w:r>
        <w:r w:rsidR="00AD790A" w:rsidDel="0062616E">
          <w:rPr>
            <w:noProof/>
            <w:webHidden/>
          </w:rPr>
          <w:delText>13</w:delText>
        </w:r>
      </w:del>
    </w:p>
    <w:p w14:paraId="5C9FAB61" w14:textId="77777777" w:rsidR="00DA0B3F" w:rsidDel="0062616E" w:rsidRDefault="004411D9">
      <w:pPr>
        <w:pStyle w:val="TableofFigures"/>
        <w:rPr>
          <w:del w:id="451" w:author="Brian Tetreault" w:date="2012-07-11T15:19:00Z"/>
          <w:rFonts w:asciiTheme="minorHAnsi" w:eastAsiaTheme="minorEastAsia" w:hAnsiTheme="minorHAnsi" w:cstheme="minorBidi"/>
          <w:noProof/>
          <w:szCs w:val="22"/>
          <w:lang w:eastAsia="en-GB"/>
        </w:rPr>
      </w:pPr>
      <w:del w:id="452" w:author="Brian Tetreault" w:date="2012-07-11T15:19:00Z">
        <w:r w:rsidRPr="004411D9">
          <w:rPr>
            <w:rPrChange w:id="453" w:author="Brian Tetreault" w:date="2012-07-11T15:19:00Z">
              <w:rPr>
                <w:rStyle w:val="Hyperlink"/>
                <w:noProof/>
                <w:szCs w:val="20"/>
                <w:lang w:eastAsia="en-GB"/>
              </w:rPr>
            </w:rPrChange>
          </w:rPr>
          <w:delText>Table 3</w:delText>
        </w:r>
        <w:r w:rsidR="00DA0B3F" w:rsidDel="0062616E">
          <w:rPr>
            <w:rFonts w:asciiTheme="minorHAnsi" w:eastAsiaTheme="minorEastAsia" w:hAnsiTheme="minorHAnsi" w:cstheme="minorBidi"/>
            <w:noProof/>
            <w:szCs w:val="22"/>
            <w:lang w:eastAsia="en-GB"/>
          </w:rPr>
          <w:tab/>
        </w:r>
        <w:r w:rsidRPr="004411D9">
          <w:rPr>
            <w:rPrChange w:id="454" w:author="Brian Tetreault" w:date="2012-07-11T15:19:00Z">
              <w:rPr>
                <w:rStyle w:val="Hyperlink"/>
                <w:noProof/>
                <w:szCs w:val="20"/>
                <w:lang w:eastAsia="en-GB"/>
              </w:rPr>
            </w:rPrChange>
          </w:rPr>
          <w:delText>Internal Basic AIS Services (BAS)</w:delText>
        </w:r>
        <w:r w:rsidR="00DA0B3F" w:rsidDel="0062616E">
          <w:rPr>
            <w:noProof/>
            <w:webHidden/>
          </w:rPr>
          <w:tab/>
        </w:r>
        <w:r w:rsidR="00AD790A" w:rsidDel="0062616E">
          <w:rPr>
            <w:noProof/>
            <w:webHidden/>
          </w:rPr>
          <w:delText>13</w:delText>
        </w:r>
      </w:del>
    </w:p>
    <w:p w14:paraId="747E8944" w14:textId="77777777" w:rsidR="00DA0B3F" w:rsidDel="0062616E" w:rsidRDefault="004411D9">
      <w:pPr>
        <w:pStyle w:val="TableofFigures"/>
        <w:rPr>
          <w:del w:id="455" w:author="Brian Tetreault" w:date="2012-07-11T15:19:00Z"/>
          <w:rFonts w:asciiTheme="minorHAnsi" w:eastAsiaTheme="minorEastAsia" w:hAnsiTheme="minorHAnsi" w:cstheme="minorBidi"/>
          <w:noProof/>
          <w:szCs w:val="22"/>
          <w:lang w:eastAsia="en-GB"/>
        </w:rPr>
      </w:pPr>
      <w:del w:id="456" w:author="Brian Tetreault" w:date="2012-07-11T15:19:00Z">
        <w:r w:rsidRPr="004411D9">
          <w:rPr>
            <w:rPrChange w:id="457" w:author="Brian Tetreault" w:date="2012-07-11T15:19:00Z">
              <w:rPr>
                <w:rStyle w:val="Hyperlink"/>
                <w:noProof/>
                <w:szCs w:val="20"/>
                <w:lang w:eastAsia="en-GB"/>
              </w:rPr>
            </w:rPrChange>
          </w:rPr>
          <w:delText>Table 4</w:delText>
        </w:r>
        <w:r w:rsidR="00DA0B3F" w:rsidDel="0062616E">
          <w:rPr>
            <w:rFonts w:asciiTheme="minorHAnsi" w:eastAsiaTheme="minorEastAsia" w:hAnsiTheme="minorHAnsi" w:cstheme="minorBidi"/>
            <w:noProof/>
            <w:szCs w:val="22"/>
            <w:lang w:eastAsia="en-GB"/>
          </w:rPr>
          <w:tab/>
        </w:r>
        <w:r w:rsidRPr="004411D9">
          <w:rPr>
            <w:rPrChange w:id="458" w:author="Brian Tetreault" w:date="2012-07-11T15:19:00Z">
              <w:rPr>
                <w:rStyle w:val="Hyperlink"/>
                <w:noProof/>
                <w:szCs w:val="20"/>
                <w:lang w:eastAsia="en-GB"/>
              </w:rPr>
            </w:rPrChange>
          </w:rPr>
          <w:delText>Type approval aspects and impacts</w:delText>
        </w:r>
        <w:r w:rsidR="00DA0B3F" w:rsidDel="0062616E">
          <w:rPr>
            <w:noProof/>
            <w:webHidden/>
          </w:rPr>
          <w:tab/>
        </w:r>
        <w:r w:rsidR="00AD790A" w:rsidDel="0062616E">
          <w:rPr>
            <w:noProof/>
            <w:webHidden/>
          </w:rPr>
          <w:delText>27</w:delText>
        </w:r>
      </w:del>
    </w:p>
    <w:p w14:paraId="3564FE86" w14:textId="77777777" w:rsidR="00E22226" w:rsidRDefault="004411D9" w:rsidP="00E22226">
      <w:pPr>
        <w:pStyle w:val="BodyText"/>
      </w:pPr>
      <w:r>
        <w:fldChar w:fldCharType="end"/>
      </w:r>
    </w:p>
    <w:p w14:paraId="7E85283A" w14:textId="77777777" w:rsidR="002D4569" w:rsidRPr="0044047B" w:rsidRDefault="002D4569" w:rsidP="002D4569">
      <w:pPr>
        <w:pStyle w:val="BodyText"/>
      </w:pPr>
    </w:p>
    <w:p w14:paraId="55653932" w14:textId="77777777" w:rsidR="002D4569" w:rsidRDefault="002D4569" w:rsidP="00D30727">
      <w:pPr>
        <w:pStyle w:val="Title"/>
      </w:pPr>
      <w:bookmarkStart w:id="459" w:name="_Toc203639296"/>
      <w:r>
        <w:lastRenderedPageBreak/>
        <w:t>Index of Figures</w:t>
      </w:r>
      <w:bookmarkEnd w:id="459"/>
    </w:p>
    <w:p w14:paraId="27502462" w14:textId="77777777" w:rsidR="0062616E" w:rsidRDefault="004411D9">
      <w:pPr>
        <w:pStyle w:val="TableofFigures"/>
        <w:numPr>
          <w:ins w:id="460" w:author="Brian Tetreault" w:date="2012-07-11T15:20:00Z"/>
        </w:numPr>
        <w:tabs>
          <w:tab w:val="left" w:pos="1047"/>
        </w:tabs>
        <w:rPr>
          <w:ins w:id="461" w:author="Brian Tetreault" w:date="2012-07-11T15:20:00Z"/>
          <w:rFonts w:asciiTheme="minorHAnsi" w:eastAsiaTheme="minorEastAsia" w:hAnsiTheme="minorHAnsi" w:cstheme="minorBidi"/>
          <w:noProof/>
          <w:sz w:val="24"/>
          <w:lang w:val="en-US"/>
        </w:rPr>
      </w:pPr>
      <w:r>
        <w:fldChar w:fldCharType="begin"/>
      </w:r>
      <w:r w:rsidR="002D4569">
        <w:instrText xml:space="preserve"> TOC \h \z \t "Figure_#" \c </w:instrText>
      </w:r>
      <w:r>
        <w:fldChar w:fldCharType="separate"/>
      </w:r>
      <w:ins w:id="462" w:author="Brian Tetreault" w:date="2012-07-11T15:20:00Z">
        <w:r w:rsidR="0062616E">
          <w:rPr>
            <w:noProof/>
          </w:rPr>
          <w:t>Figure 1</w:t>
        </w:r>
        <w:r w:rsidR="0062616E">
          <w:rPr>
            <w:rFonts w:asciiTheme="minorHAnsi" w:eastAsiaTheme="minorEastAsia" w:hAnsiTheme="minorHAnsi" w:cstheme="minorBidi"/>
            <w:noProof/>
            <w:sz w:val="24"/>
            <w:lang w:val="en-US"/>
          </w:rPr>
          <w:tab/>
        </w:r>
        <w:r w:rsidR="0062616E">
          <w:rPr>
            <w:noProof/>
          </w:rPr>
          <w:t>Overview of the shore-based AIS Service</w:t>
        </w:r>
        <w:r w:rsidR="0062616E">
          <w:rPr>
            <w:noProof/>
          </w:rPr>
          <w:tab/>
        </w:r>
        <w:r>
          <w:rPr>
            <w:noProof/>
          </w:rPr>
          <w:fldChar w:fldCharType="begin"/>
        </w:r>
        <w:r w:rsidR="0062616E">
          <w:rPr>
            <w:noProof/>
          </w:rPr>
          <w:instrText xml:space="preserve"> PAGEREF _Toc203639343 \h </w:instrText>
        </w:r>
      </w:ins>
      <w:r>
        <w:rPr>
          <w:noProof/>
        </w:rPr>
      </w:r>
      <w:r>
        <w:rPr>
          <w:noProof/>
        </w:rPr>
        <w:fldChar w:fldCharType="separate"/>
      </w:r>
      <w:ins w:id="463" w:author="Brian Tetreault" w:date="2012-07-11T15:20:00Z">
        <w:r w:rsidR="0062616E">
          <w:rPr>
            <w:noProof/>
          </w:rPr>
          <w:t>8</w:t>
        </w:r>
        <w:r>
          <w:rPr>
            <w:noProof/>
          </w:rPr>
          <w:fldChar w:fldCharType="end"/>
        </w:r>
      </w:ins>
    </w:p>
    <w:p w14:paraId="489088AF" w14:textId="77777777" w:rsidR="0062616E" w:rsidRDefault="0062616E">
      <w:pPr>
        <w:pStyle w:val="TableofFigures"/>
        <w:numPr>
          <w:ins w:id="464" w:author="Brian Tetreault" w:date="2012-07-11T15:20:00Z"/>
        </w:numPr>
        <w:tabs>
          <w:tab w:val="left" w:pos="1047"/>
        </w:tabs>
        <w:rPr>
          <w:ins w:id="465" w:author="Brian Tetreault" w:date="2012-07-11T15:20:00Z"/>
          <w:rFonts w:asciiTheme="minorHAnsi" w:eastAsiaTheme="minorEastAsia" w:hAnsiTheme="minorHAnsi" w:cstheme="minorBidi"/>
          <w:noProof/>
          <w:sz w:val="24"/>
          <w:lang w:val="en-US"/>
        </w:rPr>
      </w:pPr>
      <w:ins w:id="466" w:author="Brian Tetreault" w:date="2012-07-11T15:20:00Z">
        <w:r>
          <w:rPr>
            <w:noProof/>
          </w:rPr>
          <w:t>Figure 2</w:t>
        </w:r>
        <w:r>
          <w:rPr>
            <w:rFonts w:asciiTheme="minorHAnsi" w:eastAsiaTheme="minorEastAsia" w:hAnsiTheme="minorHAnsi" w:cstheme="minorBidi"/>
            <w:noProof/>
            <w:sz w:val="24"/>
            <w:lang w:val="en-US"/>
          </w:rPr>
          <w:tab/>
        </w:r>
        <w:r>
          <w:rPr>
            <w:noProof/>
          </w:rPr>
          <w:t>AIS Service model</w:t>
        </w:r>
        <w:r>
          <w:rPr>
            <w:noProof/>
          </w:rPr>
          <w:tab/>
        </w:r>
        <w:r w:rsidR="004411D9">
          <w:rPr>
            <w:noProof/>
          </w:rPr>
          <w:fldChar w:fldCharType="begin"/>
        </w:r>
        <w:r>
          <w:rPr>
            <w:noProof/>
          </w:rPr>
          <w:instrText xml:space="preserve"> PAGEREF _Toc203639344 \h </w:instrText>
        </w:r>
      </w:ins>
      <w:r w:rsidR="004411D9">
        <w:rPr>
          <w:noProof/>
        </w:rPr>
      </w:r>
      <w:r w:rsidR="004411D9">
        <w:rPr>
          <w:noProof/>
        </w:rPr>
        <w:fldChar w:fldCharType="separate"/>
      </w:r>
      <w:ins w:id="467" w:author="Brian Tetreault" w:date="2012-07-11T15:20:00Z">
        <w:r>
          <w:rPr>
            <w:noProof/>
          </w:rPr>
          <w:t>11</w:t>
        </w:r>
        <w:r w:rsidR="004411D9">
          <w:rPr>
            <w:noProof/>
          </w:rPr>
          <w:fldChar w:fldCharType="end"/>
        </w:r>
      </w:ins>
    </w:p>
    <w:p w14:paraId="6BD88D8B" w14:textId="77777777" w:rsidR="0062616E" w:rsidRDefault="0062616E">
      <w:pPr>
        <w:pStyle w:val="TableofFigures"/>
        <w:numPr>
          <w:ins w:id="468" w:author="Brian Tetreault" w:date="2012-07-11T15:20:00Z"/>
        </w:numPr>
        <w:tabs>
          <w:tab w:val="left" w:pos="1047"/>
        </w:tabs>
        <w:rPr>
          <w:ins w:id="469" w:author="Brian Tetreault" w:date="2012-07-11T15:20:00Z"/>
          <w:rFonts w:asciiTheme="minorHAnsi" w:eastAsiaTheme="minorEastAsia" w:hAnsiTheme="minorHAnsi" w:cstheme="minorBidi"/>
          <w:noProof/>
          <w:sz w:val="24"/>
          <w:lang w:val="en-US"/>
        </w:rPr>
      </w:pPr>
      <w:ins w:id="470" w:author="Brian Tetreault" w:date="2012-07-11T15:20:00Z">
        <w:r>
          <w:rPr>
            <w:noProof/>
          </w:rPr>
          <w:t>Figure 3</w:t>
        </w:r>
        <w:r>
          <w:rPr>
            <w:rFonts w:asciiTheme="minorHAnsi" w:eastAsiaTheme="minorEastAsia" w:hAnsiTheme="minorHAnsi" w:cstheme="minorBidi"/>
            <w:noProof/>
            <w:sz w:val="24"/>
            <w:lang w:val="en-US"/>
          </w:rPr>
          <w:tab/>
        </w:r>
        <w:r>
          <w:rPr>
            <w:noProof/>
          </w:rPr>
          <w:t>AIS Service relations with shore-based clients and the VDL</w:t>
        </w:r>
        <w:r>
          <w:rPr>
            <w:noProof/>
          </w:rPr>
          <w:tab/>
        </w:r>
        <w:r w:rsidR="004411D9">
          <w:rPr>
            <w:noProof/>
          </w:rPr>
          <w:fldChar w:fldCharType="begin"/>
        </w:r>
        <w:r>
          <w:rPr>
            <w:noProof/>
          </w:rPr>
          <w:instrText xml:space="preserve"> PAGEREF _Toc203639345 \h </w:instrText>
        </w:r>
      </w:ins>
      <w:r w:rsidR="004411D9">
        <w:rPr>
          <w:noProof/>
        </w:rPr>
      </w:r>
      <w:r w:rsidR="004411D9">
        <w:rPr>
          <w:noProof/>
        </w:rPr>
        <w:fldChar w:fldCharType="separate"/>
      </w:r>
      <w:ins w:id="471" w:author="Brian Tetreault" w:date="2012-07-11T15:20:00Z">
        <w:r>
          <w:rPr>
            <w:noProof/>
          </w:rPr>
          <w:t>12</w:t>
        </w:r>
        <w:r w:rsidR="004411D9">
          <w:rPr>
            <w:noProof/>
          </w:rPr>
          <w:fldChar w:fldCharType="end"/>
        </w:r>
      </w:ins>
    </w:p>
    <w:p w14:paraId="6DBB03E1" w14:textId="77777777" w:rsidR="0062616E" w:rsidRDefault="0062616E">
      <w:pPr>
        <w:pStyle w:val="TableofFigures"/>
        <w:numPr>
          <w:ins w:id="472" w:author="Brian Tetreault" w:date="2012-07-11T15:20:00Z"/>
        </w:numPr>
        <w:tabs>
          <w:tab w:val="left" w:pos="1047"/>
        </w:tabs>
        <w:rPr>
          <w:ins w:id="473" w:author="Brian Tetreault" w:date="2012-07-11T15:20:00Z"/>
          <w:rFonts w:asciiTheme="minorHAnsi" w:eastAsiaTheme="minorEastAsia" w:hAnsiTheme="minorHAnsi" w:cstheme="minorBidi"/>
          <w:noProof/>
          <w:sz w:val="24"/>
          <w:lang w:val="en-US"/>
        </w:rPr>
      </w:pPr>
      <w:ins w:id="474" w:author="Brian Tetreault" w:date="2012-07-11T15:20:00Z">
        <w:r>
          <w:rPr>
            <w:noProof/>
          </w:rPr>
          <w:t>Figure 4</w:t>
        </w:r>
        <w:r>
          <w:rPr>
            <w:rFonts w:asciiTheme="minorHAnsi" w:eastAsiaTheme="minorEastAsia" w:hAnsiTheme="minorHAnsi" w:cstheme="minorBidi"/>
            <w:noProof/>
            <w:sz w:val="24"/>
            <w:lang w:val="en-US"/>
          </w:rPr>
          <w:tab/>
        </w:r>
        <w:r>
          <w:rPr>
            <w:noProof/>
          </w:rPr>
          <w:t>Layered structure of AIS Service – Structure model of the AIS Service</w:t>
        </w:r>
        <w:r>
          <w:rPr>
            <w:noProof/>
          </w:rPr>
          <w:tab/>
        </w:r>
        <w:r w:rsidR="004411D9">
          <w:rPr>
            <w:noProof/>
          </w:rPr>
          <w:fldChar w:fldCharType="begin"/>
        </w:r>
        <w:r>
          <w:rPr>
            <w:noProof/>
          </w:rPr>
          <w:instrText xml:space="preserve"> PAGEREF _Toc203639346 \h </w:instrText>
        </w:r>
      </w:ins>
      <w:r w:rsidR="004411D9">
        <w:rPr>
          <w:noProof/>
        </w:rPr>
      </w:r>
      <w:r w:rsidR="004411D9">
        <w:rPr>
          <w:noProof/>
        </w:rPr>
        <w:fldChar w:fldCharType="separate"/>
      </w:r>
      <w:ins w:id="475" w:author="Brian Tetreault" w:date="2012-07-11T15:20:00Z">
        <w:r>
          <w:rPr>
            <w:noProof/>
          </w:rPr>
          <w:t>16</w:t>
        </w:r>
        <w:r w:rsidR="004411D9">
          <w:rPr>
            <w:noProof/>
          </w:rPr>
          <w:fldChar w:fldCharType="end"/>
        </w:r>
      </w:ins>
    </w:p>
    <w:p w14:paraId="3A90CEA4" w14:textId="77777777" w:rsidR="0062616E" w:rsidRDefault="0062616E">
      <w:pPr>
        <w:pStyle w:val="TableofFigures"/>
        <w:numPr>
          <w:ins w:id="476" w:author="Brian Tetreault" w:date="2012-07-11T15:20:00Z"/>
        </w:numPr>
        <w:tabs>
          <w:tab w:val="left" w:pos="1047"/>
        </w:tabs>
        <w:rPr>
          <w:ins w:id="477" w:author="Brian Tetreault" w:date="2012-07-11T15:20:00Z"/>
          <w:rFonts w:asciiTheme="minorHAnsi" w:eastAsiaTheme="minorEastAsia" w:hAnsiTheme="minorHAnsi" w:cstheme="minorBidi"/>
          <w:noProof/>
          <w:sz w:val="24"/>
          <w:lang w:val="en-US"/>
        </w:rPr>
      </w:pPr>
      <w:ins w:id="478" w:author="Brian Tetreault" w:date="2012-07-11T15:20:00Z">
        <w:r>
          <w:rPr>
            <w:noProof/>
          </w:rPr>
          <w:t>Figure 5</w:t>
        </w:r>
        <w:r>
          <w:rPr>
            <w:rFonts w:asciiTheme="minorHAnsi" w:eastAsiaTheme="minorEastAsia" w:hAnsiTheme="minorHAnsi" w:cstheme="minorBidi"/>
            <w:noProof/>
            <w:sz w:val="24"/>
            <w:lang w:val="en-US"/>
          </w:rPr>
          <w:tab/>
        </w:r>
        <w:r>
          <w:rPr>
            <w:noProof/>
          </w:rPr>
          <w:t>Typical AIS Service setup</w:t>
        </w:r>
        <w:r>
          <w:rPr>
            <w:noProof/>
          </w:rPr>
          <w:tab/>
        </w:r>
        <w:r w:rsidR="004411D9">
          <w:rPr>
            <w:noProof/>
          </w:rPr>
          <w:fldChar w:fldCharType="begin"/>
        </w:r>
        <w:r>
          <w:rPr>
            <w:noProof/>
          </w:rPr>
          <w:instrText xml:space="preserve"> PAGEREF _Toc203639347 \h </w:instrText>
        </w:r>
      </w:ins>
      <w:r w:rsidR="004411D9">
        <w:rPr>
          <w:noProof/>
        </w:rPr>
      </w:r>
      <w:r w:rsidR="004411D9">
        <w:rPr>
          <w:noProof/>
        </w:rPr>
        <w:fldChar w:fldCharType="separate"/>
      </w:r>
      <w:ins w:id="479" w:author="Brian Tetreault" w:date="2012-07-11T15:20:00Z">
        <w:r>
          <w:rPr>
            <w:noProof/>
          </w:rPr>
          <w:t>21</w:t>
        </w:r>
        <w:r w:rsidR="004411D9">
          <w:rPr>
            <w:noProof/>
          </w:rPr>
          <w:fldChar w:fldCharType="end"/>
        </w:r>
      </w:ins>
    </w:p>
    <w:p w14:paraId="605445D0" w14:textId="77777777" w:rsidR="0062616E" w:rsidRDefault="0062616E">
      <w:pPr>
        <w:pStyle w:val="TableofFigures"/>
        <w:numPr>
          <w:ins w:id="480" w:author="Brian Tetreault" w:date="2012-07-11T15:20:00Z"/>
        </w:numPr>
        <w:tabs>
          <w:tab w:val="left" w:pos="1047"/>
        </w:tabs>
        <w:rPr>
          <w:ins w:id="481" w:author="Brian Tetreault" w:date="2012-07-11T15:20:00Z"/>
          <w:rFonts w:asciiTheme="minorHAnsi" w:eastAsiaTheme="minorEastAsia" w:hAnsiTheme="minorHAnsi" w:cstheme="minorBidi"/>
          <w:noProof/>
          <w:sz w:val="24"/>
          <w:lang w:val="en-US"/>
        </w:rPr>
      </w:pPr>
      <w:ins w:id="482" w:author="Brian Tetreault" w:date="2012-07-11T15:20:00Z">
        <w:r>
          <w:rPr>
            <w:noProof/>
          </w:rPr>
          <w:t>Figure 6</w:t>
        </w:r>
        <w:r>
          <w:rPr>
            <w:rFonts w:asciiTheme="minorHAnsi" w:eastAsiaTheme="minorEastAsia" w:hAnsiTheme="minorHAnsi" w:cstheme="minorBidi"/>
            <w:noProof/>
            <w:sz w:val="24"/>
            <w:lang w:val="en-US"/>
          </w:rPr>
          <w:tab/>
        </w:r>
        <w:r>
          <w:rPr>
            <w:noProof/>
          </w:rPr>
          <w:t>Overview of the tasks of the functional components of the AIS Service</w:t>
        </w:r>
        <w:r>
          <w:rPr>
            <w:noProof/>
          </w:rPr>
          <w:tab/>
        </w:r>
        <w:r w:rsidR="004411D9">
          <w:rPr>
            <w:noProof/>
          </w:rPr>
          <w:fldChar w:fldCharType="begin"/>
        </w:r>
        <w:r>
          <w:rPr>
            <w:noProof/>
          </w:rPr>
          <w:instrText xml:space="preserve"> PAGEREF _Toc203639348 \h </w:instrText>
        </w:r>
      </w:ins>
      <w:r w:rsidR="004411D9">
        <w:rPr>
          <w:noProof/>
        </w:rPr>
      </w:r>
      <w:r w:rsidR="004411D9">
        <w:rPr>
          <w:noProof/>
        </w:rPr>
        <w:fldChar w:fldCharType="separate"/>
      </w:r>
      <w:ins w:id="483" w:author="Brian Tetreault" w:date="2012-07-11T15:20:00Z">
        <w:r>
          <w:rPr>
            <w:noProof/>
          </w:rPr>
          <w:t>23</w:t>
        </w:r>
        <w:r w:rsidR="004411D9">
          <w:rPr>
            <w:noProof/>
          </w:rPr>
          <w:fldChar w:fldCharType="end"/>
        </w:r>
      </w:ins>
    </w:p>
    <w:p w14:paraId="1C072D68" w14:textId="77777777" w:rsidR="0062616E" w:rsidRDefault="0062616E">
      <w:pPr>
        <w:pStyle w:val="TableofFigures"/>
        <w:numPr>
          <w:ins w:id="484" w:author="Brian Tetreault" w:date="2012-07-11T15:20:00Z"/>
        </w:numPr>
        <w:tabs>
          <w:tab w:val="left" w:pos="1047"/>
        </w:tabs>
        <w:rPr>
          <w:ins w:id="485" w:author="Brian Tetreault" w:date="2012-07-11T15:20:00Z"/>
          <w:rFonts w:asciiTheme="minorHAnsi" w:eastAsiaTheme="minorEastAsia" w:hAnsiTheme="minorHAnsi" w:cstheme="minorBidi"/>
          <w:noProof/>
          <w:sz w:val="24"/>
          <w:lang w:val="en-US"/>
        </w:rPr>
      </w:pPr>
      <w:ins w:id="486" w:author="Brian Tetreault" w:date="2012-07-11T15:20:00Z">
        <w:r>
          <w:rPr>
            <w:noProof/>
          </w:rPr>
          <w:t>Figure 7</w:t>
        </w:r>
        <w:r>
          <w:rPr>
            <w:rFonts w:asciiTheme="minorHAnsi" w:eastAsiaTheme="minorEastAsia" w:hAnsiTheme="minorHAnsi" w:cstheme="minorBidi"/>
            <w:noProof/>
            <w:sz w:val="24"/>
            <w:lang w:val="en-US"/>
          </w:rPr>
          <w:tab/>
        </w:r>
        <w:r>
          <w:rPr>
            <w:noProof/>
          </w:rPr>
          <w:t>Example of AIS Physical Shore Station of the AIS Service</w:t>
        </w:r>
        <w:r>
          <w:rPr>
            <w:noProof/>
          </w:rPr>
          <w:tab/>
        </w:r>
        <w:r w:rsidR="004411D9">
          <w:rPr>
            <w:noProof/>
          </w:rPr>
          <w:fldChar w:fldCharType="begin"/>
        </w:r>
        <w:r>
          <w:rPr>
            <w:noProof/>
          </w:rPr>
          <w:instrText xml:space="preserve"> PAGEREF _Toc203639349 \h </w:instrText>
        </w:r>
      </w:ins>
      <w:r w:rsidR="004411D9">
        <w:rPr>
          <w:noProof/>
        </w:rPr>
      </w:r>
      <w:r w:rsidR="004411D9">
        <w:rPr>
          <w:noProof/>
        </w:rPr>
        <w:fldChar w:fldCharType="separate"/>
      </w:r>
      <w:ins w:id="487" w:author="Brian Tetreault" w:date="2012-07-11T15:20:00Z">
        <w:r>
          <w:rPr>
            <w:noProof/>
          </w:rPr>
          <w:t>25</w:t>
        </w:r>
        <w:r w:rsidR="004411D9">
          <w:rPr>
            <w:noProof/>
          </w:rPr>
          <w:fldChar w:fldCharType="end"/>
        </w:r>
      </w:ins>
    </w:p>
    <w:p w14:paraId="5A65B763" w14:textId="77777777" w:rsidR="00DA0B3F" w:rsidDel="0062616E" w:rsidRDefault="004411D9">
      <w:pPr>
        <w:pStyle w:val="TableofFigures"/>
        <w:rPr>
          <w:del w:id="488" w:author="Brian Tetreault" w:date="2012-07-11T15:20:00Z"/>
          <w:rFonts w:asciiTheme="minorHAnsi" w:eastAsiaTheme="minorEastAsia" w:hAnsiTheme="minorHAnsi" w:cstheme="minorBidi"/>
          <w:noProof/>
          <w:szCs w:val="22"/>
          <w:lang w:eastAsia="en-GB"/>
        </w:rPr>
      </w:pPr>
      <w:del w:id="489" w:author="Brian Tetreault" w:date="2012-07-11T15:20:00Z">
        <w:r w:rsidRPr="004411D9">
          <w:rPr>
            <w:rPrChange w:id="490" w:author="Brian Tetreault" w:date="2012-07-11T15:20:00Z">
              <w:rPr>
                <w:rStyle w:val="Hyperlink"/>
                <w:noProof/>
                <w:szCs w:val="20"/>
                <w:lang w:eastAsia="en-GB"/>
              </w:rPr>
            </w:rPrChange>
          </w:rPr>
          <w:delText>Figure 1</w:delText>
        </w:r>
        <w:r w:rsidR="00DA0B3F" w:rsidDel="0062616E">
          <w:rPr>
            <w:rFonts w:asciiTheme="minorHAnsi" w:eastAsiaTheme="minorEastAsia" w:hAnsiTheme="minorHAnsi" w:cstheme="minorBidi"/>
            <w:noProof/>
            <w:szCs w:val="22"/>
            <w:lang w:eastAsia="en-GB"/>
          </w:rPr>
          <w:tab/>
        </w:r>
        <w:r w:rsidRPr="004411D9">
          <w:rPr>
            <w:rPrChange w:id="491" w:author="Brian Tetreault" w:date="2012-07-11T15:20:00Z">
              <w:rPr>
                <w:rStyle w:val="Hyperlink"/>
                <w:noProof/>
                <w:szCs w:val="20"/>
                <w:lang w:eastAsia="en-GB"/>
              </w:rPr>
            </w:rPrChange>
          </w:rPr>
          <w:delText>Overview of the shore-based AIS Service</w:delText>
        </w:r>
        <w:r w:rsidR="00DA0B3F" w:rsidDel="0062616E">
          <w:rPr>
            <w:noProof/>
            <w:webHidden/>
          </w:rPr>
          <w:tab/>
        </w:r>
        <w:r w:rsidR="00AD790A" w:rsidDel="0062616E">
          <w:rPr>
            <w:noProof/>
            <w:webHidden/>
          </w:rPr>
          <w:delText>8</w:delText>
        </w:r>
      </w:del>
    </w:p>
    <w:p w14:paraId="0B392B2F" w14:textId="77777777" w:rsidR="00DA0B3F" w:rsidDel="0062616E" w:rsidRDefault="004411D9">
      <w:pPr>
        <w:pStyle w:val="TableofFigures"/>
        <w:rPr>
          <w:del w:id="492" w:author="Brian Tetreault" w:date="2012-07-11T15:20:00Z"/>
          <w:rFonts w:asciiTheme="minorHAnsi" w:eastAsiaTheme="minorEastAsia" w:hAnsiTheme="minorHAnsi" w:cstheme="minorBidi"/>
          <w:noProof/>
          <w:szCs w:val="22"/>
          <w:lang w:eastAsia="en-GB"/>
        </w:rPr>
      </w:pPr>
      <w:del w:id="493" w:author="Brian Tetreault" w:date="2012-07-11T15:20:00Z">
        <w:r w:rsidRPr="004411D9">
          <w:rPr>
            <w:rPrChange w:id="494" w:author="Brian Tetreault" w:date="2012-07-11T15:20:00Z">
              <w:rPr>
                <w:rStyle w:val="Hyperlink"/>
                <w:noProof/>
                <w:szCs w:val="20"/>
                <w:lang w:eastAsia="en-GB"/>
              </w:rPr>
            </w:rPrChange>
          </w:rPr>
          <w:delText>Figure 2</w:delText>
        </w:r>
        <w:r w:rsidR="00DA0B3F" w:rsidDel="0062616E">
          <w:rPr>
            <w:rFonts w:asciiTheme="minorHAnsi" w:eastAsiaTheme="minorEastAsia" w:hAnsiTheme="minorHAnsi" w:cstheme="minorBidi"/>
            <w:noProof/>
            <w:szCs w:val="22"/>
            <w:lang w:eastAsia="en-GB"/>
          </w:rPr>
          <w:tab/>
        </w:r>
        <w:r w:rsidRPr="004411D9">
          <w:rPr>
            <w:rPrChange w:id="495" w:author="Brian Tetreault" w:date="2012-07-11T15:20:00Z">
              <w:rPr>
                <w:rStyle w:val="Hyperlink"/>
                <w:noProof/>
                <w:szCs w:val="20"/>
                <w:lang w:eastAsia="en-GB"/>
              </w:rPr>
            </w:rPrChange>
          </w:rPr>
          <w:delText>AIS Service model</w:delText>
        </w:r>
        <w:r w:rsidR="00DA0B3F" w:rsidDel="0062616E">
          <w:rPr>
            <w:noProof/>
            <w:webHidden/>
          </w:rPr>
          <w:tab/>
        </w:r>
        <w:r w:rsidR="00AD790A" w:rsidDel="0062616E">
          <w:rPr>
            <w:noProof/>
            <w:webHidden/>
          </w:rPr>
          <w:delText>11</w:delText>
        </w:r>
      </w:del>
    </w:p>
    <w:p w14:paraId="2B3A51DD" w14:textId="77777777" w:rsidR="00DA0B3F" w:rsidDel="0062616E" w:rsidRDefault="004411D9">
      <w:pPr>
        <w:pStyle w:val="TableofFigures"/>
        <w:rPr>
          <w:del w:id="496" w:author="Brian Tetreault" w:date="2012-07-11T15:20:00Z"/>
          <w:rFonts w:asciiTheme="minorHAnsi" w:eastAsiaTheme="minorEastAsia" w:hAnsiTheme="minorHAnsi" w:cstheme="minorBidi"/>
          <w:noProof/>
          <w:szCs w:val="22"/>
          <w:lang w:eastAsia="en-GB"/>
        </w:rPr>
      </w:pPr>
      <w:del w:id="497" w:author="Brian Tetreault" w:date="2012-07-11T15:20:00Z">
        <w:r w:rsidRPr="004411D9">
          <w:rPr>
            <w:rPrChange w:id="498" w:author="Brian Tetreault" w:date="2012-07-11T15:20:00Z">
              <w:rPr>
                <w:rStyle w:val="Hyperlink"/>
                <w:noProof/>
                <w:szCs w:val="20"/>
                <w:lang w:eastAsia="en-GB"/>
              </w:rPr>
            </w:rPrChange>
          </w:rPr>
          <w:delText>Figure 3</w:delText>
        </w:r>
        <w:r w:rsidR="00DA0B3F" w:rsidDel="0062616E">
          <w:rPr>
            <w:rFonts w:asciiTheme="minorHAnsi" w:eastAsiaTheme="minorEastAsia" w:hAnsiTheme="minorHAnsi" w:cstheme="minorBidi"/>
            <w:noProof/>
            <w:szCs w:val="22"/>
            <w:lang w:eastAsia="en-GB"/>
          </w:rPr>
          <w:tab/>
        </w:r>
        <w:r w:rsidRPr="004411D9">
          <w:rPr>
            <w:rPrChange w:id="499" w:author="Brian Tetreault" w:date="2012-07-11T15:20:00Z">
              <w:rPr>
                <w:rStyle w:val="Hyperlink"/>
                <w:noProof/>
                <w:szCs w:val="20"/>
                <w:lang w:eastAsia="en-GB"/>
              </w:rPr>
            </w:rPrChange>
          </w:rPr>
          <w:delText>AIS Service relations with shore-based clients and the VDL</w:delText>
        </w:r>
        <w:r w:rsidR="00DA0B3F" w:rsidDel="0062616E">
          <w:rPr>
            <w:noProof/>
            <w:webHidden/>
          </w:rPr>
          <w:tab/>
        </w:r>
        <w:r w:rsidR="00AD790A" w:rsidDel="0062616E">
          <w:rPr>
            <w:noProof/>
            <w:webHidden/>
          </w:rPr>
          <w:delText>12</w:delText>
        </w:r>
      </w:del>
    </w:p>
    <w:p w14:paraId="77635011" w14:textId="77777777" w:rsidR="00DA0B3F" w:rsidDel="0062616E" w:rsidRDefault="004411D9">
      <w:pPr>
        <w:pStyle w:val="TableofFigures"/>
        <w:rPr>
          <w:del w:id="500" w:author="Brian Tetreault" w:date="2012-07-11T15:20:00Z"/>
          <w:rFonts w:asciiTheme="minorHAnsi" w:eastAsiaTheme="minorEastAsia" w:hAnsiTheme="minorHAnsi" w:cstheme="minorBidi"/>
          <w:noProof/>
          <w:szCs w:val="22"/>
          <w:lang w:eastAsia="en-GB"/>
        </w:rPr>
      </w:pPr>
      <w:del w:id="501" w:author="Brian Tetreault" w:date="2012-07-11T15:20:00Z">
        <w:r w:rsidRPr="004411D9">
          <w:rPr>
            <w:rPrChange w:id="502" w:author="Brian Tetreault" w:date="2012-07-11T15:20:00Z">
              <w:rPr>
                <w:rStyle w:val="Hyperlink"/>
                <w:noProof/>
                <w:szCs w:val="20"/>
                <w:lang w:eastAsia="en-GB"/>
              </w:rPr>
            </w:rPrChange>
          </w:rPr>
          <w:delText>Figure 4</w:delText>
        </w:r>
        <w:r w:rsidR="00DA0B3F" w:rsidDel="0062616E">
          <w:rPr>
            <w:rFonts w:asciiTheme="minorHAnsi" w:eastAsiaTheme="minorEastAsia" w:hAnsiTheme="minorHAnsi" w:cstheme="minorBidi"/>
            <w:noProof/>
            <w:szCs w:val="22"/>
            <w:lang w:eastAsia="en-GB"/>
          </w:rPr>
          <w:tab/>
        </w:r>
        <w:r w:rsidRPr="004411D9">
          <w:rPr>
            <w:rPrChange w:id="503" w:author="Brian Tetreault" w:date="2012-07-11T15:20:00Z">
              <w:rPr>
                <w:rStyle w:val="Hyperlink"/>
                <w:noProof/>
                <w:szCs w:val="20"/>
                <w:lang w:eastAsia="en-GB"/>
              </w:rPr>
            </w:rPrChange>
          </w:rPr>
          <w:delText>Layered structure of AIS Service – Structure model of the AIS Service</w:delText>
        </w:r>
        <w:r w:rsidR="00DA0B3F" w:rsidDel="0062616E">
          <w:rPr>
            <w:noProof/>
            <w:webHidden/>
          </w:rPr>
          <w:tab/>
        </w:r>
        <w:r w:rsidR="00AD790A" w:rsidDel="0062616E">
          <w:rPr>
            <w:noProof/>
            <w:webHidden/>
          </w:rPr>
          <w:delText>16</w:delText>
        </w:r>
      </w:del>
    </w:p>
    <w:p w14:paraId="380392A3" w14:textId="77777777" w:rsidR="00DA0B3F" w:rsidDel="0062616E" w:rsidRDefault="004411D9">
      <w:pPr>
        <w:pStyle w:val="TableofFigures"/>
        <w:rPr>
          <w:del w:id="504" w:author="Brian Tetreault" w:date="2012-07-11T15:20:00Z"/>
          <w:rFonts w:asciiTheme="minorHAnsi" w:eastAsiaTheme="minorEastAsia" w:hAnsiTheme="minorHAnsi" w:cstheme="minorBidi"/>
          <w:noProof/>
          <w:szCs w:val="22"/>
          <w:lang w:eastAsia="en-GB"/>
        </w:rPr>
      </w:pPr>
      <w:del w:id="505" w:author="Brian Tetreault" w:date="2012-07-11T15:20:00Z">
        <w:r w:rsidRPr="004411D9">
          <w:rPr>
            <w:rPrChange w:id="506" w:author="Brian Tetreault" w:date="2012-07-11T15:20:00Z">
              <w:rPr>
                <w:rStyle w:val="Hyperlink"/>
                <w:noProof/>
                <w:szCs w:val="20"/>
                <w:lang w:eastAsia="en-GB"/>
              </w:rPr>
            </w:rPrChange>
          </w:rPr>
          <w:delText>Figure 5</w:delText>
        </w:r>
        <w:r w:rsidR="00DA0B3F" w:rsidDel="0062616E">
          <w:rPr>
            <w:rFonts w:asciiTheme="minorHAnsi" w:eastAsiaTheme="minorEastAsia" w:hAnsiTheme="minorHAnsi" w:cstheme="minorBidi"/>
            <w:noProof/>
            <w:szCs w:val="22"/>
            <w:lang w:eastAsia="en-GB"/>
          </w:rPr>
          <w:tab/>
        </w:r>
        <w:r w:rsidRPr="004411D9">
          <w:rPr>
            <w:rPrChange w:id="507" w:author="Brian Tetreault" w:date="2012-07-11T15:20:00Z">
              <w:rPr>
                <w:rStyle w:val="Hyperlink"/>
                <w:noProof/>
                <w:szCs w:val="20"/>
                <w:lang w:eastAsia="en-GB"/>
              </w:rPr>
            </w:rPrChange>
          </w:rPr>
          <w:delText>Typical AIS Service setup</w:delText>
        </w:r>
        <w:r w:rsidR="00DA0B3F" w:rsidDel="0062616E">
          <w:rPr>
            <w:noProof/>
            <w:webHidden/>
          </w:rPr>
          <w:tab/>
        </w:r>
        <w:r w:rsidR="00AD790A" w:rsidDel="0062616E">
          <w:rPr>
            <w:noProof/>
            <w:webHidden/>
          </w:rPr>
          <w:delText>20</w:delText>
        </w:r>
      </w:del>
    </w:p>
    <w:p w14:paraId="7C1D57CB" w14:textId="77777777" w:rsidR="00DA0B3F" w:rsidDel="0062616E" w:rsidRDefault="004411D9">
      <w:pPr>
        <w:pStyle w:val="TableofFigures"/>
        <w:rPr>
          <w:del w:id="508" w:author="Brian Tetreault" w:date="2012-07-11T15:20:00Z"/>
          <w:rFonts w:asciiTheme="minorHAnsi" w:eastAsiaTheme="minorEastAsia" w:hAnsiTheme="minorHAnsi" w:cstheme="minorBidi"/>
          <w:noProof/>
          <w:szCs w:val="22"/>
          <w:lang w:eastAsia="en-GB"/>
        </w:rPr>
      </w:pPr>
      <w:del w:id="509" w:author="Brian Tetreault" w:date="2012-07-11T15:20:00Z">
        <w:r w:rsidRPr="004411D9">
          <w:rPr>
            <w:rPrChange w:id="510" w:author="Brian Tetreault" w:date="2012-07-11T15:20:00Z">
              <w:rPr>
                <w:rStyle w:val="Hyperlink"/>
                <w:noProof/>
                <w:szCs w:val="20"/>
                <w:lang w:eastAsia="en-GB"/>
              </w:rPr>
            </w:rPrChange>
          </w:rPr>
          <w:delText>Figure 6</w:delText>
        </w:r>
        <w:r w:rsidR="00DA0B3F" w:rsidDel="0062616E">
          <w:rPr>
            <w:rFonts w:asciiTheme="minorHAnsi" w:eastAsiaTheme="minorEastAsia" w:hAnsiTheme="minorHAnsi" w:cstheme="minorBidi"/>
            <w:noProof/>
            <w:szCs w:val="22"/>
            <w:lang w:eastAsia="en-GB"/>
          </w:rPr>
          <w:tab/>
        </w:r>
        <w:r w:rsidRPr="004411D9">
          <w:rPr>
            <w:rPrChange w:id="511" w:author="Brian Tetreault" w:date="2012-07-11T15:20:00Z">
              <w:rPr>
                <w:rStyle w:val="Hyperlink"/>
                <w:noProof/>
                <w:szCs w:val="20"/>
                <w:lang w:eastAsia="en-GB"/>
              </w:rPr>
            </w:rPrChange>
          </w:rPr>
          <w:delText>Overview of the tasks of the functional components of the AIS Service</w:delText>
        </w:r>
        <w:r w:rsidR="00DA0B3F" w:rsidDel="0062616E">
          <w:rPr>
            <w:noProof/>
            <w:webHidden/>
          </w:rPr>
          <w:tab/>
        </w:r>
        <w:r w:rsidR="00AD790A" w:rsidDel="0062616E">
          <w:rPr>
            <w:noProof/>
            <w:webHidden/>
          </w:rPr>
          <w:delText>22</w:delText>
        </w:r>
      </w:del>
    </w:p>
    <w:p w14:paraId="0CBE0C1F" w14:textId="77777777" w:rsidR="00DA0B3F" w:rsidDel="0062616E" w:rsidRDefault="004411D9">
      <w:pPr>
        <w:pStyle w:val="TableofFigures"/>
        <w:rPr>
          <w:del w:id="512" w:author="Brian Tetreault" w:date="2012-07-11T15:20:00Z"/>
          <w:rFonts w:asciiTheme="minorHAnsi" w:eastAsiaTheme="minorEastAsia" w:hAnsiTheme="minorHAnsi" w:cstheme="minorBidi"/>
          <w:noProof/>
          <w:szCs w:val="22"/>
          <w:lang w:eastAsia="en-GB"/>
        </w:rPr>
      </w:pPr>
      <w:del w:id="513" w:author="Brian Tetreault" w:date="2012-07-11T15:20:00Z">
        <w:r w:rsidRPr="004411D9">
          <w:rPr>
            <w:rPrChange w:id="514" w:author="Brian Tetreault" w:date="2012-07-11T15:20:00Z">
              <w:rPr>
                <w:rStyle w:val="Hyperlink"/>
                <w:noProof/>
                <w:szCs w:val="20"/>
                <w:lang w:eastAsia="en-GB"/>
              </w:rPr>
            </w:rPrChange>
          </w:rPr>
          <w:delText>Figure 7</w:delText>
        </w:r>
        <w:r w:rsidR="00DA0B3F" w:rsidDel="0062616E">
          <w:rPr>
            <w:rFonts w:asciiTheme="minorHAnsi" w:eastAsiaTheme="minorEastAsia" w:hAnsiTheme="minorHAnsi" w:cstheme="minorBidi"/>
            <w:noProof/>
            <w:szCs w:val="22"/>
            <w:lang w:eastAsia="en-GB"/>
          </w:rPr>
          <w:tab/>
        </w:r>
        <w:r w:rsidRPr="004411D9">
          <w:rPr>
            <w:rPrChange w:id="515" w:author="Brian Tetreault" w:date="2012-07-11T15:20:00Z">
              <w:rPr>
                <w:rStyle w:val="Hyperlink"/>
                <w:noProof/>
                <w:szCs w:val="20"/>
                <w:lang w:eastAsia="en-GB"/>
              </w:rPr>
            </w:rPrChange>
          </w:rPr>
          <w:delText>Example of AIS Physical Shore Station of the AIS Service</w:delText>
        </w:r>
        <w:r w:rsidR="00DA0B3F" w:rsidDel="0062616E">
          <w:rPr>
            <w:noProof/>
            <w:webHidden/>
          </w:rPr>
          <w:tab/>
        </w:r>
        <w:r w:rsidR="00AD790A" w:rsidDel="0062616E">
          <w:rPr>
            <w:noProof/>
            <w:webHidden/>
          </w:rPr>
          <w:delText>24</w:delText>
        </w:r>
      </w:del>
    </w:p>
    <w:p w14:paraId="71E3C106" w14:textId="77777777" w:rsidR="002D4569" w:rsidRDefault="004411D9" w:rsidP="002D4569">
      <w:pPr>
        <w:pStyle w:val="BodyText"/>
      </w:pPr>
      <w:r>
        <w:fldChar w:fldCharType="end"/>
      </w:r>
    </w:p>
    <w:p w14:paraId="4970F31F" w14:textId="77777777" w:rsidR="00985597" w:rsidRDefault="00460028" w:rsidP="00D30727">
      <w:pPr>
        <w:pStyle w:val="Title"/>
      </w:pPr>
      <w:r>
        <w:br w:type="page"/>
      </w:r>
      <w:bookmarkStart w:id="516" w:name="_Toc203639297"/>
      <w:r w:rsidR="00ED322D">
        <w:lastRenderedPageBreak/>
        <w:t>ANNEX</w:t>
      </w:r>
      <w:bookmarkEnd w:id="516"/>
    </w:p>
    <w:p w14:paraId="0D2BD47E" w14:textId="77777777" w:rsidR="00ED322D" w:rsidRPr="00ED322D" w:rsidRDefault="00ED322D" w:rsidP="00ED322D">
      <w:pPr>
        <w:pStyle w:val="BlockText"/>
        <w:ind w:left="2160" w:hanging="720"/>
        <w:rPr>
          <w:sz w:val="32"/>
          <w:szCs w:val="32"/>
        </w:rPr>
      </w:pPr>
      <w:r w:rsidRPr="00ED322D">
        <w:rPr>
          <w:sz w:val="32"/>
          <w:szCs w:val="32"/>
        </w:rPr>
        <w:t>The AIS Service</w:t>
      </w:r>
    </w:p>
    <w:p w14:paraId="65838C49" w14:textId="77777777" w:rsidR="009E1230" w:rsidRPr="00B6379A" w:rsidRDefault="00680633" w:rsidP="00B6379A">
      <w:pPr>
        <w:pStyle w:val="BodyText"/>
      </w:pPr>
      <w:r>
        <w:rPr>
          <w:noProof/>
          <w:lang w:val="en-US"/>
        </w:rPr>
        <mc:AlternateContent>
          <mc:Choice Requires="wps">
            <w:drawing>
              <wp:inline distT="0" distB="0" distL="0" distR="0" wp14:anchorId="546BA16C" wp14:editId="401C8D7E">
                <wp:extent cx="5897880" cy="574040"/>
                <wp:effectExtent l="0" t="0" r="26670" b="16510"/>
                <wp:docPr id="18"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7880" cy="574040"/>
                        </a:xfrm>
                        <a:prstGeom prst="rect">
                          <a:avLst/>
                        </a:prstGeom>
                        <a:solidFill>
                          <a:srgbClr val="FFFFFF"/>
                        </a:solidFill>
                        <a:ln w="9525">
                          <a:solidFill>
                            <a:srgbClr val="000000"/>
                          </a:solidFill>
                          <a:miter lim="800000"/>
                          <a:headEnd/>
                          <a:tailEnd/>
                        </a:ln>
                      </wps:spPr>
                      <wps:txbx>
                        <w:txbxContent>
                          <w:p w14:paraId="7A6FE4F6" w14:textId="77777777" w:rsidR="00095298" w:rsidRDefault="00095298" w:rsidP="00B6379A">
                            <w:pPr>
                              <w:jc w:val="both"/>
                            </w:pPr>
                            <w:r w:rsidRPr="00B6379A">
                              <w:t xml:space="preserve">Note: For the purpose of this generic engineering service model, the term </w:t>
                            </w:r>
                            <w:r>
                              <w:t>‘</w:t>
                            </w:r>
                            <w:r w:rsidRPr="00B6379A">
                              <w:t>technical e-Navigation service</w:t>
                            </w:r>
                            <w:r>
                              <w:t>’</w:t>
                            </w:r>
                            <w:r w:rsidRPr="00B6379A">
                              <w:t xml:space="preserve"> is abbreviated </w:t>
                            </w:r>
                            <w:r>
                              <w:t>to</w:t>
                            </w:r>
                            <w:r w:rsidRPr="00B6379A">
                              <w:t xml:space="preserve"> </w:t>
                            </w:r>
                            <w:r>
                              <w:t>‘</w:t>
                            </w:r>
                            <w:r w:rsidRPr="00B6379A">
                              <w:t>service</w:t>
                            </w:r>
                            <w:r>
                              <w:t>’</w:t>
                            </w:r>
                            <w:r w:rsidRPr="00B6379A">
                              <w:t xml:space="preserve">. </w:t>
                            </w:r>
                            <w:r>
                              <w:t xml:space="preserve"> </w:t>
                            </w:r>
                            <w:r w:rsidRPr="00B6379A">
                              <w:t xml:space="preserve">Once a specific service is addressed, it is capitalized, e.g. in </w:t>
                            </w:r>
                            <w:r>
                              <w:t>‘</w:t>
                            </w:r>
                            <w:r w:rsidRPr="00B6379A">
                              <w:t>Basic Service</w:t>
                            </w:r>
                            <w:r>
                              <w:t>’</w:t>
                            </w:r>
                            <w:r w:rsidRPr="00B6379A">
                              <w:t xml:space="preserve"> or </w:t>
                            </w:r>
                            <w:r>
                              <w:t>‘</w:t>
                            </w:r>
                            <w:r w:rsidRPr="00B6379A">
                              <w:t>AIS Service</w:t>
                            </w:r>
                            <w:r>
                              <w:t>’</w:t>
                            </w:r>
                            <w:r w:rsidRPr="00B6379A">
                              <w:t>.</w:t>
                            </w:r>
                          </w:p>
                        </w:txbxContent>
                      </wps:txbx>
                      <wps:bodyPr rot="0" vert="horz" wrap="square" lIns="91440" tIns="45720" rIns="91440" bIns="45720" anchor="t" anchorCtr="0" upright="1">
                        <a:noAutofit/>
                      </wps:bodyPr>
                    </wps:wsp>
                  </a:graphicData>
                </a:graphic>
              </wp:inline>
            </w:drawing>
          </mc:Choice>
          <mc:Fallback>
            <w:pict>
              <v:shape id="Text Box 122" o:spid="_x0000_s1035" type="#_x0000_t202" style="width:464.4pt;height:4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">
                <v:textbox>
                  <w:txbxContent>
                    <w:p w:rsidR="00095298" w:rsidRDefault="00095298" w:rsidP="00B6379A">
                      <w:pPr>
                        <w:jc w:val="both"/>
                      </w:pPr>
                      <w:r w:rsidRPr="00B6379A">
                        <w:t xml:space="preserve">Note: For the purpose of this generic engineering service model, the term </w:t>
                      </w:r>
                      <w:r>
                        <w:t>‘</w:t>
                      </w:r>
                      <w:r w:rsidRPr="00B6379A">
                        <w:t>technical e-Navigation service</w:t>
                      </w:r>
                      <w:r>
                        <w:t>’</w:t>
                      </w:r>
                      <w:r w:rsidRPr="00B6379A">
                        <w:t xml:space="preserve"> is abbreviated </w:t>
                      </w:r>
                      <w:r>
                        <w:t>to</w:t>
                      </w:r>
                      <w:r w:rsidRPr="00B6379A">
                        <w:t xml:space="preserve"> </w:t>
                      </w:r>
                      <w:r>
                        <w:t>‘</w:t>
                      </w:r>
                      <w:r w:rsidRPr="00B6379A">
                        <w:t>service</w:t>
                      </w:r>
                      <w:r>
                        <w:t>’</w:t>
                      </w:r>
                      <w:r w:rsidRPr="00B6379A">
                        <w:t xml:space="preserve">. </w:t>
                      </w:r>
                      <w:r>
                        <w:t xml:space="preserve"> </w:t>
                      </w:r>
                      <w:r w:rsidRPr="00B6379A">
                        <w:t xml:space="preserve">Once a specific service is addressed, it is capitalized, e.g. in </w:t>
                      </w:r>
                      <w:r>
                        <w:t>‘</w:t>
                      </w:r>
                      <w:r w:rsidRPr="00B6379A">
                        <w:t>Basic Service</w:t>
                      </w:r>
                      <w:r>
                        <w:t>’</w:t>
                      </w:r>
                      <w:r w:rsidRPr="00B6379A">
                        <w:t xml:space="preserve"> or </w:t>
                      </w:r>
                      <w:r>
                        <w:t>‘</w:t>
                      </w:r>
                      <w:r w:rsidRPr="00B6379A">
                        <w:t>AIS Service</w:t>
                      </w:r>
                      <w:r>
                        <w:t>’</w:t>
                      </w:r>
                      <w:r w:rsidRPr="00B6379A">
                        <w:t>.</w:t>
                      </w:r>
                    </w:p>
                  </w:txbxContent>
                </v:textbox>
                <w10:anchorlock/>
              </v:shape>
            </w:pict>
          </mc:Fallback>
        </mc:AlternateContent>
      </w:r>
    </w:p>
    <w:p w14:paraId="02A9B44D" w14:textId="77777777" w:rsidR="003C44EB" w:rsidRPr="00371BEF" w:rsidRDefault="00B6379A" w:rsidP="00EE3BAA">
      <w:pPr>
        <w:pStyle w:val="Heading1"/>
        <w:numPr>
          <w:ilvl w:val="0"/>
          <w:numId w:val="1"/>
        </w:numPr>
      </w:pPr>
      <w:bookmarkStart w:id="517" w:name="_Toc263868413"/>
      <w:bookmarkStart w:id="518" w:name="_Toc263921075"/>
      <w:bookmarkStart w:id="519" w:name="_Toc203639298"/>
      <w:r>
        <w:t>AIS Service as described by other IALA Recommendations</w:t>
      </w:r>
      <w:bookmarkEnd w:id="517"/>
      <w:bookmarkEnd w:id="518"/>
      <w:bookmarkEnd w:id="519"/>
    </w:p>
    <w:p w14:paraId="4376910A" w14:textId="77777777" w:rsidR="00B6379A" w:rsidRPr="000B4BE7" w:rsidRDefault="00B6379A" w:rsidP="00B6379A">
      <w:pPr>
        <w:pStyle w:val="BodyText"/>
      </w:pPr>
      <w:r w:rsidRPr="000B4BE7">
        <w:t>IALA Recommendation</w:t>
      </w:r>
      <w:r w:rsidR="000B4BE7" w:rsidRPr="000B4BE7">
        <w:t xml:space="preserve"> A-123</w:t>
      </w:r>
      <w:r w:rsidRPr="000B4BE7">
        <w:t xml:space="preserve"> on </w:t>
      </w:r>
      <w:r w:rsidR="00D9628C" w:rsidRPr="000B4BE7">
        <w:t>‘</w:t>
      </w:r>
      <w:r w:rsidRPr="000B4BE7">
        <w:t>The Provision Of Shore Based Automatic Identification Systems (AIS)</w:t>
      </w:r>
      <w:r w:rsidR="00D9628C" w:rsidRPr="000B4BE7">
        <w:t>’</w:t>
      </w:r>
      <w:r w:rsidRPr="000B4BE7">
        <w:t xml:space="preserve"> encourages administrations to provide </w:t>
      </w:r>
      <w:r w:rsidR="00D9628C" w:rsidRPr="000B4BE7">
        <w:t>‘</w:t>
      </w:r>
      <w:r w:rsidRPr="000B4BE7">
        <w:t>an AIS shore infrastructure so that the full benefit of the system can be realised in terms of navigation safety and protection of the environment</w:t>
      </w:r>
      <w:r w:rsidR="00D9628C" w:rsidRPr="000B4BE7">
        <w:t>’</w:t>
      </w:r>
      <w:r w:rsidRPr="000B4BE7">
        <w:t>.</w:t>
      </w:r>
    </w:p>
    <w:p w14:paraId="36A706C6" w14:textId="77777777" w:rsidR="00B6379A" w:rsidRPr="000B4BE7" w:rsidRDefault="00B6379A" w:rsidP="00B6379A">
      <w:pPr>
        <w:pStyle w:val="BodyText"/>
      </w:pPr>
      <w:r w:rsidRPr="000B4BE7">
        <w:t>The sam</w:t>
      </w:r>
      <w:r w:rsidR="000B4BE7" w:rsidRPr="000B4BE7">
        <w:t xml:space="preserve">e Recommendation identifies </w:t>
      </w:r>
      <w:r w:rsidRPr="000B4BE7">
        <w:t>AIS as a maritime, safety-related information service</w:t>
      </w:r>
      <w:r w:rsidR="00D9628C" w:rsidRPr="000B4BE7">
        <w:t xml:space="preserve"> as follows:</w:t>
      </w:r>
    </w:p>
    <w:p w14:paraId="40BBB81D" w14:textId="77777777" w:rsidR="00B6379A" w:rsidRDefault="00D9628C" w:rsidP="00B6379A">
      <w:pPr>
        <w:pStyle w:val="BodyText"/>
      </w:pPr>
      <w:r>
        <w:t>‘</w:t>
      </w:r>
      <w:r w:rsidR="00B6379A">
        <w:t xml:space="preserve">From a VTS or, more generally speaking, from the point of view of a competent authority the AIS provides an information service for shore-based VTS, traffic management schemes, ship reporting systems and other shore-based safety-related services.  This service consists of information delivery between ships and shore and vice versa. </w:t>
      </w:r>
      <w:r>
        <w:t xml:space="preserve"> </w:t>
      </w:r>
      <w:r w:rsidR="00B6379A">
        <w:t>Thus the service of information exchange between ships and maritime, safety-related shore services, such as VTS, is o</w:t>
      </w:r>
      <w:r w:rsidR="00531881">
        <w:t>ne important part for the AIS.</w:t>
      </w:r>
      <w:r w:rsidR="00B6379A">
        <w:t xml:space="preserve">  Consequently, approaching the AIS from any shore-based application’s point of view, there will be an </w:t>
      </w:r>
      <w:r w:rsidR="00B6379A" w:rsidRPr="008270EA">
        <w:rPr>
          <w:i/>
        </w:rPr>
        <w:t>AIS Service</w:t>
      </w:r>
      <w:r w:rsidR="00B6379A">
        <w:t xml:space="preserve"> delivered at a functional interface.</w:t>
      </w:r>
      <w:r>
        <w:t>’</w:t>
      </w:r>
    </w:p>
    <w:p w14:paraId="7C9316BC" w14:textId="77777777" w:rsidR="00B6379A" w:rsidRPr="000B4BE7" w:rsidRDefault="00B6379A" w:rsidP="00B6379A">
      <w:pPr>
        <w:pStyle w:val="BodyText"/>
      </w:pPr>
      <w:r w:rsidRPr="000B4BE7">
        <w:t>The same Recommendation eventually identifies the place of the AIS Service within a hierarchy of other shore-based services.</w:t>
      </w:r>
    </w:p>
    <w:p w14:paraId="31DC2136" w14:textId="77777777" w:rsidR="00B6379A" w:rsidRDefault="00B6379A" w:rsidP="00B6379A">
      <w:pPr>
        <w:pStyle w:val="BodyText"/>
      </w:pPr>
      <w:r w:rsidRPr="000B4BE7">
        <w:t xml:space="preserve">IALA Recommendation </w:t>
      </w:r>
      <w:r w:rsidR="000B4BE7" w:rsidRPr="000B4BE7">
        <w:t>A-126</w:t>
      </w:r>
      <w:r w:rsidR="000B4BE7">
        <w:t xml:space="preserve"> </w:t>
      </w:r>
      <w:r w:rsidRPr="000B4BE7">
        <w:t xml:space="preserve">on </w:t>
      </w:r>
      <w:r w:rsidR="00D9628C" w:rsidRPr="000B4BE7">
        <w:t>‘</w:t>
      </w:r>
      <w:r w:rsidRPr="000B4BE7">
        <w:t>The Use of the Automatic Identification System (AIS) in Marine Aids to Navigation</w:t>
      </w:r>
      <w:r w:rsidR="00D9628C" w:rsidRPr="000B4BE7">
        <w:t>’</w:t>
      </w:r>
      <w:r w:rsidRPr="000B4BE7">
        <w:t>, while not expressively requiring a shore-based AIS Service for use of AIS in marine Aids to Navig</w:t>
      </w:r>
      <w:r>
        <w:t>ation, implies the existence of a shore-based AIS Service for some of the applications described therein.</w:t>
      </w:r>
    </w:p>
    <w:p w14:paraId="64F2D248" w14:textId="77777777" w:rsidR="003C44EB" w:rsidRPr="00371BEF" w:rsidRDefault="00B6379A" w:rsidP="00B6379A">
      <w:pPr>
        <w:pStyle w:val="Heading1"/>
      </w:pPr>
      <w:bookmarkStart w:id="520" w:name="_Toc263868414"/>
      <w:bookmarkStart w:id="521" w:name="_Toc263921076"/>
      <w:bookmarkStart w:id="522" w:name="_Toc203639299"/>
      <w:r w:rsidRPr="00BF5CBF">
        <w:t xml:space="preserve">Service Model of the </w:t>
      </w:r>
      <w:r>
        <w:t xml:space="preserve">shore-based </w:t>
      </w:r>
      <w:r w:rsidRPr="00BF5CBF">
        <w:t>AIS Service</w:t>
      </w:r>
      <w:bookmarkEnd w:id="520"/>
      <w:bookmarkEnd w:id="521"/>
      <w:bookmarkEnd w:id="522"/>
    </w:p>
    <w:p w14:paraId="527A00CD" w14:textId="77777777" w:rsidR="003C44EB" w:rsidRPr="00371BEF" w:rsidRDefault="00B6379A" w:rsidP="00EE3BAA">
      <w:pPr>
        <w:pStyle w:val="Heading2"/>
        <w:numPr>
          <w:ilvl w:val="1"/>
          <w:numId w:val="1"/>
        </w:numPr>
      </w:pPr>
      <w:bookmarkStart w:id="523" w:name="_Toc263868415"/>
      <w:bookmarkStart w:id="524" w:name="_Toc263921077"/>
      <w:bookmarkStart w:id="525" w:name="_Toc203639300"/>
      <w:r>
        <w:t>Introduction to the shore-based AIS Service</w:t>
      </w:r>
      <w:bookmarkEnd w:id="523"/>
      <w:bookmarkEnd w:id="524"/>
      <w:bookmarkEnd w:id="525"/>
    </w:p>
    <w:p w14:paraId="2D7DA0D9" w14:textId="77777777" w:rsidR="00E22226" w:rsidRDefault="00B6379A" w:rsidP="00B6379A">
      <w:pPr>
        <w:pStyle w:val="BodyText"/>
      </w:pPr>
      <w:r>
        <w:t xml:space="preserve">The purpose of the shore-based AIS Service is to allow its clients to interface with the different AIS stations that can be used by mariners or maritime administrations on the VHF Data Link (VDL).  The VDL is defined as the media used by AIS stations to exchange information. </w:t>
      </w:r>
      <w:r w:rsidR="00C60D73">
        <w:t xml:space="preserve"> </w:t>
      </w:r>
      <w:r>
        <w:t>Figure 1 below represents the relation between the shore-based AIS, its clients, the different AIS stations and the VDL.</w:t>
      </w:r>
    </w:p>
    <w:p w14:paraId="47907FA5" w14:textId="77777777" w:rsidR="00C60D73" w:rsidRDefault="00C60D73" w:rsidP="00B6379A">
      <w:pPr>
        <w:pStyle w:val="BodyText"/>
      </w:pPr>
    </w:p>
    <w:p w14:paraId="0D7DBC7A" w14:textId="77777777" w:rsidR="00B6379A" w:rsidRDefault="00680633" w:rsidP="00B6379A">
      <w:pPr>
        <w:pStyle w:val="BodyText"/>
        <w:jc w:val="center"/>
      </w:pPr>
      <w:r>
        <w:rPr>
          <w:noProof/>
          <w:lang w:val="en-US"/>
        </w:rPr>
        <w:lastRenderedPageBreak/>
        <mc:AlternateContent>
          <mc:Choice Requires="wpc">
            <w:drawing>
              <wp:inline distT="0" distB="0" distL="0" distR="0" wp14:anchorId="226CEBC6" wp14:editId="479DCBF8">
                <wp:extent cx="3543300" cy="2857500"/>
                <wp:effectExtent l="0" t="0" r="19050" b="19050"/>
                <wp:docPr id="1" name="Canvas 12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 name="Text Box 125"/>
                        <wps:cNvSpPr txBox="1">
                          <a:spLocks noChangeArrowheads="1"/>
                        </wps:cNvSpPr>
                        <wps:spPr bwMode="auto">
                          <a:xfrm>
                            <a:off x="457200" y="114300"/>
                            <a:ext cx="571500" cy="457200"/>
                          </a:xfrm>
                          <a:prstGeom prst="rect">
                            <a:avLst/>
                          </a:prstGeom>
                          <a:solidFill>
                            <a:srgbClr val="FFFFFF"/>
                          </a:solidFill>
                          <a:ln w="9525">
                            <a:solidFill>
                              <a:srgbClr val="000000"/>
                            </a:solidFill>
                            <a:miter lim="800000"/>
                            <a:headEnd/>
                            <a:tailEnd/>
                          </a:ln>
                        </wps:spPr>
                        <wps:txbx>
                          <w:txbxContent>
                            <w:p w14:paraId="3C80FCAF" w14:textId="77777777" w:rsidR="00095298" w:rsidRDefault="00095298" w:rsidP="00B6379A">
                              <w:pPr>
                                <w:rPr>
                                  <w:lang w:val="en-CA"/>
                                </w:rPr>
                              </w:pPr>
                              <w:r>
                                <w:rPr>
                                  <w:lang w:val="en-CA"/>
                                </w:rPr>
                                <w:t>AIS</w:t>
                              </w:r>
                            </w:p>
                            <w:p w14:paraId="3B6A8FC1" w14:textId="77777777" w:rsidR="00095298" w:rsidRPr="00A3648F" w:rsidRDefault="00095298" w:rsidP="00B6379A">
                              <w:pPr>
                                <w:rPr>
                                  <w:lang w:val="en-CA"/>
                                </w:rPr>
                              </w:pPr>
                              <w:r>
                                <w:rPr>
                                  <w:lang w:val="en-CA"/>
                                </w:rPr>
                                <w:t>Client</w:t>
                              </w:r>
                            </w:p>
                          </w:txbxContent>
                        </wps:txbx>
                        <wps:bodyPr rot="0" vert="horz" wrap="square" lIns="91440" tIns="45720" rIns="91440" bIns="45720" anchor="t" anchorCtr="0" upright="1">
                          <a:noAutofit/>
                        </wps:bodyPr>
                      </wps:wsp>
                      <wps:wsp>
                        <wps:cNvPr id="3" name="Text Box 126"/>
                        <wps:cNvSpPr txBox="1">
                          <a:spLocks noChangeArrowheads="1"/>
                        </wps:cNvSpPr>
                        <wps:spPr bwMode="auto">
                          <a:xfrm>
                            <a:off x="1485900" y="114300"/>
                            <a:ext cx="571500" cy="457200"/>
                          </a:xfrm>
                          <a:prstGeom prst="rect">
                            <a:avLst/>
                          </a:prstGeom>
                          <a:solidFill>
                            <a:srgbClr val="FFFFFF"/>
                          </a:solidFill>
                          <a:ln w="9525">
                            <a:solidFill>
                              <a:srgbClr val="000000"/>
                            </a:solidFill>
                            <a:miter lim="800000"/>
                            <a:headEnd/>
                            <a:tailEnd/>
                          </a:ln>
                        </wps:spPr>
                        <wps:txbx>
                          <w:txbxContent>
                            <w:p w14:paraId="2ED685F4" w14:textId="77777777" w:rsidR="00095298" w:rsidRDefault="00095298" w:rsidP="00B6379A">
                              <w:pPr>
                                <w:rPr>
                                  <w:lang w:val="en-CA"/>
                                </w:rPr>
                              </w:pPr>
                              <w:r>
                                <w:rPr>
                                  <w:lang w:val="en-CA"/>
                                </w:rPr>
                                <w:t>AIS</w:t>
                              </w:r>
                            </w:p>
                            <w:p w14:paraId="76DDAE4B" w14:textId="77777777" w:rsidR="00095298" w:rsidRPr="00A3648F" w:rsidRDefault="00095298" w:rsidP="00B6379A">
                              <w:pPr>
                                <w:rPr>
                                  <w:lang w:val="en-CA"/>
                                </w:rPr>
                              </w:pPr>
                              <w:r>
                                <w:rPr>
                                  <w:lang w:val="en-CA"/>
                                </w:rPr>
                                <w:t>Client</w:t>
                              </w:r>
                            </w:p>
                          </w:txbxContent>
                        </wps:txbx>
                        <wps:bodyPr rot="0" vert="horz" wrap="square" lIns="91440" tIns="45720" rIns="91440" bIns="45720" anchor="t" anchorCtr="0" upright="1">
                          <a:noAutofit/>
                        </wps:bodyPr>
                      </wps:wsp>
                      <wps:wsp>
                        <wps:cNvPr id="4" name="Text Box 127"/>
                        <wps:cNvSpPr txBox="1">
                          <a:spLocks noChangeArrowheads="1"/>
                        </wps:cNvSpPr>
                        <wps:spPr bwMode="auto">
                          <a:xfrm>
                            <a:off x="2400300" y="114300"/>
                            <a:ext cx="571500" cy="457200"/>
                          </a:xfrm>
                          <a:prstGeom prst="rect">
                            <a:avLst/>
                          </a:prstGeom>
                          <a:solidFill>
                            <a:srgbClr val="FFFFFF"/>
                          </a:solidFill>
                          <a:ln w="9525">
                            <a:solidFill>
                              <a:srgbClr val="000000"/>
                            </a:solidFill>
                            <a:miter lim="800000"/>
                            <a:headEnd/>
                            <a:tailEnd/>
                          </a:ln>
                        </wps:spPr>
                        <wps:txbx>
                          <w:txbxContent>
                            <w:p w14:paraId="58253B10" w14:textId="77777777" w:rsidR="00095298" w:rsidRDefault="00095298" w:rsidP="00B6379A">
                              <w:pPr>
                                <w:rPr>
                                  <w:lang w:val="en-CA"/>
                                </w:rPr>
                              </w:pPr>
                              <w:r>
                                <w:rPr>
                                  <w:lang w:val="en-CA"/>
                                </w:rPr>
                                <w:t>AIS</w:t>
                              </w:r>
                            </w:p>
                            <w:p w14:paraId="2757B59F" w14:textId="77777777" w:rsidR="00095298" w:rsidRPr="00A3648F" w:rsidRDefault="00095298" w:rsidP="00B6379A">
                              <w:pPr>
                                <w:rPr>
                                  <w:lang w:val="en-CA"/>
                                </w:rPr>
                              </w:pPr>
                              <w:r>
                                <w:rPr>
                                  <w:lang w:val="en-CA"/>
                                </w:rPr>
                                <w:t>Client</w:t>
                              </w:r>
                            </w:p>
                          </w:txbxContent>
                        </wps:txbx>
                        <wps:bodyPr rot="0" vert="horz" wrap="square" lIns="91440" tIns="45720" rIns="91440" bIns="45720" anchor="t" anchorCtr="0" upright="1">
                          <a:noAutofit/>
                        </wps:bodyPr>
                      </wps:wsp>
                      <wps:wsp>
                        <wps:cNvPr id="5" name="Text Box 128"/>
                        <wps:cNvSpPr txBox="1">
                          <a:spLocks noChangeArrowheads="1"/>
                        </wps:cNvSpPr>
                        <wps:spPr bwMode="auto">
                          <a:xfrm>
                            <a:off x="457200" y="800100"/>
                            <a:ext cx="2514600" cy="457200"/>
                          </a:xfrm>
                          <a:prstGeom prst="rect">
                            <a:avLst/>
                          </a:prstGeom>
                          <a:solidFill>
                            <a:srgbClr val="C0C0C0"/>
                          </a:solidFill>
                          <a:ln w="9525">
                            <a:solidFill>
                              <a:srgbClr val="000000"/>
                            </a:solidFill>
                            <a:miter lim="800000"/>
                            <a:headEnd/>
                            <a:tailEnd/>
                          </a:ln>
                        </wps:spPr>
                        <wps:txbx>
                          <w:txbxContent>
                            <w:p w14:paraId="16CB70D4" w14:textId="77777777" w:rsidR="00095298" w:rsidRPr="00A3648F" w:rsidRDefault="00095298" w:rsidP="00B6379A">
                              <w:pPr>
                                <w:jc w:val="center"/>
                                <w:rPr>
                                  <w:lang w:val="en-CA"/>
                                </w:rPr>
                              </w:pPr>
                              <w:r>
                                <w:rPr>
                                  <w:lang w:val="en-CA"/>
                                </w:rPr>
                                <w:t>Shore-based AIS Service</w:t>
                              </w:r>
                            </w:p>
                          </w:txbxContent>
                        </wps:txbx>
                        <wps:bodyPr rot="0" vert="horz" wrap="square" lIns="91440" tIns="45720" rIns="91440" bIns="45720" anchor="t" anchorCtr="0" upright="1">
                          <a:noAutofit/>
                        </wps:bodyPr>
                      </wps:wsp>
                      <wps:wsp>
                        <wps:cNvPr id="6" name="Text Box 129"/>
                        <wps:cNvSpPr txBox="1">
                          <a:spLocks noChangeArrowheads="1"/>
                        </wps:cNvSpPr>
                        <wps:spPr bwMode="auto">
                          <a:xfrm>
                            <a:off x="1257300" y="1485900"/>
                            <a:ext cx="914400" cy="457200"/>
                          </a:xfrm>
                          <a:prstGeom prst="rect">
                            <a:avLst/>
                          </a:prstGeom>
                          <a:solidFill>
                            <a:srgbClr val="FFFFFF"/>
                          </a:solidFill>
                          <a:ln w="9525">
                            <a:solidFill>
                              <a:srgbClr val="000000"/>
                            </a:solidFill>
                            <a:miter lim="800000"/>
                            <a:headEnd/>
                            <a:tailEnd/>
                          </a:ln>
                        </wps:spPr>
                        <wps:txbx>
                          <w:txbxContent>
                            <w:p w14:paraId="3F031319" w14:textId="77777777" w:rsidR="00095298" w:rsidRPr="00A3648F" w:rsidRDefault="00095298" w:rsidP="00B6379A">
                              <w:pPr>
                                <w:jc w:val="center"/>
                                <w:rPr>
                                  <w:lang w:val="en-CA"/>
                                </w:rPr>
                              </w:pPr>
                              <w:r>
                                <w:rPr>
                                  <w:lang w:val="en-CA"/>
                                </w:rPr>
                                <w:t>VDL</w:t>
                              </w:r>
                            </w:p>
                          </w:txbxContent>
                        </wps:txbx>
                        <wps:bodyPr rot="0" vert="horz" wrap="square" lIns="91440" tIns="45720" rIns="91440" bIns="45720" anchor="t" anchorCtr="0" upright="1">
                          <a:noAutofit/>
                        </wps:bodyPr>
                      </wps:wsp>
                      <wps:wsp>
                        <wps:cNvPr id="7" name="Text Box 130"/>
                        <wps:cNvSpPr txBox="1">
                          <a:spLocks noChangeArrowheads="1"/>
                        </wps:cNvSpPr>
                        <wps:spPr bwMode="auto">
                          <a:xfrm>
                            <a:off x="1028700" y="2286000"/>
                            <a:ext cx="685800" cy="457200"/>
                          </a:xfrm>
                          <a:prstGeom prst="rect">
                            <a:avLst/>
                          </a:prstGeom>
                          <a:solidFill>
                            <a:srgbClr val="FFFFFF"/>
                          </a:solidFill>
                          <a:ln w="9525">
                            <a:solidFill>
                              <a:srgbClr val="000000"/>
                            </a:solidFill>
                            <a:miter lim="800000"/>
                            <a:headEnd/>
                            <a:tailEnd/>
                          </a:ln>
                        </wps:spPr>
                        <wps:txbx>
                          <w:txbxContent>
                            <w:p w14:paraId="4F303553" w14:textId="77777777" w:rsidR="00095298" w:rsidRDefault="00095298" w:rsidP="00B6379A">
                              <w:pPr>
                                <w:jc w:val="center"/>
                                <w:rPr>
                                  <w:lang w:val="en-CA"/>
                                </w:rPr>
                              </w:pPr>
                              <w:r>
                                <w:rPr>
                                  <w:lang w:val="en-CA"/>
                                </w:rPr>
                                <w:t>AIS</w:t>
                              </w:r>
                            </w:p>
                            <w:p w14:paraId="077A8AB2" w14:textId="77777777" w:rsidR="00095298" w:rsidRPr="00A3648F" w:rsidRDefault="00095298" w:rsidP="00B6379A">
                              <w:pPr>
                                <w:jc w:val="center"/>
                                <w:rPr>
                                  <w:lang w:val="en-CA"/>
                                </w:rPr>
                              </w:pPr>
                              <w:r>
                                <w:rPr>
                                  <w:lang w:val="en-CA"/>
                                </w:rPr>
                                <w:t>station</w:t>
                              </w:r>
                            </w:p>
                          </w:txbxContent>
                        </wps:txbx>
                        <wps:bodyPr rot="0" vert="horz" wrap="square" lIns="91440" tIns="45720" rIns="91440" bIns="45720" anchor="t" anchorCtr="0" upright="1">
                          <a:noAutofit/>
                        </wps:bodyPr>
                      </wps:wsp>
                      <wps:wsp>
                        <wps:cNvPr id="8" name="Text Box 131"/>
                        <wps:cNvSpPr txBox="1">
                          <a:spLocks noChangeArrowheads="1"/>
                        </wps:cNvSpPr>
                        <wps:spPr bwMode="auto">
                          <a:xfrm>
                            <a:off x="228600" y="1943100"/>
                            <a:ext cx="685800" cy="457200"/>
                          </a:xfrm>
                          <a:prstGeom prst="rect">
                            <a:avLst/>
                          </a:prstGeom>
                          <a:solidFill>
                            <a:srgbClr val="FFFFFF"/>
                          </a:solidFill>
                          <a:ln w="9525">
                            <a:solidFill>
                              <a:srgbClr val="000000"/>
                            </a:solidFill>
                            <a:miter lim="800000"/>
                            <a:headEnd/>
                            <a:tailEnd/>
                          </a:ln>
                        </wps:spPr>
                        <wps:txbx>
                          <w:txbxContent>
                            <w:p w14:paraId="1E118CBE" w14:textId="77777777" w:rsidR="00095298" w:rsidRDefault="00095298" w:rsidP="00B6379A">
                              <w:pPr>
                                <w:jc w:val="center"/>
                                <w:rPr>
                                  <w:lang w:val="en-CA"/>
                                </w:rPr>
                              </w:pPr>
                              <w:r>
                                <w:rPr>
                                  <w:lang w:val="en-CA"/>
                                </w:rPr>
                                <w:t>AIS</w:t>
                              </w:r>
                            </w:p>
                            <w:p w14:paraId="225121C1" w14:textId="77777777" w:rsidR="00095298" w:rsidRPr="00A3648F" w:rsidRDefault="00095298" w:rsidP="00B6379A">
                              <w:pPr>
                                <w:jc w:val="center"/>
                                <w:rPr>
                                  <w:lang w:val="en-CA"/>
                                </w:rPr>
                              </w:pPr>
                              <w:r>
                                <w:rPr>
                                  <w:lang w:val="en-CA"/>
                                </w:rPr>
                                <w:t>station</w:t>
                              </w:r>
                            </w:p>
                          </w:txbxContent>
                        </wps:txbx>
                        <wps:bodyPr rot="0" vert="horz" wrap="square" lIns="91440" tIns="45720" rIns="91440" bIns="45720" anchor="t" anchorCtr="0" upright="1">
                          <a:noAutofit/>
                        </wps:bodyPr>
                      </wps:wsp>
                      <wps:wsp>
                        <wps:cNvPr id="9" name="Line 132"/>
                        <wps:cNvCnPr/>
                        <wps:spPr bwMode="auto">
                          <a:xfrm flipV="1">
                            <a:off x="914400" y="1828800"/>
                            <a:ext cx="342900" cy="114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 name="Line 133"/>
                        <wps:cNvCnPr/>
                        <wps:spPr bwMode="auto">
                          <a:xfrm flipV="1">
                            <a:off x="1371600" y="1943100"/>
                            <a:ext cx="114300" cy="342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1" name="Line 134"/>
                        <wps:cNvCnPr/>
                        <wps:spPr bwMode="auto">
                          <a:xfrm flipH="1" flipV="1">
                            <a:off x="1943100" y="1943100"/>
                            <a:ext cx="114300" cy="3429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 name="Line 135"/>
                        <wps:cNvCnPr/>
                        <wps:spPr bwMode="auto">
                          <a:xfrm flipH="1" flipV="1">
                            <a:off x="2171700" y="1828800"/>
                            <a:ext cx="342900" cy="1143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 name="Line 136"/>
                        <wps:cNvCnPr/>
                        <wps:spPr bwMode="auto">
                          <a:xfrm flipH="1" flipV="1">
                            <a:off x="1714500" y="1257300"/>
                            <a:ext cx="635" cy="228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4" name="Line 137"/>
                        <wps:cNvCnPr/>
                        <wps:spPr bwMode="auto">
                          <a:xfrm flipV="1">
                            <a:off x="2400300" y="571500"/>
                            <a:ext cx="114300" cy="228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138"/>
                        <wps:cNvCnPr/>
                        <wps:spPr bwMode="auto">
                          <a:xfrm flipV="1">
                            <a:off x="1714500" y="571500"/>
                            <a:ext cx="635" cy="228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 name="Line 139"/>
                        <wps:cNvCnPr/>
                        <wps:spPr bwMode="auto">
                          <a:xfrm flipH="1" flipV="1">
                            <a:off x="914400" y="571500"/>
                            <a:ext cx="114300" cy="22860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23" o:spid="_x0000_s1036" editas="canvas" style="width:279pt;height:225pt;mso-position-horizontal-relative:char;mso-position-vertical-relative:line" coordsize="35433,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">
                <v:shape id="_x0000_s1037" type="#_x0000_t75" style="position:absolute;width:35433;height:28575;visibility:visible;mso-wrap-style:square" stroked="t">
                  <v:fill o:detectmouseclick="t"/>
                  <v:path o:connecttype="none"/>
                </v:shape>
                <v:shape id="Text Box 125" o:spid="_x0000_s1038" type="#_x0000_t202" style="position:absolute;left:4572;top:1143;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095298" w:rsidRDefault="00095298" w:rsidP="00B6379A">
                        <w:pPr>
                          <w:rPr>
                            <w:lang w:val="en-CA"/>
                          </w:rPr>
                        </w:pPr>
                        <w:r>
                          <w:rPr>
                            <w:lang w:val="en-CA"/>
                          </w:rPr>
                          <w:t>AIS</w:t>
                        </w:r>
                      </w:p>
                      <w:p w:rsidR="00095298" w:rsidRPr="00A3648F" w:rsidRDefault="00095298" w:rsidP="00B6379A">
                        <w:pPr>
                          <w:rPr>
                            <w:lang w:val="en-CA"/>
                          </w:rPr>
                        </w:pPr>
                        <w:r>
                          <w:rPr>
                            <w:lang w:val="en-CA"/>
                          </w:rPr>
                          <w:t>Client</w:t>
                        </w:r>
                      </w:p>
                    </w:txbxContent>
                  </v:textbox>
                </v:shape>
                <v:shape id="Text Box 126" o:spid="_x0000_s1039" type="#_x0000_t202" style="position:absolute;left:14859;top:1143;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095298" w:rsidRDefault="00095298" w:rsidP="00B6379A">
                        <w:pPr>
                          <w:rPr>
                            <w:lang w:val="en-CA"/>
                          </w:rPr>
                        </w:pPr>
                        <w:r>
                          <w:rPr>
                            <w:lang w:val="en-CA"/>
                          </w:rPr>
                          <w:t>AIS</w:t>
                        </w:r>
                      </w:p>
                      <w:p w:rsidR="00095298" w:rsidRPr="00A3648F" w:rsidRDefault="00095298" w:rsidP="00B6379A">
                        <w:pPr>
                          <w:rPr>
                            <w:lang w:val="en-CA"/>
                          </w:rPr>
                        </w:pPr>
                        <w:r>
                          <w:rPr>
                            <w:lang w:val="en-CA"/>
                          </w:rPr>
                          <w:t>Client</w:t>
                        </w:r>
                      </w:p>
                    </w:txbxContent>
                  </v:textbox>
                </v:shape>
                <v:shape id="Text Box 127" o:spid="_x0000_s1040" type="#_x0000_t202" style="position:absolute;left:24003;top:1143;width:5715;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rsidR="00095298" w:rsidRDefault="00095298" w:rsidP="00B6379A">
                        <w:pPr>
                          <w:rPr>
                            <w:lang w:val="en-CA"/>
                          </w:rPr>
                        </w:pPr>
                        <w:r>
                          <w:rPr>
                            <w:lang w:val="en-CA"/>
                          </w:rPr>
                          <w:t>AIS</w:t>
                        </w:r>
                      </w:p>
                      <w:p w:rsidR="00095298" w:rsidRPr="00A3648F" w:rsidRDefault="00095298" w:rsidP="00B6379A">
                        <w:pPr>
                          <w:rPr>
                            <w:lang w:val="en-CA"/>
                          </w:rPr>
                        </w:pPr>
                        <w:r>
                          <w:rPr>
                            <w:lang w:val="en-CA"/>
                          </w:rPr>
                          <w:t>Client</w:t>
                        </w:r>
                      </w:p>
                    </w:txbxContent>
                  </v:textbox>
                </v:shape>
                <v:shape id="Text Box 128" o:spid="_x0000_s1041" type="#_x0000_t202" style="position:absolute;left:4572;top:8001;width:25146;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JiMMEA&#10;AADaAAAADwAAAGRycy9kb3ducmV2LnhtbESPQYvCMBSE78L+h/AW9qapC4p0jSIFWT2Jtd5fm7dt&#10;tXkpTbTdf28EweMwM98wy/VgGnGnztWWFUwnEQjiwuqaSwXZaTtegHAeWWNjmRT8k4P16mO0xFjb&#10;no90T30pAoRdjAoq79tYSldUZNBNbEscvD/bGfRBdqXUHfYBbhr5HUVzabDmsFBhS0lFxTW9GQX7&#10;26Ww+TmPftvEJIc+zXanbabU1+ew+QHhafDv8Ku90wpm8LwSbo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iYjDBAAAA2gAAAA8AAAAAAAAAAAAAAAAAmAIAAGRycy9kb3du&#10;cmV2LnhtbFBLBQYAAAAABAAEAPUAAACGAwAAAAA=&#10;" fillcolor="silver">
                  <v:textbox>
                    <w:txbxContent>
                      <w:p w:rsidR="00095298" w:rsidRPr="00A3648F" w:rsidRDefault="00095298" w:rsidP="00B6379A">
                        <w:pPr>
                          <w:jc w:val="center"/>
                          <w:rPr>
                            <w:lang w:val="en-CA"/>
                          </w:rPr>
                        </w:pPr>
                        <w:r>
                          <w:rPr>
                            <w:lang w:val="en-CA"/>
                          </w:rPr>
                          <w:t>Shore-based AIS Service</w:t>
                        </w:r>
                      </w:p>
                    </w:txbxContent>
                  </v:textbox>
                </v:shape>
                <v:shape id="Text Box 129" o:spid="_x0000_s1042" type="#_x0000_t202" style="position:absolute;left:12573;top:14859;width:914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095298" w:rsidRPr="00A3648F" w:rsidRDefault="00095298" w:rsidP="00B6379A">
                        <w:pPr>
                          <w:jc w:val="center"/>
                          <w:rPr>
                            <w:lang w:val="en-CA"/>
                          </w:rPr>
                        </w:pPr>
                        <w:r>
                          <w:rPr>
                            <w:lang w:val="en-CA"/>
                          </w:rPr>
                          <w:t>VDL</w:t>
                        </w:r>
                      </w:p>
                    </w:txbxContent>
                  </v:textbox>
                </v:shape>
                <v:shape id="Text Box 130" o:spid="_x0000_s1043" type="#_x0000_t202" style="position:absolute;left:10287;top:22860;width:685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095298" w:rsidRDefault="00095298" w:rsidP="00B6379A">
                        <w:pPr>
                          <w:jc w:val="center"/>
                          <w:rPr>
                            <w:lang w:val="en-CA"/>
                          </w:rPr>
                        </w:pPr>
                        <w:r>
                          <w:rPr>
                            <w:lang w:val="en-CA"/>
                          </w:rPr>
                          <w:t>AIS</w:t>
                        </w:r>
                      </w:p>
                      <w:p w:rsidR="00095298" w:rsidRPr="00A3648F" w:rsidRDefault="00095298" w:rsidP="00B6379A">
                        <w:pPr>
                          <w:jc w:val="center"/>
                          <w:rPr>
                            <w:lang w:val="en-CA"/>
                          </w:rPr>
                        </w:pPr>
                        <w:r>
                          <w:rPr>
                            <w:lang w:val="en-CA"/>
                          </w:rPr>
                          <w:t>station</w:t>
                        </w:r>
                      </w:p>
                    </w:txbxContent>
                  </v:textbox>
                </v:shape>
                <v:shape id="Text Box 131" o:spid="_x0000_s1044" type="#_x0000_t202" style="position:absolute;left:2286;top:19431;width:685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095298" w:rsidRDefault="00095298" w:rsidP="00B6379A">
                        <w:pPr>
                          <w:jc w:val="center"/>
                          <w:rPr>
                            <w:lang w:val="en-CA"/>
                          </w:rPr>
                        </w:pPr>
                        <w:r>
                          <w:rPr>
                            <w:lang w:val="en-CA"/>
                          </w:rPr>
                          <w:t>AIS</w:t>
                        </w:r>
                      </w:p>
                      <w:p w:rsidR="00095298" w:rsidRPr="00A3648F" w:rsidRDefault="00095298" w:rsidP="00B6379A">
                        <w:pPr>
                          <w:jc w:val="center"/>
                          <w:rPr>
                            <w:lang w:val="en-CA"/>
                          </w:rPr>
                        </w:pPr>
                        <w:r>
                          <w:rPr>
                            <w:lang w:val="en-CA"/>
                          </w:rPr>
                          <w:t>station</w:t>
                        </w:r>
                      </w:p>
                    </w:txbxContent>
                  </v:textbox>
                </v:shape>
                <v:line id="Line 132" o:spid="_x0000_s1045" style="position:absolute;flip:y;visibility:visible;mso-wrap-style:square" from="9144,18288" to="12573,19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GpHcMAAADaAAAADwAAAGRycy9kb3ducmV2LnhtbESPQWvCQBSE74L/YXlCL9Js2oLENKvY&#10;akDw0qi9P7KvSTD7dsluNf33bqHQ4zAz3zDFejS9uNLgO8sKnpIUBHFtdceNgvOpfMxA+ICssbdM&#10;Cn7Iw3o1nRSYa3vjiq7H0IgIYZ+jgjYEl0vp65YM+sQ64uh92cFgiHJopB7wFuGml89pupAGO44L&#10;LTp6b6m+HL+NgvnLbutclpVltbXdh/vcVW+Hs1IPs3HzCiLQGP7Df+29VrCE3yvxBsjV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hqR3DAAAA2gAAAA8AAAAAAAAAAAAA&#10;AAAAoQIAAGRycy9kb3ducmV2LnhtbFBLBQYAAAAABAAEAPkAAACRAwAAAAA=&#10;">
                  <v:stroke startarrow="block" endarrow="block"/>
                </v:line>
                <v:line id="Line 133" o:spid="_x0000_s1046" style="position:absolute;flip:y;visibility:visible;mso-wrap-style:square" from="13716,19431" to="14859,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P5rsQAAADbAAAADwAAAGRycy9kb3ducmV2LnhtbESPQWvCQBCF70L/wzKFXqRuWqGE1FXa&#10;akDw0lh7H7JjEszOLtmtpv/eOQjeZnhv3vtmsRpdr840xM6zgZdZBoq49rbjxsDhp3zOQcWEbLH3&#10;TAb+KcJq+TBZYGH9hSs671OjJIRjgQbalEKhdaxbchhnPhCLdvSDwyTr0Gg74EXCXa9fs+xNO+xY&#10;GloM9NVSfdr/OQPT+WYdQp6XZbX23Xf43VSfu4MxT4/jxzuoRGO6m2/XWyv4Qi+/yAB6e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o/muxAAAANsAAAAPAAAAAAAAAAAA&#10;AAAAAKECAABkcnMvZG93bnJldi54bWxQSwUGAAAAAAQABAD5AAAAkgMAAAAA&#10;">
                  <v:stroke startarrow="block" endarrow="block"/>
                </v:line>
                <v:line id="Line 134" o:spid="_x0000_s1047" style="position:absolute;flip:x y;visibility:visible;mso-wrap-style:square" from="19431,19431" to="20574,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cpnMEAAADbAAAADwAAAGRycy9kb3ducmV2LnhtbERPTWsCMRC9F/wPYYTeanaLSFmNIlqp&#10;paeuHjwOm9nN4mYSN1HXf98UCr3N433OYjXYTtyoD61jBfkkA0FcOd1yo+B42L28gQgRWWPnmBQ8&#10;KMBqOXpaYKHdnb/pVsZGpBAOBSowMfpCylAZshgmzhMnrna9xZhg30jd4z2F206+ZtlMWmw5NRj0&#10;tDFUncurVbCV+fBhav8oZ1+1b6eX0+f7dK/U83hYz0FEGuK/+M+912l+Dr+/pAPk8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oRymcwQAAANsAAAAPAAAAAAAAAAAAAAAA&#10;AKECAABkcnMvZG93bnJldi54bWxQSwUGAAAAAAQABAD5AAAAjwMAAAAA&#10;">
                  <v:stroke startarrow="block" endarrow="block"/>
                </v:line>
                <v:line id="Line 135" o:spid="_x0000_s1048" style="position:absolute;flip:x y;visibility:visible;mso-wrap-style:square" from="21717,18288" to="25146,19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W368EAAADbAAAADwAAAGRycy9kb3ducmV2LnhtbERPTWsCMRC9F/wPYYTealYRKatRRCtV&#10;euq2B4/DZnazuJmkm6jrvzcFwds83ucsVr1txYW60DhWMB5lIIhLpxuuFfz+7N7eQYSIrLF1TApu&#10;FGC1HLwsMNfuyt90KWItUgiHHBWYGH0uZSgNWQwj54kTV7nOYkywq6Xu8JrCbSsnWTaTFhtODQY9&#10;bQyVp+JsFWzluP80lb8Vs6/KN9O/4+Fjulfqddiv5yAi9fEpfrj3Os2fwP8v6QC5v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lbfrwQAAANsAAAAPAAAAAAAAAAAAAAAA&#10;AKECAABkcnMvZG93bnJldi54bWxQSwUGAAAAAAQABAD5AAAAjwMAAAAA&#10;">
                  <v:stroke startarrow="block" endarrow="block"/>
                </v:line>
                <v:line id="Line 136" o:spid="_x0000_s1049" style="position:absolute;flip:x y;visibility:visible;mso-wrap-style:square" from="17145,12573" to="17151,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9kScMIAAADbAAAADwAAAGRycy9kb3ducmV2LnhtbERPTWsCMRC9F/wPYYTeatYqUlajiFVq&#10;6amrB4/DZnazuJnETdT13zeFQm/zeJ+zWPW2FTfqQuNYwXiUgSAunW64VnA87F7eQISIrLF1TAoe&#10;FGC1HDwtMNfuzt90K2ItUgiHHBWYGH0uZSgNWQwj54kTV7nOYkywq6Xu8J7CbStfs2wmLTacGgx6&#10;2hgqz8XVKniX4/7DVP5RzL4q30wvp8/tdK/U87Bfz0FE6uO/+M+912n+BH5/SQfI5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9kScMIAAADbAAAADwAAAAAAAAAAAAAA&#10;AAChAgAAZHJzL2Rvd25yZXYueG1sUEsFBgAAAAAEAAQA+QAAAJADAAAAAA==&#10;">
                  <v:stroke startarrow="block" endarrow="block"/>
                </v:line>
                <v:line id="Line 137" o:spid="_x0000_s1050" style="position:absolute;flip:y;visibility:visible;mso-wrap-style:square" from="24003,5715" to="25146,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j/rcIAAADbAAAADwAAAGRycy9kb3ducmV2LnhtbERPTWvCQBC9C/6HZYReSt3UlhJSN0Gr&#10;AcFLY+19yE6T0Ozskl01/fddQfA2j/c5y2I0vTjT4DvLCp7nCQji2uqOGwXHr/IpBeEDssbeMin4&#10;Iw9FPp0sMdP2whWdD6ERMYR9hgraEFwmpa9bMujn1hFH7scOBkOEQyP1gJcYbnq5SJI3abDj2NCi&#10;o4+W6t/DySh4fNlunEvTsqw2tvt039tqvT8q9TAbV+8gAo3hLr65dzrOf4XrL/E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Jj/rcIAAADbAAAADwAAAAAAAAAAAAAA&#10;AAChAgAAZHJzL2Rvd25yZXYueG1sUEsFBgAAAAAEAAQA+QAAAJADAAAAAA==&#10;">
                  <v:stroke startarrow="block" endarrow="block"/>
                </v:line>
                <v:line id="Line 138" o:spid="_x0000_s1051" style="position:absolute;flip:y;visibility:visible;mso-wrap-style:square" from="17145,5715" to="17151,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RaNsIAAADbAAAADwAAAGRycy9kb3ducmV2LnhtbERPTWvCQBC9C/6HZYReSt3U0hJSN0Gr&#10;AcFLY+19yE6T0Ozskl01/fddQfA2j/c5y2I0vTjT4DvLCp7nCQji2uqOGwXHr/IpBeEDssbeMin4&#10;Iw9FPp0sMdP2whWdD6ERMYR9hgraEFwmpa9bMujn1hFH7scOBkOEQyP1gJcYbnq5SJI3abDj2NCi&#10;o4+W6t/DySh4fNlunEvTsqw2tvt039tqvT8q9TAbV+8gAo3hLr65dzrOf4XrL/E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9RaNsIAAADbAAAADwAAAAAAAAAAAAAA&#10;AAChAgAAZHJzL2Rvd25yZXYueG1sUEsFBgAAAAAEAAQA+QAAAJADAAAAAA==&#10;">
                  <v:stroke startarrow="block" endarrow="block"/>
                </v:line>
                <v:line id="Line 139" o:spid="_x0000_s1052" style="position:absolute;flip:x y;visibility:visible;mso-wrap-style:square" from="9144,5715" to="10287,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66x6MEAAADbAAAADwAAAGRycy9kb3ducmV2LnhtbERPTWsCMRC9F/wPYYTealaRpWyNUqpS&#10;paeuHjwOm9nN0s0kbqKu/94UCr3N433OYjXYTlypD61jBdNJBoK4crrlRsHxsH15BREissbOMSm4&#10;U4DVcvS0wEK7G3/TtYyNSCEcClRgYvSFlKEyZDFMnCdOXO16izHBvpG6x1sKt52cZVkuLbacGgx6&#10;+jBU/ZQXq2Atp8Onqf29zL9q387Pp/1mvlPqeTy8v4GINMR/8Z97p9P8HH5/SQfI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rrHowQAAANsAAAAPAAAAAAAAAAAAAAAA&#10;AKECAABkcnMvZG93bnJldi54bWxQSwUGAAAAAAQABAD5AAAAjwMAAAAA&#10;">
                  <v:stroke startarrow="block" endarrow="block"/>
                </v:line>
                <w10:anchorlock/>
              </v:group>
            </w:pict>
          </mc:Fallback>
        </mc:AlternateContent>
      </w:r>
    </w:p>
    <w:p w14:paraId="2BB45E80" w14:textId="77777777" w:rsidR="00B6379A" w:rsidRDefault="00DB36E1" w:rsidP="00DB36E1">
      <w:pPr>
        <w:pStyle w:val="Figure"/>
      </w:pPr>
      <w:bookmarkStart w:id="526" w:name="_Toc203639343"/>
      <w:r>
        <w:t>Overview of the shore-based AIS Service</w:t>
      </w:r>
      <w:bookmarkEnd w:id="526"/>
    </w:p>
    <w:p w14:paraId="419A2799" w14:textId="77777777" w:rsidR="00DB36E1" w:rsidRDefault="00DB36E1" w:rsidP="00DB36E1">
      <w:pPr>
        <w:pStyle w:val="BodyText"/>
        <w:rPr>
          <w:lang w:eastAsia="en-GB"/>
        </w:rPr>
      </w:pPr>
      <w:r>
        <w:rPr>
          <w:lang w:eastAsia="en-GB"/>
        </w:rPr>
        <w:t>Clients to the shore-based AIS Service can be:</w:t>
      </w:r>
    </w:p>
    <w:p w14:paraId="51EDDCEA" w14:textId="77777777" w:rsidR="00DB36E1" w:rsidRDefault="00DB36E1" w:rsidP="00DB36E1">
      <w:pPr>
        <w:pStyle w:val="Bullet1"/>
      </w:pPr>
      <w:r>
        <w:t>Other systems of the maritime administration which operates the shore-based AIS S</w:t>
      </w:r>
      <w:r w:rsidR="00C60D73">
        <w:t>ervice, such as viewing clients;</w:t>
      </w:r>
    </w:p>
    <w:p w14:paraId="2D40F006" w14:textId="77777777" w:rsidR="00DB36E1" w:rsidRDefault="00DB36E1" w:rsidP="00DB36E1">
      <w:pPr>
        <w:pStyle w:val="Bullet1"/>
      </w:pPr>
      <w:r>
        <w:t xml:space="preserve">Systems of other entities external to the maritime administration, e.g. other departments of </w:t>
      </w:r>
      <w:r w:rsidR="00C60D73">
        <w:t>government or other governments;</w:t>
      </w:r>
    </w:p>
    <w:p w14:paraId="2F44E90D" w14:textId="77777777" w:rsidR="00DB36E1" w:rsidRDefault="00DB36E1" w:rsidP="00DB36E1">
      <w:pPr>
        <w:pStyle w:val="Bullet1"/>
      </w:pPr>
      <w:r>
        <w:t>Other shore-based services as described in the Common Shore Based Architecture.</w:t>
      </w:r>
    </w:p>
    <w:p w14:paraId="01AD6D85" w14:textId="77777777" w:rsidR="00DB36E1" w:rsidRDefault="00DB36E1" w:rsidP="00DB36E1">
      <w:pPr>
        <w:pStyle w:val="BodyText"/>
        <w:rPr>
          <w:lang w:eastAsia="en-GB"/>
        </w:rPr>
      </w:pPr>
      <w:r>
        <w:rPr>
          <w:lang w:eastAsia="en-GB"/>
        </w:rPr>
        <w:t>The different AIS stations that a shore-based AIS Service can interface with include but are not limited to:</w:t>
      </w:r>
    </w:p>
    <w:p w14:paraId="754F39F7" w14:textId="77777777" w:rsidR="00DB36E1" w:rsidRDefault="00DB36E1" w:rsidP="00DB36E1">
      <w:pPr>
        <w:pStyle w:val="Bullet1"/>
      </w:pPr>
      <w:r>
        <w:t>AIS base stations of other competent authority</w:t>
      </w:r>
      <w:r w:rsidR="00C60D73">
        <w:t>;</w:t>
      </w:r>
    </w:p>
    <w:p w14:paraId="7B6FB0D7" w14:textId="77777777" w:rsidR="00DB36E1" w:rsidRDefault="00DB36E1" w:rsidP="00DB36E1">
      <w:pPr>
        <w:pStyle w:val="Bullet1"/>
      </w:pPr>
      <w:r>
        <w:t>Limited AIS base stations of other competent entities</w:t>
      </w:r>
      <w:r w:rsidR="00C60D73">
        <w:t>;</w:t>
      </w:r>
    </w:p>
    <w:p w14:paraId="06E01F78" w14:textId="77777777" w:rsidR="00DB36E1" w:rsidRDefault="00DB36E1" w:rsidP="00DB36E1">
      <w:pPr>
        <w:pStyle w:val="Bullet1"/>
      </w:pPr>
      <w:r>
        <w:t>AIS repeater stations</w:t>
      </w:r>
      <w:r w:rsidR="00C60D73">
        <w:t>;</w:t>
      </w:r>
    </w:p>
    <w:p w14:paraId="5F23FFB4" w14:textId="77777777" w:rsidR="00DB36E1" w:rsidRDefault="00DB36E1" w:rsidP="00DB36E1">
      <w:pPr>
        <w:pStyle w:val="Bullet1"/>
      </w:pPr>
      <w:r>
        <w:t>Class A mobile AIS stations</w:t>
      </w:r>
      <w:r w:rsidR="00C60D73">
        <w:t>;</w:t>
      </w:r>
    </w:p>
    <w:p w14:paraId="031596AD" w14:textId="77777777" w:rsidR="00DB36E1" w:rsidRDefault="00DB36E1" w:rsidP="00DB36E1">
      <w:pPr>
        <w:pStyle w:val="Bullet1"/>
      </w:pPr>
      <w:r>
        <w:t>Class B mobile AIS stations</w:t>
      </w:r>
      <w:r w:rsidR="00C60D73">
        <w:t>;</w:t>
      </w:r>
    </w:p>
    <w:p w14:paraId="6E422F1B" w14:textId="77777777" w:rsidR="00DB36E1" w:rsidRDefault="00DB36E1" w:rsidP="00DB36E1">
      <w:pPr>
        <w:pStyle w:val="Bullet1"/>
      </w:pPr>
      <w:r>
        <w:t>SAR AIS stations</w:t>
      </w:r>
      <w:r w:rsidR="00C60D73">
        <w:t>;</w:t>
      </w:r>
    </w:p>
    <w:p w14:paraId="7C160ADB" w14:textId="77777777" w:rsidR="00DB36E1" w:rsidRDefault="00DB36E1" w:rsidP="00DB36E1">
      <w:pPr>
        <w:pStyle w:val="Bullet1"/>
      </w:pPr>
      <w:r>
        <w:t>AtoN AIS stations</w:t>
      </w:r>
      <w:r w:rsidR="00C60D73">
        <w:t>;</w:t>
      </w:r>
    </w:p>
    <w:p w14:paraId="74AB61A0" w14:textId="77777777" w:rsidR="00DB36E1" w:rsidRDefault="00DB36E1" w:rsidP="00DB36E1">
      <w:pPr>
        <w:pStyle w:val="Bullet1"/>
      </w:pPr>
      <w:r>
        <w:t>AIS-SART stations</w:t>
      </w:r>
      <w:r w:rsidR="00C60D73">
        <w:t>;</w:t>
      </w:r>
    </w:p>
    <w:p w14:paraId="6DCD30E2" w14:textId="77777777" w:rsidR="00DB36E1" w:rsidRDefault="00DB36E1" w:rsidP="00DB36E1">
      <w:pPr>
        <w:pStyle w:val="BodyText"/>
        <w:rPr>
          <w:lang w:eastAsia="en-GB"/>
        </w:rPr>
      </w:pPr>
      <w:r>
        <w:rPr>
          <w:lang w:eastAsia="en-GB"/>
        </w:rPr>
        <w:t xml:space="preserve">In order to allow its clients to interface with AIS stations, the shore-based AIS Service offers a series of services called Basic AIS Services (BAS).  There are external BAS and internal BAS.  External BAS are available for the clients of the AIS.  Internal BAS are used for management of the AIS and the VDL.  All BAS are introduced further into this document and detailed in </w:t>
      </w:r>
      <w:r w:rsidRPr="00C60D73">
        <w:rPr>
          <w:lang w:eastAsia="en-GB"/>
        </w:rPr>
        <w:t>Appendix 1</w:t>
      </w:r>
      <w:r>
        <w:rPr>
          <w:lang w:eastAsia="en-GB"/>
        </w:rPr>
        <w:t>.</w:t>
      </w:r>
    </w:p>
    <w:p w14:paraId="73D92E62" w14:textId="77777777" w:rsidR="00B6379A" w:rsidRDefault="00DB36E1" w:rsidP="00DB36E1">
      <w:pPr>
        <w:pStyle w:val="BodyText"/>
        <w:rPr>
          <w:lang w:eastAsia="en-GB"/>
        </w:rPr>
      </w:pPr>
      <w:r>
        <w:rPr>
          <w:lang w:eastAsia="en-GB"/>
        </w:rPr>
        <w:t xml:space="preserve">This service centric approach has many benefits such as allowing the operator of the shore-based AIS Service to manage which BAS can be used by which client.  The service centric approach used for the shore-based AIS Service is derived from the IALA Common Shore Based System Architecture (CSSA), refer to appropriate recommendations.  The shore-based AIS Service hence becomes a technical service, called the </w:t>
      </w:r>
      <w:r w:rsidR="00D9628C">
        <w:rPr>
          <w:lang w:eastAsia="en-GB"/>
        </w:rPr>
        <w:t>‘</w:t>
      </w:r>
      <w:r>
        <w:rPr>
          <w:lang w:eastAsia="en-GB"/>
        </w:rPr>
        <w:t>AIS Service</w:t>
      </w:r>
      <w:r w:rsidR="00D9628C">
        <w:rPr>
          <w:lang w:eastAsia="en-GB"/>
        </w:rPr>
        <w:t>’</w:t>
      </w:r>
      <w:r>
        <w:rPr>
          <w:lang w:eastAsia="en-GB"/>
        </w:rPr>
        <w:t>.</w:t>
      </w:r>
    </w:p>
    <w:p w14:paraId="6DD54F2C" w14:textId="77777777" w:rsidR="00B6379A" w:rsidRDefault="00DB36E1" w:rsidP="00DB36E1">
      <w:pPr>
        <w:pStyle w:val="Heading2"/>
        <w:rPr>
          <w:lang w:eastAsia="en-GB"/>
        </w:rPr>
      </w:pPr>
      <w:bookmarkStart w:id="527" w:name="_Toc263868416"/>
      <w:bookmarkStart w:id="528" w:name="_Toc263921078"/>
      <w:bookmarkStart w:id="529" w:name="_Toc203639301"/>
      <w:r>
        <w:t>Description of the structure of the AIS Service - Overview and Appendices</w:t>
      </w:r>
      <w:bookmarkEnd w:id="527"/>
      <w:bookmarkEnd w:id="528"/>
      <w:bookmarkEnd w:id="529"/>
    </w:p>
    <w:p w14:paraId="2B4B48A4" w14:textId="77777777" w:rsidR="00B6379A" w:rsidRDefault="00DB36E1" w:rsidP="00B6379A">
      <w:pPr>
        <w:pStyle w:val="BodyText"/>
        <w:rPr>
          <w:lang w:eastAsia="en-GB"/>
        </w:rPr>
      </w:pPr>
      <w:r w:rsidRPr="00DB36E1">
        <w:rPr>
          <w:lang w:eastAsia="en-GB"/>
        </w:rPr>
        <w:t xml:space="preserve">The AIS Service is designed, operated and maintained as described in the generic Service Engineering Model of the CSSA. </w:t>
      </w:r>
      <w:r>
        <w:rPr>
          <w:lang w:eastAsia="en-GB"/>
        </w:rPr>
        <w:t xml:space="preserve"> </w:t>
      </w:r>
      <w:r w:rsidRPr="00DB36E1">
        <w:rPr>
          <w:lang w:eastAsia="en-GB"/>
        </w:rPr>
        <w:t xml:space="preserve">This section applies the generic engineering model template to the AIS Service (refer to </w:t>
      </w:r>
      <w:r w:rsidR="004411D9">
        <w:rPr>
          <w:lang w:eastAsia="en-GB"/>
        </w:rPr>
        <w:fldChar w:fldCharType="begin"/>
      </w:r>
      <w:r w:rsidR="002E5743">
        <w:rPr>
          <w:lang w:eastAsia="en-GB"/>
        </w:rPr>
        <w:instrText xml:space="preserve"> REF _Ref304900609 \r \h </w:instrText>
      </w:r>
      <w:r w:rsidR="004411D9">
        <w:rPr>
          <w:lang w:eastAsia="en-GB"/>
        </w:rPr>
      </w:r>
      <w:r w:rsidR="004411D9">
        <w:rPr>
          <w:lang w:eastAsia="en-GB"/>
        </w:rPr>
        <w:fldChar w:fldCharType="separate"/>
      </w:r>
      <w:r w:rsidR="00AD790A">
        <w:rPr>
          <w:lang w:eastAsia="en-GB"/>
        </w:rPr>
        <w:t>0</w:t>
      </w:r>
      <w:r w:rsidR="004411D9">
        <w:rPr>
          <w:lang w:eastAsia="en-GB"/>
        </w:rPr>
        <w:fldChar w:fldCharType="end"/>
      </w:r>
      <w:r w:rsidRPr="00DB36E1">
        <w:rPr>
          <w:lang w:eastAsia="en-GB"/>
        </w:rPr>
        <w:t xml:space="preserve">) in order to define the different engineering aspects that need to be discussed in the rest of the document and its </w:t>
      </w:r>
      <w:r w:rsidR="00C60D73">
        <w:rPr>
          <w:lang w:eastAsia="en-GB"/>
        </w:rPr>
        <w:t>appendic</w:t>
      </w:r>
      <w:r w:rsidRPr="00DB36E1">
        <w:rPr>
          <w:lang w:eastAsia="en-GB"/>
        </w:rPr>
        <w:t>es.</w:t>
      </w:r>
    </w:p>
    <w:p w14:paraId="022E8696" w14:textId="77777777" w:rsidR="00E13BF9" w:rsidRDefault="00E13BF9">
      <w:pPr>
        <w:rPr>
          <w:rFonts w:eastAsia="Calibri" w:cs="Calibri"/>
          <w:i/>
          <w:szCs w:val="20"/>
          <w:lang w:eastAsia="en-GB"/>
        </w:rPr>
      </w:pPr>
      <w:bookmarkStart w:id="530" w:name="_Ref304900609"/>
      <w:r>
        <w:br w:type="page"/>
      </w:r>
    </w:p>
    <w:p w14:paraId="4DEDD526" w14:textId="77777777" w:rsidR="00DB36E1" w:rsidRPr="00F67513" w:rsidRDefault="00387D00" w:rsidP="00DB36E1">
      <w:pPr>
        <w:pStyle w:val="Table"/>
      </w:pPr>
      <w:bookmarkStart w:id="531" w:name="_Toc203639339"/>
      <w:r w:rsidRPr="00F67513">
        <w:t>AIS service engineering aspects and related appendices</w:t>
      </w:r>
      <w:bookmarkEnd w:id="530"/>
      <w:bookmarkEnd w:id="531"/>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031"/>
        <w:gridCol w:w="4839"/>
        <w:gridCol w:w="1767"/>
      </w:tblGrid>
      <w:tr w:rsidR="00387D00" w:rsidRPr="00F67513" w14:paraId="62D51F6F" w14:textId="77777777">
        <w:trPr>
          <w:cantSplit/>
          <w:tblHeader/>
          <w:jc w:val="center"/>
        </w:trPr>
        <w:tc>
          <w:tcPr>
            <w:tcW w:w="1173" w:type="dxa"/>
            <w:tcMar>
              <w:top w:w="57" w:type="dxa"/>
              <w:left w:w="85" w:type="dxa"/>
              <w:bottom w:w="57" w:type="dxa"/>
              <w:right w:w="85" w:type="dxa"/>
            </w:tcMar>
            <w:vAlign w:val="center"/>
          </w:tcPr>
          <w:p w14:paraId="3816F68A" w14:textId="77777777" w:rsidR="00387D00" w:rsidRPr="00F67513" w:rsidRDefault="00387D00" w:rsidP="00387D00">
            <w:pPr>
              <w:rPr>
                <w:rFonts w:cs="Arial"/>
                <w:b/>
              </w:rPr>
            </w:pPr>
            <w:r w:rsidRPr="00F67513">
              <w:rPr>
                <w:rFonts w:cs="Arial"/>
                <w:b/>
              </w:rPr>
              <w:t>Appendix ID</w:t>
            </w:r>
          </w:p>
        </w:tc>
        <w:tc>
          <w:tcPr>
            <w:tcW w:w="2031" w:type="dxa"/>
            <w:tcMar>
              <w:top w:w="57" w:type="dxa"/>
              <w:left w:w="85" w:type="dxa"/>
              <w:bottom w:w="57" w:type="dxa"/>
              <w:right w:w="85" w:type="dxa"/>
            </w:tcMar>
            <w:vAlign w:val="center"/>
          </w:tcPr>
          <w:p w14:paraId="63FCCD8B" w14:textId="77777777" w:rsidR="00387D00" w:rsidRPr="00F67513" w:rsidRDefault="00387D00" w:rsidP="00387D00">
            <w:pPr>
              <w:rPr>
                <w:rFonts w:cs="Arial"/>
                <w:b/>
              </w:rPr>
            </w:pPr>
            <w:r w:rsidRPr="00F67513">
              <w:rPr>
                <w:rFonts w:cs="Arial"/>
                <w:b/>
              </w:rPr>
              <w:t>Title</w:t>
            </w:r>
          </w:p>
        </w:tc>
        <w:tc>
          <w:tcPr>
            <w:tcW w:w="4839" w:type="dxa"/>
            <w:tcMar>
              <w:top w:w="57" w:type="dxa"/>
              <w:left w:w="85" w:type="dxa"/>
              <w:bottom w:w="57" w:type="dxa"/>
              <w:right w:w="85" w:type="dxa"/>
            </w:tcMar>
            <w:vAlign w:val="center"/>
          </w:tcPr>
          <w:p w14:paraId="74663D49" w14:textId="77777777" w:rsidR="00387D00" w:rsidRPr="00F67513" w:rsidRDefault="00387D00" w:rsidP="00387D00">
            <w:pPr>
              <w:rPr>
                <w:rFonts w:cs="Arial"/>
                <w:b/>
              </w:rPr>
            </w:pPr>
            <w:r w:rsidRPr="00F67513">
              <w:rPr>
                <w:rFonts w:cs="Arial"/>
                <w:b/>
              </w:rPr>
              <w:t>Description</w:t>
            </w:r>
          </w:p>
        </w:tc>
        <w:tc>
          <w:tcPr>
            <w:tcW w:w="1767" w:type="dxa"/>
            <w:tcMar>
              <w:top w:w="57" w:type="dxa"/>
              <w:left w:w="85" w:type="dxa"/>
              <w:bottom w:w="57" w:type="dxa"/>
              <w:right w:w="85" w:type="dxa"/>
            </w:tcMar>
            <w:vAlign w:val="center"/>
          </w:tcPr>
          <w:p w14:paraId="114A1A06" w14:textId="77777777" w:rsidR="00387D00" w:rsidRPr="00F67513" w:rsidRDefault="00387D00" w:rsidP="00387D00">
            <w:pPr>
              <w:rPr>
                <w:rFonts w:cs="Arial"/>
                <w:b/>
              </w:rPr>
            </w:pPr>
            <w:r w:rsidRPr="00F67513">
              <w:rPr>
                <w:rFonts w:cs="Arial"/>
                <w:b/>
              </w:rPr>
              <w:t>Section of this document where high level description may be located</w:t>
            </w:r>
          </w:p>
        </w:tc>
      </w:tr>
      <w:tr w:rsidR="00387D00" w:rsidRPr="00F67513" w14:paraId="0ECC1ED7" w14:textId="77777777">
        <w:trPr>
          <w:cantSplit/>
          <w:jc w:val="center"/>
        </w:trPr>
        <w:tc>
          <w:tcPr>
            <w:tcW w:w="1173" w:type="dxa"/>
            <w:tcMar>
              <w:top w:w="57" w:type="dxa"/>
              <w:left w:w="85" w:type="dxa"/>
              <w:bottom w:w="57" w:type="dxa"/>
              <w:right w:w="85" w:type="dxa"/>
            </w:tcMar>
            <w:vAlign w:val="center"/>
          </w:tcPr>
          <w:p w14:paraId="2523DB90" w14:textId="77777777" w:rsidR="00387D00" w:rsidRPr="00F67513" w:rsidRDefault="00387D00" w:rsidP="00387D00">
            <w:pPr>
              <w:rPr>
                <w:rFonts w:cs="Arial"/>
              </w:rPr>
            </w:pPr>
            <w:r w:rsidRPr="00F67513">
              <w:rPr>
                <w:rFonts w:cs="Arial"/>
              </w:rPr>
              <w:t>0</w:t>
            </w:r>
          </w:p>
        </w:tc>
        <w:tc>
          <w:tcPr>
            <w:tcW w:w="2031" w:type="dxa"/>
            <w:tcMar>
              <w:top w:w="57" w:type="dxa"/>
              <w:left w:w="85" w:type="dxa"/>
              <w:bottom w:w="57" w:type="dxa"/>
              <w:right w:w="85" w:type="dxa"/>
            </w:tcMar>
            <w:vAlign w:val="center"/>
          </w:tcPr>
          <w:p w14:paraId="6BAAEEEA" w14:textId="77777777" w:rsidR="00387D00" w:rsidRPr="00F67513" w:rsidRDefault="00387D00" w:rsidP="00387D00">
            <w:pPr>
              <w:rPr>
                <w:rFonts w:cs="Arial"/>
                <w:i/>
              </w:rPr>
            </w:pPr>
            <w:r w:rsidRPr="00F67513">
              <w:rPr>
                <w:rFonts w:cs="Arial"/>
                <w:i/>
              </w:rPr>
              <w:t>Glossary of terms:</w:t>
            </w:r>
          </w:p>
        </w:tc>
        <w:tc>
          <w:tcPr>
            <w:tcW w:w="4839" w:type="dxa"/>
            <w:tcMar>
              <w:top w:w="57" w:type="dxa"/>
              <w:left w:w="85" w:type="dxa"/>
              <w:bottom w:w="57" w:type="dxa"/>
              <w:right w:w="85" w:type="dxa"/>
            </w:tcMar>
            <w:vAlign w:val="center"/>
          </w:tcPr>
          <w:p w14:paraId="179C6B6A" w14:textId="77777777" w:rsidR="00387D00" w:rsidRPr="00F67513" w:rsidRDefault="00387D00" w:rsidP="00387D00">
            <w:pPr>
              <w:rPr>
                <w:rFonts w:cs="Arial"/>
                <w:i/>
              </w:rPr>
            </w:pPr>
            <w:r w:rsidRPr="00F67513">
              <w:rPr>
                <w:rFonts w:cs="Arial"/>
                <w:i/>
              </w:rPr>
              <w:t>Nomenclature is defined</w:t>
            </w:r>
          </w:p>
        </w:tc>
        <w:tc>
          <w:tcPr>
            <w:tcW w:w="1767" w:type="dxa"/>
            <w:tcMar>
              <w:top w:w="57" w:type="dxa"/>
              <w:left w:w="85" w:type="dxa"/>
              <w:bottom w:w="57" w:type="dxa"/>
              <w:right w:w="85" w:type="dxa"/>
            </w:tcMar>
            <w:vAlign w:val="center"/>
          </w:tcPr>
          <w:p w14:paraId="66D18444" w14:textId="77777777" w:rsidR="00387D00" w:rsidRPr="00F67513" w:rsidRDefault="00387D00" w:rsidP="00387D00">
            <w:pPr>
              <w:rPr>
                <w:rFonts w:cs="Arial"/>
              </w:rPr>
            </w:pPr>
          </w:p>
        </w:tc>
      </w:tr>
      <w:tr w:rsidR="00387D00" w:rsidRPr="00F67513" w14:paraId="582D4DE3" w14:textId="77777777">
        <w:trPr>
          <w:cantSplit/>
          <w:trHeight w:val="584"/>
          <w:jc w:val="center"/>
        </w:trPr>
        <w:tc>
          <w:tcPr>
            <w:tcW w:w="9810" w:type="dxa"/>
            <w:gridSpan w:val="4"/>
            <w:tcMar>
              <w:top w:w="57" w:type="dxa"/>
              <w:left w:w="85" w:type="dxa"/>
              <w:bottom w:w="57" w:type="dxa"/>
              <w:right w:w="85" w:type="dxa"/>
            </w:tcMar>
            <w:vAlign w:val="center"/>
          </w:tcPr>
          <w:p w14:paraId="47C7D46E" w14:textId="77777777" w:rsidR="00387D00" w:rsidRPr="00F67513" w:rsidRDefault="00387D00" w:rsidP="00387D00">
            <w:pPr>
              <w:rPr>
                <w:rFonts w:cs="Arial"/>
                <w:b/>
              </w:rPr>
            </w:pPr>
            <w:r w:rsidRPr="00F67513">
              <w:rPr>
                <w:rFonts w:cs="Arial"/>
                <w:b/>
              </w:rPr>
              <w:t>Appendices related to the Deliverables of the AIS Service to the shore-based clients</w:t>
            </w:r>
          </w:p>
        </w:tc>
      </w:tr>
      <w:tr w:rsidR="00387D00" w:rsidRPr="00F67513" w14:paraId="6C1D15AA" w14:textId="77777777">
        <w:trPr>
          <w:cantSplit/>
          <w:jc w:val="center"/>
        </w:trPr>
        <w:tc>
          <w:tcPr>
            <w:tcW w:w="1173" w:type="dxa"/>
            <w:tcMar>
              <w:top w:w="57" w:type="dxa"/>
              <w:left w:w="85" w:type="dxa"/>
              <w:bottom w:w="57" w:type="dxa"/>
              <w:right w:w="85" w:type="dxa"/>
            </w:tcMar>
            <w:vAlign w:val="center"/>
          </w:tcPr>
          <w:p w14:paraId="5D11D3B5" w14:textId="77777777" w:rsidR="00387D00" w:rsidRPr="00F67513" w:rsidRDefault="00387D00" w:rsidP="00387D00">
            <w:pPr>
              <w:rPr>
                <w:rFonts w:cs="Arial"/>
              </w:rPr>
            </w:pPr>
            <w:r w:rsidRPr="00F67513">
              <w:rPr>
                <w:rFonts w:cs="Arial"/>
              </w:rPr>
              <w:t>1</w:t>
            </w:r>
          </w:p>
        </w:tc>
        <w:tc>
          <w:tcPr>
            <w:tcW w:w="2031" w:type="dxa"/>
            <w:tcMar>
              <w:top w:w="57" w:type="dxa"/>
              <w:left w:w="85" w:type="dxa"/>
              <w:bottom w:w="57" w:type="dxa"/>
              <w:right w:w="85" w:type="dxa"/>
            </w:tcMar>
            <w:vAlign w:val="center"/>
          </w:tcPr>
          <w:p w14:paraId="0FF3A338" w14:textId="77777777" w:rsidR="00387D00" w:rsidRPr="00F67513" w:rsidRDefault="00387D00" w:rsidP="00387D00">
            <w:pPr>
              <w:rPr>
                <w:rFonts w:cs="Arial"/>
                <w:i/>
              </w:rPr>
            </w:pPr>
            <w:r w:rsidRPr="00F67513">
              <w:rPr>
                <w:rFonts w:cs="Arial"/>
                <w:i/>
              </w:rPr>
              <w:t>Basic AIS Services, Data model &amp; AIS Service specific MDEF sentences.</w:t>
            </w:r>
          </w:p>
        </w:tc>
        <w:tc>
          <w:tcPr>
            <w:tcW w:w="4839" w:type="dxa"/>
            <w:tcMar>
              <w:top w:w="57" w:type="dxa"/>
              <w:left w:w="85" w:type="dxa"/>
              <w:bottom w:w="57" w:type="dxa"/>
              <w:right w:w="85" w:type="dxa"/>
            </w:tcMar>
            <w:vAlign w:val="center"/>
          </w:tcPr>
          <w:p w14:paraId="10C9545E" w14:textId="77777777" w:rsidR="00387D00" w:rsidRPr="00F67513" w:rsidRDefault="00387D00" w:rsidP="00387D00">
            <w:pPr>
              <w:rPr>
                <w:rFonts w:cs="Arial"/>
                <w:i/>
              </w:rPr>
            </w:pPr>
            <w:r w:rsidRPr="00F67513">
              <w:rPr>
                <w:rFonts w:cs="Arial"/>
                <w:i/>
              </w:rPr>
              <w:t>Capabilities of the AIS Service and functional interface statements.</w:t>
            </w:r>
            <w:r w:rsidR="00F67513">
              <w:rPr>
                <w:rFonts w:cs="Arial"/>
                <w:i/>
              </w:rPr>
              <w:t xml:space="preserve"> </w:t>
            </w:r>
            <w:r w:rsidRPr="00F67513">
              <w:rPr>
                <w:rFonts w:cs="Arial"/>
                <w:i/>
              </w:rPr>
              <w:t xml:space="preserve"> Introduces abstract descriptions of the data provided by the AIS Service to its shore-clients, i.e. defines data types and data objects of the AIS Service and also AIS specific MDEF sentences.</w:t>
            </w:r>
          </w:p>
        </w:tc>
        <w:tc>
          <w:tcPr>
            <w:tcW w:w="1767" w:type="dxa"/>
            <w:tcMar>
              <w:top w:w="57" w:type="dxa"/>
              <w:left w:w="85" w:type="dxa"/>
              <w:bottom w:w="57" w:type="dxa"/>
              <w:right w:w="85" w:type="dxa"/>
            </w:tcMar>
            <w:vAlign w:val="center"/>
          </w:tcPr>
          <w:p w14:paraId="16B65665" w14:textId="77777777" w:rsidR="00387D00" w:rsidRPr="00F67513" w:rsidRDefault="004411D9" w:rsidP="00F67513">
            <w:pPr>
              <w:rPr>
                <w:rFonts w:cs="Arial"/>
                <w:i/>
              </w:rPr>
            </w:pPr>
            <w:r>
              <w:rPr>
                <w:rFonts w:cs="Arial"/>
                <w:i/>
              </w:rPr>
              <w:fldChar w:fldCharType="begin"/>
            </w:r>
            <w:r w:rsidR="00F67513">
              <w:rPr>
                <w:rFonts w:cs="Arial"/>
                <w:i/>
              </w:rPr>
              <w:instrText xml:space="preserve"> REF _Ref304917494 \r \h </w:instrText>
            </w:r>
            <w:r>
              <w:rPr>
                <w:rFonts w:cs="Arial"/>
                <w:i/>
              </w:rPr>
            </w:r>
            <w:r>
              <w:rPr>
                <w:rFonts w:cs="Arial"/>
                <w:i/>
              </w:rPr>
              <w:fldChar w:fldCharType="separate"/>
            </w:r>
            <w:r w:rsidR="00AD790A">
              <w:rPr>
                <w:rFonts w:cs="Arial"/>
                <w:i/>
              </w:rPr>
              <w:t>2.3</w:t>
            </w:r>
            <w:r>
              <w:rPr>
                <w:rFonts w:cs="Arial"/>
                <w:i/>
              </w:rPr>
              <w:fldChar w:fldCharType="end"/>
            </w:r>
            <w:r w:rsidR="00387D00" w:rsidRPr="00F67513">
              <w:rPr>
                <w:rFonts w:cs="Arial"/>
                <w:i/>
              </w:rPr>
              <w:t xml:space="preserve"> &amp; </w:t>
            </w:r>
            <w:r>
              <w:rPr>
                <w:rFonts w:cs="Arial"/>
                <w:i/>
              </w:rPr>
              <w:fldChar w:fldCharType="begin"/>
            </w:r>
            <w:r w:rsidR="00F67513">
              <w:rPr>
                <w:rFonts w:cs="Arial"/>
                <w:i/>
              </w:rPr>
              <w:instrText xml:space="preserve"> REF _Ref304917508 \r \h </w:instrText>
            </w:r>
            <w:r>
              <w:rPr>
                <w:rFonts w:cs="Arial"/>
                <w:i/>
              </w:rPr>
            </w:r>
            <w:r>
              <w:rPr>
                <w:rFonts w:cs="Arial"/>
                <w:i/>
              </w:rPr>
              <w:fldChar w:fldCharType="separate"/>
            </w:r>
            <w:r w:rsidR="00AD790A">
              <w:rPr>
                <w:rFonts w:cs="Arial"/>
                <w:i/>
              </w:rPr>
              <w:t>0</w:t>
            </w:r>
            <w:r>
              <w:rPr>
                <w:rFonts w:cs="Arial"/>
                <w:i/>
              </w:rPr>
              <w:fldChar w:fldCharType="end"/>
            </w:r>
          </w:p>
        </w:tc>
      </w:tr>
      <w:tr w:rsidR="00387D00" w:rsidRPr="00F67513" w14:paraId="1DE70F5A" w14:textId="77777777">
        <w:trPr>
          <w:cantSplit/>
          <w:jc w:val="center"/>
        </w:trPr>
        <w:tc>
          <w:tcPr>
            <w:tcW w:w="1173" w:type="dxa"/>
            <w:tcMar>
              <w:top w:w="57" w:type="dxa"/>
              <w:left w:w="85" w:type="dxa"/>
              <w:bottom w:w="57" w:type="dxa"/>
              <w:right w:w="85" w:type="dxa"/>
            </w:tcMar>
            <w:vAlign w:val="center"/>
          </w:tcPr>
          <w:p w14:paraId="32D504B5" w14:textId="77777777" w:rsidR="00387D00" w:rsidRPr="00F67513" w:rsidRDefault="00387D00" w:rsidP="00387D00">
            <w:pPr>
              <w:rPr>
                <w:rFonts w:cs="Arial"/>
              </w:rPr>
            </w:pPr>
            <w:r w:rsidRPr="00F67513">
              <w:rPr>
                <w:rFonts w:cs="Arial"/>
              </w:rPr>
              <w:t>2</w:t>
            </w:r>
          </w:p>
        </w:tc>
        <w:tc>
          <w:tcPr>
            <w:tcW w:w="2031" w:type="dxa"/>
            <w:tcMar>
              <w:top w:w="57" w:type="dxa"/>
              <w:left w:w="85" w:type="dxa"/>
              <w:bottom w:w="57" w:type="dxa"/>
              <w:right w:w="85" w:type="dxa"/>
            </w:tcMar>
            <w:vAlign w:val="center"/>
          </w:tcPr>
          <w:p w14:paraId="3122679A" w14:textId="77777777" w:rsidR="00387D00" w:rsidRPr="00F67513" w:rsidRDefault="002E5743" w:rsidP="00387D00">
            <w:pPr>
              <w:rPr>
                <w:rFonts w:cs="Arial"/>
                <w:i/>
              </w:rPr>
            </w:pPr>
            <w:r>
              <w:rPr>
                <w:rFonts w:cs="Arial"/>
                <w:i/>
              </w:rPr>
              <w:t>Curr</w:t>
            </w:r>
            <w:r w:rsidR="00387D00" w:rsidRPr="00F67513">
              <w:rPr>
                <w:rFonts w:cs="Arial"/>
                <w:i/>
              </w:rPr>
              <w:t>ently not allocated</w:t>
            </w:r>
          </w:p>
        </w:tc>
        <w:tc>
          <w:tcPr>
            <w:tcW w:w="4839" w:type="dxa"/>
            <w:tcMar>
              <w:top w:w="57" w:type="dxa"/>
              <w:left w:w="85" w:type="dxa"/>
              <w:bottom w:w="57" w:type="dxa"/>
              <w:right w:w="85" w:type="dxa"/>
            </w:tcMar>
            <w:vAlign w:val="center"/>
          </w:tcPr>
          <w:p w14:paraId="0FED3C3D" w14:textId="77777777" w:rsidR="00387D00" w:rsidRPr="00F67513" w:rsidRDefault="00387D00" w:rsidP="00387D00">
            <w:pPr>
              <w:rPr>
                <w:rFonts w:cs="Arial"/>
                <w:i/>
              </w:rPr>
            </w:pPr>
          </w:p>
        </w:tc>
        <w:tc>
          <w:tcPr>
            <w:tcW w:w="1767" w:type="dxa"/>
            <w:tcMar>
              <w:top w:w="57" w:type="dxa"/>
              <w:left w:w="85" w:type="dxa"/>
              <w:bottom w:w="57" w:type="dxa"/>
              <w:right w:w="85" w:type="dxa"/>
            </w:tcMar>
            <w:vAlign w:val="center"/>
          </w:tcPr>
          <w:p w14:paraId="1B2CB9F8" w14:textId="77777777" w:rsidR="00387D00" w:rsidRPr="00F67513" w:rsidRDefault="00387D00" w:rsidP="00387D00">
            <w:pPr>
              <w:rPr>
                <w:rFonts w:cs="Arial"/>
                <w:i/>
              </w:rPr>
            </w:pPr>
          </w:p>
        </w:tc>
      </w:tr>
      <w:tr w:rsidR="00387D00" w:rsidRPr="00F67513" w14:paraId="18122236" w14:textId="77777777">
        <w:trPr>
          <w:cantSplit/>
          <w:trHeight w:val="593"/>
          <w:jc w:val="center"/>
        </w:trPr>
        <w:tc>
          <w:tcPr>
            <w:tcW w:w="9810" w:type="dxa"/>
            <w:gridSpan w:val="4"/>
            <w:tcMar>
              <w:top w:w="57" w:type="dxa"/>
              <w:left w:w="85" w:type="dxa"/>
              <w:bottom w:w="57" w:type="dxa"/>
              <w:right w:w="85" w:type="dxa"/>
            </w:tcMar>
            <w:vAlign w:val="center"/>
          </w:tcPr>
          <w:p w14:paraId="4444A246" w14:textId="77777777" w:rsidR="00387D00" w:rsidRPr="00F67513" w:rsidRDefault="00387D00" w:rsidP="00387D00">
            <w:pPr>
              <w:rPr>
                <w:rFonts w:cs="Arial"/>
                <w:b/>
              </w:rPr>
            </w:pPr>
            <w:r w:rsidRPr="00F67513">
              <w:rPr>
                <w:rFonts w:cs="Arial"/>
                <w:b/>
              </w:rPr>
              <w:t>Appendices related to the Architecture of the AIS Service</w:t>
            </w:r>
          </w:p>
        </w:tc>
      </w:tr>
      <w:tr w:rsidR="00387D00" w:rsidRPr="00F67513" w14:paraId="2BFDB5B1" w14:textId="77777777">
        <w:trPr>
          <w:cantSplit/>
          <w:jc w:val="center"/>
        </w:trPr>
        <w:tc>
          <w:tcPr>
            <w:tcW w:w="1173" w:type="dxa"/>
            <w:tcMar>
              <w:top w:w="57" w:type="dxa"/>
              <w:left w:w="85" w:type="dxa"/>
              <w:bottom w:w="57" w:type="dxa"/>
              <w:right w:w="85" w:type="dxa"/>
            </w:tcMar>
            <w:vAlign w:val="center"/>
          </w:tcPr>
          <w:p w14:paraId="0AB72FBC" w14:textId="77777777" w:rsidR="00387D00" w:rsidRPr="00F67513" w:rsidRDefault="00387D00" w:rsidP="00387D00">
            <w:pPr>
              <w:rPr>
                <w:rFonts w:cs="Arial"/>
              </w:rPr>
            </w:pPr>
            <w:r w:rsidRPr="00F67513">
              <w:rPr>
                <w:rFonts w:cs="Arial"/>
              </w:rPr>
              <w:t>3</w:t>
            </w:r>
          </w:p>
        </w:tc>
        <w:tc>
          <w:tcPr>
            <w:tcW w:w="2031" w:type="dxa"/>
            <w:tcMar>
              <w:top w:w="57" w:type="dxa"/>
              <w:left w:w="85" w:type="dxa"/>
              <w:bottom w:w="57" w:type="dxa"/>
              <w:right w:w="85" w:type="dxa"/>
            </w:tcMar>
            <w:vAlign w:val="center"/>
          </w:tcPr>
          <w:p w14:paraId="30AF0907" w14:textId="77777777" w:rsidR="00387D00" w:rsidRPr="00F67513" w:rsidRDefault="00387D00" w:rsidP="00387D00">
            <w:pPr>
              <w:rPr>
                <w:rFonts w:cs="Arial"/>
                <w:i/>
              </w:rPr>
            </w:pPr>
            <w:r w:rsidRPr="00F67513">
              <w:rPr>
                <w:rFonts w:cs="Arial"/>
                <w:i/>
              </w:rPr>
              <w:t>Distribution model</w:t>
            </w:r>
          </w:p>
        </w:tc>
        <w:tc>
          <w:tcPr>
            <w:tcW w:w="4839" w:type="dxa"/>
            <w:tcMar>
              <w:top w:w="57" w:type="dxa"/>
              <w:left w:w="85" w:type="dxa"/>
              <w:bottom w:w="57" w:type="dxa"/>
              <w:right w:w="85" w:type="dxa"/>
            </w:tcMar>
            <w:vAlign w:val="center"/>
          </w:tcPr>
          <w:p w14:paraId="45FA2131" w14:textId="77777777" w:rsidR="00387D00" w:rsidRPr="00F67513" w:rsidRDefault="00387D00" w:rsidP="00387D00">
            <w:pPr>
              <w:rPr>
                <w:rFonts w:cs="Arial"/>
                <w:i/>
              </w:rPr>
            </w:pPr>
            <w:r w:rsidRPr="00F67513">
              <w:rPr>
                <w:rFonts w:cs="Arial"/>
                <w:i/>
              </w:rPr>
              <w:t>Deals with issues arising from geographically distributed AIS Service layouts and with coverage planning as one major factor</w:t>
            </w:r>
          </w:p>
        </w:tc>
        <w:tc>
          <w:tcPr>
            <w:tcW w:w="1767" w:type="dxa"/>
            <w:tcMar>
              <w:top w:w="57" w:type="dxa"/>
              <w:left w:w="85" w:type="dxa"/>
              <w:bottom w:w="57" w:type="dxa"/>
              <w:right w:w="85" w:type="dxa"/>
            </w:tcMar>
            <w:vAlign w:val="center"/>
          </w:tcPr>
          <w:p w14:paraId="27D831DD"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_Ref304917702 \r \h </w:instrText>
            </w:r>
            <w:r>
              <w:rPr>
                <w:rFonts w:cs="Arial"/>
                <w:i/>
              </w:rPr>
            </w:r>
            <w:r>
              <w:rPr>
                <w:rFonts w:cs="Arial"/>
                <w:i/>
              </w:rPr>
              <w:fldChar w:fldCharType="separate"/>
            </w:r>
            <w:r w:rsidR="00AD790A">
              <w:rPr>
                <w:rFonts w:cs="Arial"/>
                <w:i/>
              </w:rPr>
              <w:t>2.6</w:t>
            </w:r>
            <w:r>
              <w:rPr>
                <w:rFonts w:cs="Arial"/>
                <w:i/>
              </w:rPr>
              <w:fldChar w:fldCharType="end"/>
            </w:r>
            <w:r>
              <w:rPr>
                <w:rFonts w:cs="Arial"/>
                <w:i/>
              </w:rPr>
              <w:fldChar w:fldCharType="begin"/>
            </w:r>
            <w:r w:rsidR="00F67513">
              <w:rPr>
                <w:rFonts w:cs="Arial"/>
                <w:i/>
              </w:rPr>
              <w:instrText xml:space="preserve"> REF _Ref304917783 \r \h </w:instrText>
            </w:r>
            <w:r>
              <w:rPr>
                <w:rFonts w:cs="Arial"/>
                <w:i/>
              </w:rPr>
            </w:r>
            <w:r>
              <w:rPr>
                <w:rFonts w:cs="Arial"/>
                <w:i/>
              </w:rPr>
              <w:fldChar w:fldCharType="separate"/>
            </w:r>
            <w:r w:rsidR="00AD790A">
              <w:rPr>
                <w:rFonts w:cs="Arial"/>
                <w:i/>
              </w:rPr>
              <w:t>2.12.3</w:t>
            </w:r>
            <w:r>
              <w:rPr>
                <w:rFonts w:cs="Arial"/>
                <w:i/>
              </w:rPr>
              <w:fldChar w:fldCharType="end"/>
            </w:r>
          </w:p>
        </w:tc>
      </w:tr>
      <w:tr w:rsidR="00387D00" w:rsidRPr="00F67513" w14:paraId="4D851CE7" w14:textId="77777777">
        <w:trPr>
          <w:cantSplit/>
          <w:jc w:val="center"/>
        </w:trPr>
        <w:tc>
          <w:tcPr>
            <w:tcW w:w="1173" w:type="dxa"/>
            <w:tcMar>
              <w:top w:w="57" w:type="dxa"/>
              <w:left w:w="85" w:type="dxa"/>
              <w:bottom w:w="57" w:type="dxa"/>
              <w:right w:w="85" w:type="dxa"/>
            </w:tcMar>
            <w:vAlign w:val="center"/>
          </w:tcPr>
          <w:p w14:paraId="3F3008F0" w14:textId="77777777" w:rsidR="00387D00" w:rsidRPr="00F67513" w:rsidRDefault="00387D00" w:rsidP="00387D00">
            <w:pPr>
              <w:rPr>
                <w:rFonts w:cs="Arial"/>
              </w:rPr>
            </w:pPr>
            <w:r w:rsidRPr="00F67513">
              <w:rPr>
                <w:rFonts w:cs="Arial"/>
              </w:rPr>
              <w:t>4</w:t>
            </w:r>
          </w:p>
        </w:tc>
        <w:tc>
          <w:tcPr>
            <w:tcW w:w="2031" w:type="dxa"/>
            <w:tcMar>
              <w:top w:w="57" w:type="dxa"/>
              <w:left w:w="85" w:type="dxa"/>
              <w:bottom w:w="57" w:type="dxa"/>
              <w:right w:w="85" w:type="dxa"/>
            </w:tcMar>
            <w:vAlign w:val="center"/>
          </w:tcPr>
          <w:p w14:paraId="30D3BD86" w14:textId="77777777" w:rsidR="00387D00" w:rsidRPr="00F67513" w:rsidRDefault="00387D00" w:rsidP="00387D00">
            <w:pPr>
              <w:rPr>
                <w:rFonts w:cs="Arial"/>
                <w:i/>
              </w:rPr>
            </w:pPr>
            <w:r w:rsidRPr="00F67513">
              <w:rPr>
                <w:rFonts w:cs="Arial"/>
                <w:i/>
              </w:rPr>
              <w:t>Interaction and data flow model</w:t>
            </w:r>
          </w:p>
        </w:tc>
        <w:tc>
          <w:tcPr>
            <w:tcW w:w="4839" w:type="dxa"/>
            <w:tcMar>
              <w:top w:w="57" w:type="dxa"/>
              <w:left w:w="85" w:type="dxa"/>
              <w:bottom w:w="57" w:type="dxa"/>
              <w:right w:w="85" w:type="dxa"/>
            </w:tcMar>
            <w:vAlign w:val="center"/>
          </w:tcPr>
          <w:p w14:paraId="461A8B75" w14:textId="77777777" w:rsidR="00387D00" w:rsidRPr="00F67513" w:rsidRDefault="00387D00" w:rsidP="00387D00">
            <w:pPr>
              <w:rPr>
                <w:rFonts w:cs="Arial"/>
                <w:i/>
              </w:rPr>
            </w:pPr>
            <w:r w:rsidRPr="00F67513">
              <w:rPr>
                <w:rFonts w:cs="Arial"/>
                <w:i/>
              </w:rPr>
              <w:t>Introduces the dynamics of the interaction of individual components of the AIS Service and deals with associated data flow issues.</w:t>
            </w:r>
          </w:p>
        </w:tc>
        <w:tc>
          <w:tcPr>
            <w:tcW w:w="1767" w:type="dxa"/>
            <w:tcMar>
              <w:top w:w="57" w:type="dxa"/>
              <w:left w:w="85" w:type="dxa"/>
              <w:bottom w:w="57" w:type="dxa"/>
              <w:right w:w="85" w:type="dxa"/>
            </w:tcMar>
            <w:vAlign w:val="center"/>
          </w:tcPr>
          <w:p w14:paraId="0364CFD0"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_Ref304917681 \r \h </w:instrText>
            </w:r>
            <w:r>
              <w:rPr>
                <w:rFonts w:cs="Arial"/>
                <w:i/>
              </w:rPr>
            </w:r>
            <w:r>
              <w:rPr>
                <w:rFonts w:cs="Arial"/>
                <w:i/>
              </w:rPr>
              <w:fldChar w:fldCharType="separate"/>
            </w:r>
            <w:r w:rsidR="00AD790A">
              <w:rPr>
                <w:rFonts w:cs="Arial"/>
                <w:i/>
              </w:rPr>
              <w:t>2.7</w:t>
            </w:r>
            <w:r>
              <w:rPr>
                <w:rFonts w:cs="Arial"/>
                <w:i/>
              </w:rPr>
              <w:fldChar w:fldCharType="end"/>
            </w:r>
          </w:p>
        </w:tc>
      </w:tr>
      <w:tr w:rsidR="00387D00" w:rsidRPr="00F67513" w14:paraId="2984E5B3" w14:textId="77777777">
        <w:trPr>
          <w:cantSplit/>
          <w:jc w:val="center"/>
        </w:trPr>
        <w:tc>
          <w:tcPr>
            <w:tcW w:w="1173" w:type="dxa"/>
            <w:tcMar>
              <w:top w:w="57" w:type="dxa"/>
              <w:left w:w="85" w:type="dxa"/>
              <w:bottom w:w="57" w:type="dxa"/>
              <w:right w:w="85" w:type="dxa"/>
            </w:tcMar>
            <w:vAlign w:val="center"/>
          </w:tcPr>
          <w:p w14:paraId="06B2A88E" w14:textId="77777777" w:rsidR="00387D00" w:rsidRPr="00F67513" w:rsidRDefault="00387D00" w:rsidP="00387D00">
            <w:pPr>
              <w:rPr>
                <w:rFonts w:cs="Arial"/>
              </w:rPr>
            </w:pPr>
            <w:r w:rsidRPr="00F67513">
              <w:rPr>
                <w:rFonts w:cs="Arial"/>
              </w:rPr>
              <w:t>5</w:t>
            </w:r>
          </w:p>
        </w:tc>
        <w:tc>
          <w:tcPr>
            <w:tcW w:w="2031" w:type="dxa"/>
            <w:tcMar>
              <w:top w:w="57" w:type="dxa"/>
              <w:left w:w="85" w:type="dxa"/>
              <w:bottom w:w="57" w:type="dxa"/>
              <w:right w:w="85" w:type="dxa"/>
            </w:tcMar>
            <w:vAlign w:val="center"/>
          </w:tcPr>
          <w:p w14:paraId="0EF912E0" w14:textId="77777777" w:rsidR="00387D00" w:rsidRPr="00F67513" w:rsidRDefault="00387D00" w:rsidP="00387D00">
            <w:pPr>
              <w:tabs>
                <w:tab w:val="left" w:pos="5396"/>
              </w:tabs>
              <w:rPr>
                <w:rFonts w:cs="Arial"/>
                <w:i/>
              </w:rPr>
            </w:pPr>
            <w:r w:rsidRPr="00F67513">
              <w:rPr>
                <w:rFonts w:cs="Arial"/>
                <w:i/>
              </w:rPr>
              <w:t>Interfacing model</w:t>
            </w:r>
          </w:p>
        </w:tc>
        <w:tc>
          <w:tcPr>
            <w:tcW w:w="4839" w:type="dxa"/>
            <w:tcMar>
              <w:top w:w="57" w:type="dxa"/>
              <w:left w:w="85" w:type="dxa"/>
              <w:bottom w:w="57" w:type="dxa"/>
              <w:right w:w="85" w:type="dxa"/>
            </w:tcMar>
            <w:vAlign w:val="center"/>
          </w:tcPr>
          <w:p w14:paraId="0455D333" w14:textId="77777777" w:rsidR="00387D00" w:rsidRPr="00F67513" w:rsidRDefault="00387D00" w:rsidP="00387D00">
            <w:pPr>
              <w:tabs>
                <w:tab w:val="left" w:pos="5396"/>
              </w:tabs>
              <w:rPr>
                <w:rFonts w:cs="Arial"/>
                <w:i/>
              </w:rPr>
            </w:pPr>
            <w:r w:rsidRPr="00F67513">
              <w:rPr>
                <w:rFonts w:cs="Arial"/>
                <w:i/>
              </w:rPr>
              <w:t>Deals with data encoding for interfacing and with interface protocols proper between components of the AIS Service</w:t>
            </w:r>
          </w:p>
        </w:tc>
        <w:tc>
          <w:tcPr>
            <w:tcW w:w="1767" w:type="dxa"/>
            <w:tcMar>
              <w:top w:w="57" w:type="dxa"/>
              <w:left w:w="85" w:type="dxa"/>
              <w:bottom w:w="57" w:type="dxa"/>
              <w:right w:w="85" w:type="dxa"/>
            </w:tcMar>
            <w:vAlign w:val="center"/>
          </w:tcPr>
          <w:p w14:paraId="6B940B5D" w14:textId="77777777" w:rsidR="00387D00" w:rsidRPr="00F67513" w:rsidRDefault="004411D9" w:rsidP="00F67513">
            <w:pPr>
              <w:tabs>
                <w:tab w:val="left" w:pos="5396"/>
              </w:tabs>
              <w:rPr>
                <w:rFonts w:cs="Arial"/>
                <w:i/>
              </w:rPr>
            </w:pPr>
            <w:r>
              <w:rPr>
                <w:rFonts w:cs="Arial"/>
                <w:i/>
              </w:rPr>
              <w:fldChar w:fldCharType="begin"/>
            </w:r>
            <w:r w:rsidR="00F67513">
              <w:rPr>
                <w:rFonts w:cs="Arial"/>
                <w:i/>
              </w:rPr>
              <w:instrText xml:space="preserve"> REF _Ref304917638 \r \h </w:instrText>
            </w:r>
            <w:r>
              <w:rPr>
                <w:rFonts w:cs="Arial"/>
                <w:i/>
              </w:rPr>
            </w:r>
            <w:r>
              <w:rPr>
                <w:rFonts w:cs="Arial"/>
                <w:i/>
              </w:rPr>
              <w:fldChar w:fldCharType="separate"/>
            </w:r>
            <w:r w:rsidR="00AD790A">
              <w:rPr>
                <w:rFonts w:cs="Arial"/>
                <w:i/>
              </w:rPr>
              <w:t>2.8</w:t>
            </w:r>
            <w:r>
              <w:rPr>
                <w:rFonts w:cs="Arial"/>
                <w:i/>
              </w:rPr>
              <w:fldChar w:fldCharType="end"/>
            </w:r>
          </w:p>
        </w:tc>
      </w:tr>
      <w:tr w:rsidR="00387D00" w:rsidRPr="00F67513" w14:paraId="2BC61EB5" w14:textId="77777777">
        <w:trPr>
          <w:cantSplit/>
          <w:jc w:val="center"/>
        </w:trPr>
        <w:tc>
          <w:tcPr>
            <w:tcW w:w="1173" w:type="dxa"/>
            <w:tcMar>
              <w:top w:w="57" w:type="dxa"/>
              <w:left w:w="85" w:type="dxa"/>
              <w:bottom w:w="57" w:type="dxa"/>
              <w:right w:w="85" w:type="dxa"/>
            </w:tcMar>
            <w:vAlign w:val="center"/>
          </w:tcPr>
          <w:p w14:paraId="6A6CC1B1" w14:textId="77777777" w:rsidR="00387D00" w:rsidRPr="00F67513" w:rsidRDefault="00387D00" w:rsidP="00387D00">
            <w:pPr>
              <w:rPr>
                <w:rFonts w:cs="Arial"/>
              </w:rPr>
            </w:pPr>
            <w:r w:rsidRPr="00F67513">
              <w:rPr>
                <w:rFonts w:cs="Arial"/>
              </w:rPr>
              <w:t>6</w:t>
            </w:r>
          </w:p>
        </w:tc>
        <w:tc>
          <w:tcPr>
            <w:tcW w:w="2031" w:type="dxa"/>
            <w:tcMar>
              <w:top w:w="57" w:type="dxa"/>
              <w:left w:w="85" w:type="dxa"/>
              <w:bottom w:w="57" w:type="dxa"/>
              <w:right w:w="85" w:type="dxa"/>
            </w:tcMar>
            <w:vAlign w:val="center"/>
          </w:tcPr>
          <w:p w14:paraId="694F8FF2" w14:textId="77777777" w:rsidR="00387D00" w:rsidRPr="00F67513" w:rsidRDefault="00387D00" w:rsidP="00387D00">
            <w:pPr>
              <w:tabs>
                <w:tab w:val="left" w:pos="2089"/>
              </w:tabs>
              <w:rPr>
                <w:rFonts w:cs="Arial"/>
                <w:i/>
              </w:rPr>
            </w:pPr>
            <w:r w:rsidRPr="00F67513">
              <w:rPr>
                <w:rFonts w:cs="Arial"/>
                <w:i/>
              </w:rPr>
              <w:t>Internal time latency model</w:t>
            </w:r>
          </w:p>
        </w:tc>
        <w:tc>
          <w:tcPr>
            <w:tcW w:w="4839" w:type="dxa"/>
            <w:tcMar>
              <w:top w:w="57" w:type="dxa"/>
              <w:left w:w="85" w:type="dxa"/>
              <w:bottom w:w="57" w:type="dxa"/>
              <w:right w:w="85" w:type="dxa"/>
            </w:tcMar>
            <w:vAlign w:val="center"/>
          </w:tcPr>
          <w:p w14:paraId="2C521F4A" w14:textId="77777777" w:rsidR="000D28E3" w:rsidRDefault="000D28E3" w:rsidP="00387D00">
            <w:pPr>
              <w:tabs>
                <w:tab w:val="left" w:pos="2089"/>
              </w:tabs>
              <w:rPr>
                <w:ins w:id="532" w:author="Zetterberg, Rolf" w:date="2012-07-10T13:49:00Z"/>
                <w:color w:val="FF0000"/>
              </w:rPr>
            </w:pPr>
            <w:ins w:id="533" w:author="Zetterberg, Rolf" w:date="2012-07-10T13:48:00Z">
              <w:r>
                <w:rPr>
                  <w:color w:val="FF0000"/>
                </w:rPr>
                <w:t>Not to be developed presently</w:t>
              </w:r>
            </w:ins>
          </w:p>
          <w:p w14:paraId="658734B2" w14:textId="77777777" w:rsidR="00387D00" w:rsidRPr="00F67513" w:rsidRDefault="00387D00" w:rsidP="00387D00">
            <w:pPr>
              <w:tabs>
                <w:tab w:val="left" w:pos="2089"/>
              </w:tabs>
              <w:rPr>
                <w:rFonts w:cs="Arial"/>
                <w:i/>
              </w:rPr>
            </w:pPr>
            <w:r w:rsidRPr="00F67513">
              <w:rPr>
                <w:rFonts w:cs="Arial"/>
                <w:i/>
              </w:rPr>
              <w:t>Introduces absolute (real) time considerations, even quantitatively</w:t>
            </w:r>
          </w:p>
        </w:tc>
        <w:tc>
          <w:tcPr>
            <w:tcW w:w="1767" w:type="dxa"/>
            <w:tcMar>
              <w:top w:w="57" w:type="dxa"/>
              <w:left w:w="85" w:type="dxa"/>
              <w:bottom w:w="57" w:type="dxa"/>
              <w:right w:w="85" w:type="dxa"/>
            </w:tcMar>
            <w:vAlign w:val="center"/>
          </w:tcPr>
          <w:p w14:paraId="0EFD7033" w14:textId="77777777" w:rsidR="00387D00" w:rsidRPr="00F67513" w:rsidRDefault="004411D9" w:rsidP="00387D00">
            <w:pPr>
              <w:tabs>
                <w:tab w:val="left" w:pos="2089"/>
              </w:tabs>
              <w:rPr>
                <w:rFonts w:cs="Arial"/>
                <w:i/>
              </w:rPr>
            </w:pPr>
            <w:r>
              <w:rPr>
                <w:rFonts w:cs="Arial"/>
                <w:i/>
              </w:rPr>
              <w:fldChar w:fldCharType="begin"/>
            </w:r>
            <w:r w:rsidR="00F67513">
              <w:rPr>
                <w:rFonts w:cs="Arial"/>
                <w:i/>
              </w:rPr>
              <w:instrText xml:space="preserve"> REF _Ref304917624 \r \h </w:instrText>
            </w:r>
            <w:r>
              <w:rPr>
                <w:rFonts w:cs="Arial"/>
                <w:i/>
              </w:rPr>
            </w:r>
            <w:r>
              <w:rPr>
                <w:rFonts w:cs="Arial"/>
                <w:i/>
              </w:rPr>
              <w:fldChar w:fldCharType="separate"/>
            </w:r>
            <w:r w:rsidR="00AD790A">
              <w:rPr>
                <w:rFonts w:cs="Arial"/>
                <w:i/>
              </w:rPr>
              <w:t>2.9</w:t>
            </w:r>
            <w:r>
              <w:rPr>
                <w:rFonts w:cs="Arial"/>
                <w:i/>
              </w:rPr>
              <w:fldChar w:fldCharType="end"/>
            </w:r>
          </w:p>
        </w:tc>
      </w:tr>
      <w:tr w:rsidR="00387D00" w:rsidRPr="00F67513" w14:paraId="690858FA" w14:textId="77777777">
        <w:trPr>
          <w:cantSplit/>
          <w:jc w:val="center"/>
        </w:trPr>
        <w:tc>
          <w:tcPr>
            <w:tcW w:w="1173" w:type="dxa"/>
            <w:tcMar>
              <w:top w:w="57" w:type="dxa"/>
              <w:left w:w="85" w:type="dxa"/>
              <w:bottom w:w="57" w:type="dxa"/>
              <w:right w:w="85" w:type="dxa"/>
            </w:tcMar>
            <w:vAlign w:val="center"/>
          </w:tcPr>
          <w:p w14:paraId="6A94D8D9" w14:textId="77777777" w:rsidR="00387D00" w:rsidRPr="00F67513" w:rsidRDefault="00387D00" w:rsidP="00387D00">
            <w:pPr>
              <w:rPr>
                <w:rFonts w:cs="Arial"/>
              </w:rPr>
            </w:pPr>
            <w:r w:rsidRPr="00F67513">
              <w:rPr>
                <w:rFonts w:cs="Arial"/>
              </w:rPr>
              <w:t>7</w:t>
            </w:r>
          </w:p>
        </w:tc>
        <w:tc>
          <w:tcPr>
            <w:tcW w:w="2031" w:type="dxa"/>
            <w:tcMar>
              <w:top w:w="57" w:type="dxa"/>
              <w:left w:w="85" w:type="dxa"/>
              <w:bottom w:w="57" w:type="dxa"/>
              <w:right w:w="85" w:type="dxa"/>
            </w:tcMar>
            <w:vAlign w:val="center"/>
          </w:tcPr>
          <w:p w14:paraId="6B4FE787" w14:textId="77777777" w:rsidR="00387D00" w:rsidRPr="00F67513" w:rsidRDefault="00387D00" w:rsidP="00387D00">
            <w:pPr>
              <w:rPr>
                <w:rFonts w:cs="Arial"/>
                <w:i/>
              </w:rPr>
            </w:pPr>
            <w:r w:rsidRPr="00F67513">
              <w:rPr>
                <w:rFonts w:cs="Arial"/>
                <w:i/>
              </w:rPr>
              <w:t>Internal Reliability model</w:t>
            </w:r>
          </w:p>
        </w:tc>
        <w:tc>
          <w:tcPr>
            <w:tcW w:w="4839" w:type="dxa"/>
            <w:tcMar>
              <w:top w:w="57" w:type="dxa"/>
              <w:left w:w="85" w:type="dxa"/>
              <w:bottom w:w="57" w:type="dxa"/>
              <w:right w:w="85" w:type="dxa"/>
            </w:tcMar>
            <w:vAlign w:val="center"/>
          </w:tcPr>
          <w:p w14:paraId="7372190E" w14:textId="77777777" w:rsidR="000D28E3" w:rsidRDefault="000D28E3" w:rsidP="00387D00">
            <w:pPr>
              <w:rPr>
                <w:ins w:id="534" w:author="Zetterberg, Rolf" w:date="2012-07-10T13:49:00Z"/>
                <w:color w:val="FF0000"/>
              </w:rPr>
            </w:pPr>
            <w:ins w:id="535" w:author="Zetterberg, Rolf" w:date="2012-07-10T13:48:00Z">
              <w:r>
                <w:rPr>
                  <w:color w:val="FF0000"/>
                </w:rPr>
                <w:t>Not to be developed presently</w:t>
              </w:r>
            </w:ins>
          </w:p>
          <w:p w14:paraId="7B382764" w14:textId="77777777" w:rsidR="00387D00" w:rsidRPr="00F67513" w:rsidRDefault="00387D00" w:rsidP="00387D00">
            <w:pPr>
              <w:rPr>
                <w:rFonts w:cs="Arial"/>
                <w:i/>
              </w:rPr>
            </w:pPr>
            <w:r w:rsidRPr="00F67513">
              <w:rPr>
                <w:rFonts w:cs="Arial"/>
                <w:i/>
              </w:rPr>
              <w:t>Provides an analytical framework for reliability considerations of the AIS Service</w:t>
            </w:r>
          </w:p>
        </w:tc>
        <w:tc>
          <w:tcPr>
            <w:tcW w:w="1767" w:type="dxa"/>
            <w:tcMar>
              <w:top w:w="57" w:type="dxa"/>
              <w:left w:w="85" w:type="dxa"/>
              <w:bottom w:w="57" w:type="dxa"/>
              <w:right w:w="85" w:type="dxa"/>
            </w:tcMar>
            <w:vAlign w:val="center"/>
          </w:tcPr>
          <w:p w14:paraId="344C2A87"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_Ref304917614 \r \h </w:instrText>
            </w:r>
            <w:r>
              <w:rPr>
                <w:rFonts w:cs="Arial"/>
                <w:i/>
              </w:rPr>
            </w:r>
            <w:r>
              <w:rPr>
                <w:rFonts w:cs="Arial"/>
                <w:i/>
              </w:rPr>
              <w:fldChar w:fldCharType="separate"/>
            </w:r>
            <w:r w:rsidR="00AD790A">
              <w:rPr>
                <w:rFonts w:cs="Arial"/>
                <w:i/>
              </w:rPr>
              <w:t>2.10</w:t>
            </w:r>
            <w:r>
              <w:rPr>
                <w:rFonts w:cs="Arial"/>
                <w:i/>
              </w:rPr>
              <w:fldChar w:fldCharType="end"/>
            </w:r>
          </w:p>
        </w:tc>
      </w:tr>
      <w:tr w:rsidR="00387D00" w:rsidRPr="00F67513" w14:paraId="1ABC7399" w14:textId="77777777">
        <w:trPr>
          <w:cantSplit/>
          <w:jc w:val="center"/>
        </w:trPr>
        <w:tc>
          <w:tcPr>
            <w:tcW w:w="1173" w:type="dxa"/>
            <w:tcMar>
              <w:top w:w="57" w:type="dxa"/>
              <w:left w:w="85" w:type="dxa"/>
              <w:bottom w:w="57" w:type="dxa"/>
              <w:right w:w="85" w:type="dxa"/>
            </w:tcMar>
            <w:vAlign w:val="center"/>
          </w:tcPr>
          <w:p w14:paraId="004A6A28" w14:textId="77777777" w:rsidR="00387D00" w:rsidRPr="00F67513" w:rsidRDefault="00387D00" w:rsidP="00387D00">
            <w:pPr>
              <w:rPr>
                <w:rFonts w:cs="Arial"/>
              </w:rPr>
            </w:pPr>
            <w:r w:rsidRPr="00F67513">
              <w:rPr>
                <w:rFonts w:cs="Arial"/>
              </w:rPr>
              <w:t>8</w:t>
            </w:r>
          </w:p>
        </w:tc>
        <w:tc>
          <w:tcPr>
            <w:tcW w:w="2031" w:type="dxa"/>
            <w:tcMar>
              <w:top w:w="57" w:type="dxa"/>
              <w:left w:w="85" w:type="dxa"/>
              <w:bottom w:w="57" w:type="dxa"/>
              <w:right w:w="85" w:type="dxa"/>
            </w:tcMar>
            <w:vAlign w:val="center"/>
          </w:tcPr>
          <w:p w14:paraId="41D73342" w14:textId="77777777" w:rsidR="00387D00" w:rsidRPr="00F67513" w:rsidRDefault="00387D00" w:rsidP="00387D00">
            <w:pPr>
              <w:rPr>
                <w:rFonts w:cs="Arial"/>
                <w:i/>
              </w:rPr>
            </w:pPr>
            <w:r w:rsidRPr="00F67513">
              <w:rPr>
                <w:rFonts w:cs="Arial"/>
                <w:i/>
              </w:rPr>
              <w:t>Test model</w:t>
            </w:r>
          </w:p>
        </w:tc>
        <w:tc>
          <w:tcPr>
            <w:tcW w:w="4839" w:type="dxa"/>
            <w:tcMar>
              <w:top w:w="57" w:type="dxa"/>
              <w:left w:w="85" w:type="dxa"/>
              <w:bottom w:w="57" w:type="dxa"/>
              <w:right w:w="85" w:type="dxa"/>
            </w:tcMar>
            <w:vAlign w:val="center"/>
          </w:tcPr>
          <w:p w14:paraId="77D643B1" w14:textId="77777777" w:rsidR="000D28E3" w:rsidRDefault="000D28E3" w:rsidP="00387D00">
            <w:pPr>
              <w:rPr>
                <w:ins w:id="536" w:author="Zetterberg, Rolf" w:date="2012-07-10T13:49:00Z"/>
                <w:color w:val="FF0000"/>
              </w:rPr>
            </w:pPr>
            <w:ins w:id="537" w:author="Zetterberg, Rolf" w:date="2012-07-10T13:48:00Z">
              <w:r>
                <w:rPr>
                  <w:color w:val="FF0000"/>
                </w:rPr>
                <w:t>Not to be developed presently</w:t>
              </w:r>
            </w:ins>
          </w:p>
          <w:p w14:paraId="71EFC7EC" w14:textId="77777777" w:rsidR="00387D00" w:rsidRPr="00F67513" w:rsidRDefault="00387D00" w:rsidP="00387D00">
            <w:pPr>
              <w:rPr>
                <w:rFonts w:cs="Arial"/>
                <w:i/>
              </w:rPr>
            </w:pPr>
            <w:r w:rsidRPr="00F67513">
              <w:rPr>
                <w:rFonts w:cs="Arial"/>
                <w:i/>
              </w:rPr>
              <w:t>Provides a test strategy on service level</w:t>
            </w:r>
          </w:p>
        </w:tc>
        <w:tc>
          <w:tcPr>
            <w:tcW w:w="1767" w:type="dxa"/>
            <w:tcMar>
              <w:top w:w="57" w:type="dxa"/>
              <w:left w:w="85" w:type="dxa"/>
              <w:bottom w:w="57" w:type="dxa"/>
              <w:right w:w="85" w:type="dxa"/>
            </w:tcMar>
            <w:vAlign w:val="center"/>
          </w:tcPr>
          <w:p w14:paraId="16D594DC"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_Ref304917600 \r \h </w:instrText>
            </w:r>
            <w:r>
              <w:rPr>
                <w:rFonts w:cs="Arial"/>
                <w:i/>
              </w:rPr>
            </w:r>
            <w:r>
              <w:rPr>
                <w:rFonts w:cs="Arial"/>
                <w:i/>
              </w:rPr>
              <w:fldChar w:fldCharType="separate"/>
            </w:r>
            <w:r w:rsidR="00AD790A">
              <w:rPr>
                <w:rFonts w:cs="Arial"/>
                <w:i/>
              </w:rPr>
              <w:t>2.11</w:t>
            </w:r>
            <w:r>
              <w:rPr>
                <w:rFonts w:cs="Arial"/>
                <w:i/>
              </w:rPr>
              <w:fldChar w:fldCharType="end"/>
            </w:r>
          </w:p>
        </w:tc>
      </w:tr>
      <w:tr w:rsidR="00387D00" w:rsidRPr="00F67513" w14:paraId="2C877BD7" w14:textId="77777777">
        <w:trPr>
          <w:cantSplit/>
          <w:trHeight w:val="608"/>
          <w:jc w:val="center"/>
        </w:trPr>
        <w:tc>
          <w:tcPr>
            <w:tcW w:w="9810" w:type="dxa"/>
            <w:gridSpan w:val="4"/>
            <w:tcMar>
              <w:top w:w="57" w:type="dxa"/>
              <w:left w:w="85" w:type="dxa"/>
              <w:bottom w:w="57" w:type="dxa"/>
              <w:right w:w="85" w:type="dxa"/>
            </w:tcMar>
            <w:vAlign w:val="center"/>
          </w:tcPr>
          <w:p w14:paraId="4AAB667C" w14:textId="77777777" w:rsidR="00387D00" w:rsidRPr="00F67513" w:rsidRDefault="00387D00" w:rsidP="00387D00">
            <w:pPr>
              <w:rPr>
                <w:rFonts w:cs="Arial"/>
                <w:b/>
              </w:rPr>
            </w:pPr>
            <w:r w:rsidRPr="00F67513">
              <w:rPr>
                <w:rFonts w:cs="Arial"/>
                <w:b/>
              </w:rPr>
              <w:t>Appendices related to Functional components of AIS Service</w:t>
            </w:r>
          </w:p>
        </w:tc>
      </w:tr>
      <w:tr w:rsidR="00387D00" w:rsidRPr="00F67513" w14:paraId="26339E8B" w14:textId="77777777">
        <w:trPr>
          <w:cantSplit/>
          <w:jc w:val="center"/>
        </w:trPr>
        <w:tc>
          <w:tcPr>
            <w:tcW w:w="1173" w:type="dxa"/>
            <w:tcMar>
              <w:top w:w="57" w:type="dxa"/>
              <w:left w:w="85" w:type="dxa"/>
              <w:bottom w:w="57" w:type="dxa"/>
              <w:right w:w="85" w:type="dxa"/>
            </w:tcMar>
            <w:vAlign w:val="center"/>
          </w:tcPr>
          <w:p w14:paraId="64A6A3F2" w14:textId="77777777" w:rsidR="00387D00" w:rsidRPr="00F67513" w:rsidRDefault="00387D00" w:rsidP="00387D00">
            <w:pPr>
              <w:rPr>
                <w:rFonts w:cs="Arial"/>
              </w:rPr>
            </w:pPr>
            <w:r w:rsidRPr="00F67513">
              <w:rPr>
                <w:rFonts w:cs="Arial"/>
              </w:rPr>
              <w:t>9</w:t>
            </w:r>
          </w:p>
        </w:tc>
        <w:tc>
          <w:tcPr>
            <w:tcW w:w="2031" w:type="dxa"/>
            <w:tcMar>
              <w:top w:w="57" w:type="dxa"/>
              <w:left w:w="85" w:type="dxa"/>
              <w:bottom w:w="57" w:type="dxa"/>
              <w:right w:w="85" w:type="dxa"/>
            </w:tcMar>
            <w:vAlign w:val="center"/>
          </w:tcPr>
          <w:p w14:paraId="67EC67A2" w14:textId="77777777" w:rsidR="00387D00" w:rsidRPr="00F67513" w:rsidRDefault="00387D00" w:rsidP="00387D00">
            <w:pPr>
              <w:tabs>
                <w:tab w:val="left" w:pos="2041"/>
              </w:tabs>
              <w:rPr>
                <w:rFonts w:cs="Arial"/>
                <w:i/>
              </w:rPr>
            </w:pPr>
            <w:r w:rsidRPr="00F67513">
              <w:rPr>
                <w:rFonts w:cs="Arial"/>
                <w:i/>
              </w:rPr>
              <w:t>Functional description of the AIS Logical Shore Station (AIS-LSS)</w:t>
            </w:r>
          </w:p>
        </w:tc>
        <w:tc>
          <w:tcPr>
            <w:tcW w:w="4839" w:type="dxa"/>
            <w:tcMar>
              <w:top w:w="57" w:type="dxa"/>
              <w:left w:w="85" w:type="dxa"/>
              <w:bottom w:w="57" w:type="dxa"/>
              <w:right w:w="85" w:type="dxa"/>
            </w:tcMar>
            <w:vAlign w:val="center"/>
          </w:tcPr>
          <w:p w14:paraId="7350A131" w14:textId="77777777" w:rsidR="00387D00" w:rsidRPr="00F67513" w:rsidRDefault="00387D00" w:rsidP="00387D00">
            <w:pPr>
              <w:tabs>
                <w:tab w:val="left" w:pos="2041"/>
              </w:tabs>
              <w:rPr>
                <w:rFonts w:cs="Arial"/>
              </w:rPr>
            </w:pPr>
            <w:r w:rsidRPr="00F67513">
              <w:rPr>
                <w:rFonts w:cs="Arial"/>
                <w:i/>
              </w:rPr>
              <w:t>Functional description of the AIS Logical Shore Station (AIS-LSS)</w:t>
            </w:r>
          </w:p>
        </w:tc>
        <w:tc>
          <w:tcPr>
            <w:tcW w:w="1767" w:type="dxa"/>
            <w:tcMar>
              <w:top w:w="57" w:type="dxa"/>
              <w:left w:w="85" w:type="dxa"/>
              <w:bottom w:w="57" w:type="dxa"/>
              <w:right w:w="85" w:type="dxa"/>
            </w:tcMar>
            <w:vAlign w:val="center"/>
          </w:tcPr>
          <w:p w14:paraId="7744D1DA" w14:textId="77777777" w:rsidR="00387D00" w:rsidRPr="00F67513" w:rsidRDefault="004411D9" w:rsidP="00387D00">
            <w:pPr>
              <w:tabs>
                <w:tab w:val="left" w:pos="2041"/>
              </w:tabs>
              <w:rPr>
                <w:rFonts w:cs="Arial"/>
                <w:i/>
              </w:rPr>
            </w:pPr>
            <w:r>
              <w:rPr>
                <w:rFonts w:cs="Arial"/>
                <w:i/>
              </w:rPr>
              <w:fldChar w:fldCharType="begin"/>
            </w:r>
            <w:r w:rsidR="00F67513">
              <w:rPr>
                <w:rFonts w:cs="Arial"/>
                <w:i/>
              </w:rPr>
              <w:instrText xml:space="preserve"> REF _Ref304917790 \r \h </w:instrText>
            </w:r>
            <w:r>
              <w:rPr>
                <w:rFonts w:cs="Arial"/>
                <w:i/>
              </w:rPr>
            </w:r>
            <w:r>
              <w:rPr>
                <w:rFonts w:cs="Arial"/>
                <w:i/>
              </w:rPr>
              <w:fldChar w:fldCharType="separate"/>
            </w:r>
            <w:r w:rsidR="00AD790A">
              <w:rPr>
                <w:rFonts w:cs="Arial"/>
                <w:i/>
              </w:rPr>
              <w:t>2.12.3</w:t>
            </w:r>
            <w:r>
              <w:rPr>
                <w:rFonts w:cs="Arial"/>
                <w:i/>
              </w:rPr>
              <w:fldChar w:fldCharType="end"/>
            </w:r>
            <w:r w:rsidR="00D45D23">
              <w:rPr>
                <w:rFonts w:cs="Arial"/>
                <w:i/>
              </w:rPr>
              <w:t xml:space="preserve">, </w:t>
            </w:r>
            <w:r>
              <w:rPr>
                <w:rFonts w:cs="Arial"/>
                <w:i/>
              </w:rPr>
              <w:fldChar w:fldCharType="begin"/>
            </w:r>
            <w:r w:rsidR="00F67513">
              <w:rPr>
                <w:rFonts w:cs="Arial"/>
                <w:i/>
              </w:rPr>
              <w:instrText xml:space="preserve"> REF _Ref304917819 \r \h </w:instrText>
            </w:r>
            <w:r>
              <w:rPr>
                <w:rFonts w:cs="Arial"/>
                <w:i/>
              </w:rPr>
            </w:r>
            <w:r>
              <w:rPr>
                <w:rFonts w:cs="Arial"/>
                <w:i/>
              </w:rPr>
              <w:fldChar w:fldCharType="separate"/>
            </w:r>
            <w:r w:rsidR="00AD790A">
              <w:rPr>
                <w:rFonts w:cs="Arial"/>
                <w:i/>
              </w:rPr>
              <w:t>2.12.5</w:t>
            </w:r>
            <w:r>
              <w:rPr>
                <w:rFonts w:cs="Arial"/>
                <w:i/>
              </w:rPr>
              <w:fldChar w:fldCharType="end"/>
            </w:r>
          </w:p>
        </w:tc>
      </w:tr>
      <w:tr w:rsidR="00387D00" w:rsidRPr="00F67513" w14:paraId="51C41900" w14:textId="77777777">
        <w:trPr>
          <w:cantSplit/>
          <w:jc w:val="center"/>
        </w:trPr>
        <w:tc>
          <w:tcPr>
            <w:tcW w:w="1173" w:type="dxa"/>
            <w:tcMar>
              <w:top w:w="57" w:type="dxa"/>
              <w:left w:w="85" w:type="dxa"/>
              <w:bottom w:w="57" w:type="dxa"/>
              <w:right w:w="85" w:type="dxa"/>
            </w:tcMar>
            <w:vAlign w:val="center"/>
          </w:tcPr>
          <w:p w14:paraId="25560833" w14:textId="77777777" w:rsidR="00387D00" w:rsidRPr="00C47065" w:rsidRDefault="00387D00" w:rsidP="00387D00">
            <w:pPr>
              <w:rPr>
                <w:rFonts w:cs="Arial"/>
              </w:rPr>
            </w:pPr>
            <w:r w:rsidRPr="00C47065">
              <w:rPr>
                <w:rFonts w:cs="Arial"/>
              </w:rPr>
              <w:t>10.1</w:t>
            </w:r>
          </w:p>
        </w:tc>
        <w:tc>
          <w:tcPr>
            <w:tcW w:w="2031" w:type="dxa"/>
            <w:tcMar>
              <w:top w:w="57" w:type="dxa"/>
              <w:left w:w="85" w:type="dxa"/>
              <w:bottom w:w="57" w:type="dxa"/>
              <w:right w:w="85" w:type="dxa"/>
            </w:tcMar>
            <w:vAlign w:val="center"/>
          </w:tcPr>
          <w:p w14:paraId="70854DDD" w14:textId="77777777" w:rsidR="00387D00" w:rsidRPr="00F67513" w:rsidRDefault="00387D00" w:rsidP="00387D00">
            <w:pPr>
              <w:rPr>
                <w:rFonts w:cs="Arial"/>
                <w:i/>
              </w:rPr>
            </w:pPr>
            <w:r w:rsidRPr="00F67513">
              <w:rPr>
                <w:rFonts w:cs="Arial"/>
                <w:i/>
              </w:rPr>
              <w:t>Physical Layer consideration</w:t>
            </w:r>
          </w:p>
        </w:tc>
        <w:tc>
          <w:tcPr>
            <w:tcW w:w="4839" w:type="dxa"/>
            <w:tcMar>
              <w:top w:w="57" w:type="dxa"/>
              <w:left w:w="85" w:type="dxa"/>
              <w:bottom w:w="57" w:type="dxa"/>
              <w:right w:w="85" w:type="dxa"/>
            </w:tcMar>
            <w:vAlign w:val="center"/>
          </w:tcPr>
          <w:p w14:paraId="4509001C" w14:textId="77777777" w:rsidR="00387D00" w:rsidRPr="00F67513" w:rsidRDefault="00387D00" w:rsidP="00387D00">
            <w:pPr>
              <w:rPr>
                <w:rFonts w:cs="Arial"/>
              </w:rPr>
            </w:pPr>
            <w:r w:rsidRPr="00F67513">
              <w:rPr>
                <w:rFonts w:cs="Arial"/>
                <w:i/>
              </w:rPr>
              <w:t>Physical Layer consideration</w:t>
            </w:r>
          </w:p>
        </w:tc>
        <w:tc>
          <w:tcPr>
            <w:tcW w:w="1767" w:type="dxa"/>
            <w:tcMar>
              <w:top w:w="57" w:type="dxa"/>
              <w:left w:w="85" w:type="dxa"/>
              <w:bottom w:w="57" w:type="dxa"/>
              <w:right w:w="85" w:type="dxa"/>
            </w:tcMar>
            <w:vAlign w:val="center"/>
          </w:tcPr>
          <w:p w14:paraId="05561083" w14:textId="77777777" w:rsidR="00387D00" w:rsidRPr="00F67513" w:rsidRDefault="00387D00" w:rsidP="00387D00">
            <w:pPr>
              <w:rPr>
                <w:rFonts w:cs="Arial"/>
                <w:i/>
              </w:rPr>
            </w:pPr>
          </w:p>
        </w:tc>
      </w:tr>
      <w:tr w:rsidR="00387D00" w:rsidRPr="00F67513" w14:paraId="156B8DC1" w14:textId="77777777">
        <w:trPr>
          <w:cantSplit/>
          <w:jc w:val="center"/>
        </w:trPr>
        <w:tc>
          <w:tcPr>
            <w:tcW w:w="1173" w:type="dxa"/>
            <w:tcMar>
              <w:top w:w="57" w:type="dxa"/>
              <w:left w:w="85" w:type="dxa"/>
              <w:bottom w:w="57" w:type="dxa"/>
              <w:right w:w="85" w:type="dxa"/>
            </w:tcMar>
            <w:vAlign w:val="center"/>
          </w:tcPr>
          <w:p w14:paraId="6B0003AB" w14:textId="77777777" w:rsidR="00387D00" w:rsidRPr="00C47065" w:rsidRDefault="00387D00" w:rsidP="00387D00">
            <w:pPr>
              <w:rPr>
                <w:rFonts w:cs="Arial"/>
              </w:rPr>
            </w:pPr>
            <w:r w:rsidRPr="00C47065">
              <w:rPr>
                <w:rFonts w:cs="Arial"/>
              </w:rPr>
              <w:t>10.2</w:t>
            </w:r>
          </w:p>
        </w:tc>
        <w:tc>
          <w:tcPr>
            <w:tcW w:w="2031" w:type="dxa"/>
            <w:tcMar>
              <w:top w:w="57" w:type="dxa"/>
              <w:left w:w="85" w:type="dxa"/>
              <w:bottom w:w="57" w:type="dxa"/>
              <w:right w:w="85" w:type="dxa"/>
            </w:tcMar>
            <w:vAlign w:val="center"/>
          </w:tcPr>
          <w:p w14:paraId="7A999BD2" w14:textId="77777777" w:rsidR="00387D00" w:rsidRPr="00F67513" w:rsidRDefault="00387D00" w:rsidP="00387D00">
            <w:pPr>
              <w:rPr>
                <w:rFonts w:cs="Arial"/>
                <w:i/>
              </w:rPr>
            </w:pPr>
            <w:r w:rsidRPr="00F67513">
              <w:rPr>
                <w:rFonts w:cs="Arial"/>
                <w:i/>
              </w:rPr>
              <w:t>Functional description of the AIS PSS Controlling Unit (AIS-PCU)</w:t>
            </w:r>
          </w:p>
        </w:tc>
        <w:tc>
          <w:tcPr>
            <w:tcW w:w="4839" w:type="dxa"/>
            <w:tcMar>
              <w:top w:w="57" w:type="dxa"/>
              <w:left w:w="85" w:type="dxa"/>
              <w:bottom w:w="57" w:type="dxa"/>
              <w:right w:w="85" w:type="dxa"/>
            </w:tcMar>
            <w:vAlign w:val="center"/>
          </w:tcPr>
          <w:p w14:paraId="71FBCC49" w14:textId="77777777" w:rsidR="00387D00" w:rsidRPr="00F67513" w:rsidRDefault="00387D00" w:rsidP="00387D00">
            <w:pPr>
              <w:rPr>
                <w:rFonts w:cs="Arial"/>
              </w:rPr>
            </w:pPr>
            <w:r w:rsidRPr="00F67513">
              <w:rPr>
                <w:rFonts w:cs="Arial"/>
                <w:i/>
              </w:rPr>
              <w:t>Functional description of the AIS PSS Controlling Unit (AIS-PCU)</w:t>
            </w:r>
          </w:p>
        </w:tc>
        <w:tc>
          <w:tcPr>
            <w:tcW w:w="1767" w:type="dxa"/>
            <w:tcMar>
              <w:top w:w="57" w:type="dxa"/>
              <w:left w:w="85" w:type="dxa"/>
              <w:bottom w:w="57" w:type="dxa"/>
              <w:right w:w="85" w:type="dxa"/>
            </w:tcMar>
            <w:vAlign w:val="center"/>
          </w:tcPr>
          <w:p w14:paraId="63D8F63E" w14:textId="77777777" w:rsidR="00387D00" w:rsidRPr="00F67513" w:rsidRDefault="00387D00" w:rsidP="00387D00">
            <w:pPr>
              <w:rPr>
                <w:rFonts w:cs="Arial"/>
                <w:i/>
              </w:rPr>
            </w:pPr>
          </w:p>
        </w:tc>
      </w:tr>
      <w:tr w:rsidR="00387D00" w:rsidRPr="00F67513" w14:paraId="5A8DAAE2" w14:textId="77777777">
        <w:trPr>
          <w:cantSplit/>
          <w:jc w:val="center"/>
        </w:trPr>
        <w:tc>
          <w:tcPr>
            <w:tcW w:w="1173" w:type="dxa"/>
            <w:tcMar>
              <w:top w:w="57" w:type="dxa"/>
              <w:left w:w="85" w:type="dxa"/>
              <w:bottom w:w="57" w:type="dxa"/>
              <w:right w:w="85" w:type="dxa"/>
            </w:tcMar>
            <w:vAlign w:val="center"/>
          </w:tcPr>
          <w:p w14:paraId="5A29E7CC" w14:textId="77777777" w:rsidR="00387D00" w:rsidRPr="00F67513" w:rsidRDefault="00387D00" w:rsidP="00387D00">
            <w:pPr>
              <w:rPr>
                <w:rFonts w:cs="Arial"/>
              </w:rPr>
            </w:pPr>
            <w:r w:rsidRPr="00F67513">
              <w:rPr>
                <w:rFonts w:cs="Arial"/>
              </w:rPr>
              <w:t>11</w:t>
            </w:r>
          </w:p>
        </w:tc>
        <w:tc>
          <w:tcPr>
            <w:tcW w:w="2031" w:type="dxa"/>
            <w:tcMar>
              <w:top w:w="57" w:type="dxa"/>
              <w:left w:w="85" w:type="dxa"/>
              <w:bottom w:w="57" w:type="dxa"/>
              <w:right w:w="85" w:type="dxa"/>
            </w:tcMar>
            <w:vAlign w:val="center"/>
          </w:tcPr>
          <w:p w14:paraId="14AE7047" w14:textId="77777777" w:rsidR="00387D00" w:rsidRPr="00F67513" w:rsidRDefault="00387D00" w:rsidP="00387D00">
            <w:pPr>
              <w:rPr>
                <w:rFonts w:cs="Arial"/>
                <w:i/>
              </w:rPr>
            </w:pPr>
            <w:r w:rsidRPr="00F67513">
              <w:rPr>
                <w:rFonts w:cs="Arial"/>
                <w:i/>
              </w:rPr>
              <w:t>Functional description of the AIS Service Management (A</w:t>
            </w:r>
            <w:ins w:id="538" w:author="Brian Tetreault" w:date="2012-07-11T15:21:00Z">
              <w:r w:rsidR="0062616E">
                <w:rPr>
                  <w:rFonts w:cs="Arial"/>
                  <w:i/>
                </w:rPr>
                <w:t>IS-</w:t>
              </w:r>
            </w:ins>
            <w:r w:rsidRPr="00F67513">
              <w:rPr>
                <w:rFonts w:cs="Arial"/>
                <w:i/>
              </w:rPr>
              <w:t>SM)</w:t>
            </w:r>
          </w:p>
        </w:tc>
        <w:tc>
          <w:tcPr>
            <w:tcW w:w="4839" w:type="dxa"/>
            <w:tcMar>
              <w:top w:w="57" w:type="dxa"/>
              <w:left w:w="85" w:type="dxa"/>
              <w:bottom w:w="57" w:type="dxa"/>
              <w:right w:w="85" w:type="dxa"/>
            </w:tcMar>
            <w:vAlign w:val="center"/>
          </w:tcPr>
          <w:p w14:paraId="03160E3E" w14:textId="77777777" w:rsidR="00387D00" w:rsidRPr="00F67513" w:rsidRDefault="00387D00" w:rsidP="00387D00">
            <w:pPr>
              <w:rPr>
                <w:rFonts w:cs="Arial"/>
              </w:rPr>
            </w:pPr>
            <w:r w:rsidRPr="00F67513">
              <w:rPr>
                <w:rFonts w:cs="Arial"/>
                <w:i/>
              </w:rPr>
              <w:t>Functional description of the AIS Service Management (A</w:t>
            </w:r>
            <w:ins w:id="539" w:author="Brian Tetreault" w:date="2012-07-11T15:21:00Z">
              <w:r w:rsidR="0062616E">
                <w:rPr>
                  <w:rFonts w:cs="Arial"/>
                  <w:i/>
                </w:rPr>
                <w:t>IS-</w:t>
              </w:r>
            </w:ins>
            <w:r w:rsidRPr="00F67513">
              <w:rPr>
                <w:rFonts w:cs="Arial"/>
                <w:i/>
              </w:rPr>
              <w:t>SM)</w:t>
            </w:r>
          </w:p>
        </w:tc>
        <w:tc>
          <w:tcPr>
            <w:tcW w:w="1767" w:type="dxa"/>
            <w:tcMar>
              <w:top w:w="57" w:type="dxa"/>
              <w:left w:w="85" w:type="dxa"/>
              <w:bottom w:w="57" w:type="dxa"/>
              <w:right w:w="85" w:type="dxa"/>
            </w:tcMar>
            <w:vAlign w:val="center"/>
          </w:tcPr>
          <w:p w14:paraId="002D07B7"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_Ref304917839 \r \h </w:instrText>
            </w:r>
            <w:r>
              <w:rPr>
                <w:rFonts w:cs="Arial"/>
                <w:i/>
              </w:rPr>
            </w:r>
            <w:r>
              <w:rPr>
                <w:rFonts w:cs="Arial"/>
                <w:i/>
              </w:rPr>
              <w:fldChar w:fldCharType="separate"/>
            </w:r>
            <w:r w:rsidR="00AD790A">
              <w:rPr>
                <w:rFonts w:cs="Arial"/>
                <w:i/>
              </w:rPr>
              <w:t>2.12.5</w:t>
            </w:r>
            <w:r>
              <w:rPr>
                <w:rFonts w:cs="Arial"/>
                <w:i/>
              </w:rPr>
              <w:fldChar w:fldCharType="end"/>
            </w:r>
          </w:p>
        </w:tc>
      </w:tr>
      <w:tr w:rsidR="00387D00" w:rsidRPr="00F67513" w14:paraId="713D8005" w14:textId="77777777">
        <w:trPr>
          <w:cantSplit/>
          <w:trHeight w:val="504"/>
          <w:jc w:val="center"/>
        </w:trPr>
        <w:tc>
          <w:tcPr>
            <w:tcW w:w="9810" w:type="dxa"/>
            <w:gridSpan w:val="4"/>
            <w:tcMar>
              <w:top w:w="57" w:type="dxa"/>
              <w:left w:w="85" w:type="dxa"/>
              <w:bottom w:w="57" w:type="dxa"/>
              <w:right w:w="85" w:type="dxa"/>
            </w:tcMar>
            <w:vAlign w:val="center"/>
          </w:tcPr>
          <w:p w14:paraId="07E181CE" w14:textId="77777777" w:rsidR="00387D00" w:rsidRPr="00F67513" w:rsidRDefault="00387D00" w:rsidP="00387D00">
            <w:pPr>
              <w:rPr>
                <w:rFonts w:cs="Arial"/>
                <w:b/>
              </w:rPr>
            </w:pPr>
            <w:r w:rsidRPr="00F67513">
              <w:rPr>
                <w:rFonts w:cs="Arial"/>
                <w:b/>
              </w:rPr>
              <w:t>Appendices related to Installation and life-cycle management issues of the AIS Service</w:t>
            </w:r>
          </w:p>
        </w:tc>
      </w:tr>
      <w:tr w:rsidR="00387D00" w:rsidRPr="00F67513" w14:paraId="5DBB5A68" w14:textId="77777777">
        <w:trPr>
          <w:cantSplit/>
          <w:jc w:val="center"/>
        </w:trPr>
        <w:tc>
          <w:tcPr>
            <w:tcW w:w="1173" w:type="dxa"/>
            <w:tcMar>
              <w:top w:w="57" w:type="dxa"/>
              <w:left w:w="85" w:type="dxa"/>
              <w:bottom w:w="57" w:type="dxa"/>
              <w:right w:w="85" w:type="dxa"/>
            </w:tcMar>
            <w:vAlign w:val="center"/>
          </w:tcPr>
          <w:p w14:paraId="5F6524E5" w14:textId="77777777" w:rsidR="00387D00" w:rsidRPr="00F67513" w:rsidRDefault="00387D00" w:rsidP="00387D00">
            <w:pPr>
              <w:rPr>
                <w:rFonts w:cs="Arial"/>
              </w:rPr>
            </w:pPr>
            <w:r w:rsidRPr="00F67513">
              <w:rPr>
                <w:rFonts w:cs="Arial"/>
              </w:rPr>
              <w:t>12</w:t>
            </w:r>
          </w:p>
        </w:tc>
        <w:tc>
          <w:tcPr>
            <w:tcW w:w="2031" w:type="dxa"/>
            <w:tcMar>
              <w:top w:w="57" w:type="dxa"/>
              <w:left w:w="85" w:type="dxa"/>
              <w:bottom w:w="57" w:type="dxa"/>
              <w:right w:w="85" w:type="dxa"/>
            </w:tcMar>
            <w:vAlign w:val="center"/>
          </w:tcPr>
          <w:p w14:paraId="46454061" w14:textId="77777777" w:rsidR="00387D00" w:rsidRPr="00F67513" w:rsidRDefault="00387D00" w:rsidP="00387D00">
            <w:pPr>
              <w:rPr>
                <w:rFonts w:cs="Arial"/>
                <w:i/>
              </w:rPr>
            </w:pPr>
            <w:r w:rsidRPr="00F67513">
              <w:rPr>
                <w:rFonts w:cs="Arial"/>
                <w:i/>
              </w:rPr>
              <w:t>Co-location issues at Physical Shore Stations (PSS) and on-site infrastructure considerations</w:t>
            </w:r>
          </w:p>
        </w:tc>
        <w:tc>
          <w:tcPr>
            <w:tcW w:w="4839" w:type="dxa"/>
            <w:tcMar>
              <w:top w:w="57" w:type="dxa"/>
              <w:left w:w="85" w:type="dxa"/>
              <w:bottom w:w="57" w:type="dxa"/>
              <w:right w:w="85" w:type="dxa"/>
            </w:tcMar>
            <w:vAlign w:val="center"/>
          </w:tcPr>
          <w:p w14:paraId="69C3A53F" w14:textId="77777777" w:rsidR="00387D00" w:rsidRPr="00F67513" w:rsidRDefault="00387D00" w:rsidP="00387D00">
            <w:pPr>
              <w:rPr>
                <w:rFonts w:cs="Arial"/>
              </w:rPr>
            </w:pPr>
            <w:r w:rsidRPr="00F67513">
              <w:rPr>
                <w:rFonts w:cs="Arial"/>
                <w:i/>
              </w:rPr>
              <w:t>Co-location issues at Physical Shore Stations (PSS) and on-site infrastructure considerations</w:t>
            </w:r>
          </w:p>
        </w:tc>
        <w:tc>
          <w:tcPr>
            <w:tcW w:w="1767" w:type="dxa"/>
            <w:tcMar>
              <w:top w:w="57" w:type="dxa"/>
              <w:left w:w="85" w:type="dxa"/>
              <w:bottom w:w="57" w:type="dxa"/>
              <w:right w:w="85" w:type="dxa"/>
            </w:tcMar>
            <w:vAlign w:val="center"/>
          </w:tcPr>
          <w:p w14:paraId="11A76431" w14:textId="77777777" w:rsidR="00387D00" w:rsidRPr="00F67513" w:rsidRDefault="00387D00" w:rsidP="00387D00">
            <w:pPr>
              <w:rPr>
                <w:rFonts w:cs="Arial"/>
                <w:i/>
              </w:rPr>
            </w:pPr>
          </w:p>
        </w:tc>
      </w:tr>
      <w:tr w:rsidR="00387D00" w:rsidRPr="00F67513" w14:paraId="64273C23" w14:textId="77777777">
        <w:trPr>
          <w:cantSplit/>
          <w:jc w:val="center"/>
        </w:trPr>
        <w:tc>
          <w:tcPr>
            <w:tcW w:w="1173" w:type="dxa"/>
            <w:tcMar>
              <w:top w:w="57" w:type="dxa"/>
              <w:left w:w="85" w:type="dxa"/>
              <w:bottom w:w="57" w:type="dxa"/>
              <w:right w:w="85" w:type="dxa"/>
            </w:tcMar>
            <w:vAlign w:val="center"/>
          </w:tcPr>
          <w:p w14:paraId="778820DE" w14:textId="77777777" w:rsidR="00387D00" w:rsidRPr="00F67513" w:rsidRDefault="00387D00" w:rsidP="00387D00">
            <w:pPr>
              <w:rPr>
                <w:rFonts w:cs="Arial"/>
              </w:rPr>
            </w:pPr>
            <w:r w:rsidRPr="00F67513">
              <w:rPr>
                <w:rFonts w:cs="Arial"/>
              </w:rPr>
              <w:t>13</w:t>
            </w:r>
          </w:p>
        </w:tc>
        <w:tc>
          <w:tcPr>
            <w:tcW w:w="2031" w:type="dxa"/>
            <w:tcMar>
              <w:top w:w="57" w:type="dxa"/>
              <w:left w:w="85" w:type="dxa"/>
              <w:bottom w:w="57" w:type="dxa"/>
              <w:right w:w="85" w:type="dxa"/>
            </w:tcMar>
            <w:vAlign w:val="center"/>
          </w:tcPr>
          <w:p w14:paraId="3C61E3BA" w14:textId="77777777" w:rsidR="00387D00" w:rsidRPr="00F67513" w:rsidRDefault="00387D00" w:rsidP="00387D00">
            <w:pPr>
              <w:rPr>
                <w:rFonts w:cs="Arial"/>
                <w:i/>
              </w:rPr>
            </w:pPr>
            <w:r w:rsidRPr="00F67513">
              <w:rPr>
                <w:rFonts w:cs="Arial"/>
                <w:i/>
              </w:rPr>
              <w:t>Recommendation regarding efficient operation and maintenance</w:t>
            </w:r>
          </w:p>
        </w:tc>
        <w:tc>
          <w:tcPr>
            <w:tcW w:w="4839" w:type="dxa"/>
            <w:tcMar>
              <w:top w:w="57" w:type="dxa"/>
              <w:left w:w="85" w:type="dxa"/>
              <w:bottom w:w="57" w:type="dxa"/>
              <w:right w:w="85" w:type="dxa"/>
            </w:tcMar>
            <w:vAlign w:val="center"/>
          </w:tcPr>
          <w:p w14:paraId="126A32CF" w14:textId="77777777" w:rsidR="000D28E3" w:rsidRDefault="000D28E3" w:rsidP="00387D00">
            <w:pPr>
              <w:rPr>
                <w:ins w:id="540" w:author="Zetterberg, Rolf" w:date="2012-07-10T13:49:00Z"/>
                <w:color w:val="FF0000"/>
              </w:rPr>
            </w:pPr>
            <w:ins w:id="541" w:author="Zetterberg, Rolf" w:date="2012-07-10T13:48:00Z">
              <w:r>
                <w:rPr>
                  <w:color w:val="FF0000"/>
                </w:rPr>
                <w:t>Not to be developed presently</w:t>
              </w:r>
            </w:ins>
          </w:p>
          <w:p w14:paraId="0F2BF9AE" w14:textId="77777777" w:rsidR="00387D00" w:rsidRPr="00F67513" w:rsidRDefault="00387D00" w:rsidP="00387D00">
            <w:pPr>
              <w:rPr>
                <w:rFonts w:cs="Arial"/>
                <w:i/>
              </w:rPr>
            </w:pPr>
            <w:r w:rsidRPr="00F67513">
              <w:rPr>
                <w:rFonts w:cs="Arial"/>
                <w:i/>
              </w:rPr>
              <w:t>Recommendation regarding efficient operation and maintenance</w:t>
            </w:r>
          </w:p>
        </w:tc>
        <w:tc>
          <w:tcPr>
            <w:tcW w:w="1767" w:type="dxa"/>
            <w:tcMar>
              <w:top w:w="57" w:type="dxa"/>
              <w:left w:w="85" w:type="dxa"/>
              <w:bottom w:w="57" w:type="dxa"/>
              <w:right w:w="85" w:type="dxa"/>
            </w:tcMar>
            <w:vAlign w:val="center"/>
          </w:tcPr>
          <w:p w14:paraId="251650D2" w14:textId="77777777" w:rsidR="00387D00" w:rsidRPr="00F67513" w:rsidRDefault="00387D00" w:rsidP="00387D00">
            <w:pPr>
              <w:rPr>
                <w:rFonts w:cs="Arial"/>
                <w:i/>
              </w:rPr>
            </w:pPr>
          </w:p>
        </w:tc>
      </w:tr>
      <w:tr w:rsidR="00387D00" w:rsidRPr="00F67513" w14:paraId="025E3F39" w14:textId="77777777">
        <w:trPr>
          <w:cantSplit/>
          <w:jc w:val="center"/>
        </w:trPr>
        <w:tc>
          <w:tcPr>
            <w:tcW w:w="9810" w:type="dxa"/>
            <w:gridSpan w:val="4"/>
            <w:tcMar>
              <w:top w:w="57" w:type="dxa"/>
              <w:left w:w="85" w:type="dxa"/>
              <w:bottom w:w="57" w:type="dxa"/>
              <w:right w:w="85" w:type="dxa"/>
            </w:tcMar>
            <w:vAlign w:val="center"/>
          </w:tcPr>
          <w:p w14:paraId="503AFF3A" w14:textId="77777777" w:rsidR="00387D00" w:rsidRPr="00F67513" w:rsidRDefault="00387D00" w:rsidP="00387D00">
            <w:pPr>
              <w:rPr>
                <w:rFonts w:cs="Arial"/>
                <w:b/>
              </w:rPr>
            </w:pPr>
            <w:r w:rsidRPr="00F67513">
              <w:rPr>
                <w:rFonts w:cs="Arial"/>
                <w:b/>
              </w:rPr>
              <w:t>Appendices related to Runtime configuration management of the VDL</w:t>
            </w:r>
          </w:p>
        </w:tc>
      </w:tr>
      <w:tr w:rsidR="00387D00" w:rsidRPr="00F67513" w14:paraId="169F576D" w14:textId="77777777">
        <w:trPr>
          <w:cantSplit/>
          <w:jc w:val="center"/>
        </w:trPr>
        <w:tc>
          <w:tcPr>
            <w:tcW w:w="1173" w:type="dxa"/>
            <w:tcMar>
              <w:top w:w="57" w:type="dxa"/>
              <w:left w:w="85" w:type="dxa"/>
              <w:bottom w:w="57" w:type="dxa"/>
              <w:right w:w="85" w:type="dxa"/>
            </w:tcMar>
            <w:vAlign w:val="center"/>
          </w:tcPr>
          <w:p w14:paraId="74AC1770" w14:textId="77777777" w:rsidR="00387D00" w:rsidRPr="00F67513" w:rsidRDefault="00387D00" w:rsidP="00387D00">
            <w:pPr>
              <w:rPr>
                <w:rFonts w:cs="Arial"/>
              </w:rPr>
            </w:pPr>
            <w:r w:rsidRPr="00F67513">
              <w:rPr>
                <w:rFonts w:cs="Arial"/>
              </w:rPr>
              <w:t>14</w:t>
            </w:r>
          </w:p>
        </w:tc>
        <w:tc>
          <w:tcPr>
            <w:tcW w:w="2031" w:type="dxa"/>
            <w:tcMar>
              <w:top w:w="57" w:type="dxa"/>
              <w:left w:w="85" w:type="dxa"/>
              <w:bottom w:w="57" w:type="dxa"/>
              <w:right w:w="85" w:type="dxa"/>
            </w:tcMar>
            <w:vAlign w:val="center"/>
          </w:tcPr>
          <w:p w14:paraId="090C2A90" w14:textId="77777777" w:rsidR="00387D00" w:rsidRPr="00F67513" w:rsidRDefault="00387D00" w:rsidP="00387D00">
            <w:pPr>
              <w:rPr>
                <w:rFonts w:cs="Arial"/>
                <w:i/>
              </w:rPr>
            </w:pPr>
            <w:r w:rsidRPr="00F67513">
              <w:rPr>
                <w:rFonts w:cs="Arial"/>
                <w:i/>
              </w:rPr>
              <w:t>FATDMA planning and operation</w:t>
            </w:r>
          </w:p>
        </w:tc>
        <w:tc>
          <w:tcPr>
            <w:tcW w:w="4839" w:type="dxa"/>
            <w:tcMar>
              <w:top w:w="57" w:type="dxa"/>
              <w:left w:w="85" w:type="dxa"/>
              <w:bottom w:w="57" w:type="dxa"/>
              <w:right w:w="85" w:type="dxa"/>
            </w:tcMar>
            <w:vAlign w:val="center"/>
          </w:tcPr>
          <w:p w14:paraId="32C99F12" w14:textId="77777777" w:rsidR="00387D00" w:rsidRPr="00F67513" w:rsidRDefault="00387D00" w:rsidP="00387D00">
            <w:pPr>
              <w:rPr>
                <w:rFonts w:cs="Arial"/>
                <w:i/>
              </w:rPr>
            </w:pPr>
            <w:r w:rsidRPr="00F67513">
              <w:rPr>
                <w:rFonts w:cs="Arial"/>
                <w:i/>
              </w:rPr>
              <w:t>FATDMA planning and operation</w:t>
            </w:r>
          </w:p>
        </w:tc>
        <w:tc>
          <w:tcPr>
            <w:tcW w:w="1767" w:type="dxa"/>
            <w:tcMar>
              <w:top w:w="57" w:type="dxa"/>
              <w:left w:w="85" w:type="dxa"/>
              <w:bottom w:w="57" w:type="dxa"/>
              <w:right w:w="85" w:type="dxa"/>
            </w:tcMar>
            <w:vAlign w:val="center"/>
          </w:tcPr>
          <w:p w14:paraId="7BE83753" w14:textId="77777777" w:rsidR="00387D00" w:rsidRPr="00D45D23" w:rsidRDefault="004411D9" w:rsidP="00D45D23">
            <w:pPr>
              <w:rPr>
                <w:rFonts w:cs="Arial"/>
                <w:i/>
              </w:rPr>
            </w:pPr>
            <w:r>
              <w:rPr>
                <w:rFonts w:cs="Arial"/>
                <w:i/>
              </w:rPr>
              <w:fldChar w:fldCharType="begin"/>
            </w:r>
            <w:r w:rsidR="00C47065">
              <w:rPr>
                <w:rFonts w:cs="Arial"/>
                <w:i/>
              </w:rPr>
              <w:instrText xml:space="preserve"> REF _Ref304917910 \r \h </w:instrText>
            </w:r>
            <w:r>
              <w:rPr>
                <w:rFonts w:cs="Arial"/>
                <w:i/>
              </w:rPr>
            </w:r>
            <w:r>
              <w:rPr>
                <w:rFonts w:cs="Arial"/>
                <w:i/>
              </w:rPr>
              <w:fldChar w:fldCharType="separate"/>
            </w:r>
            <w:r w:rsidR="00AD790A">
              <w:rPr>
                <w:rFonts w:cs="Arial"/>
                <w:i/>
              </w:rPr>
              <w:t>2.14.2</w:t>
            </w:r>
            <w:r>
              <w:rPr>
                <w:rFonts w:cs="Arial"/>
                <w:i/>
              </w:rPr>
              <w:fldChar w:fldCharType="end"/>
            </w:r>
          </w:p>
        </w:tc>
      </w:tr>
      <w:tr w:rsidR="00387D00" w:rsidRPr="00F67513" w14:paraId="17BC0E08" w14:textId="77777777">
        <w:trPr>
          <w:cantSplit/>
          <w:jc w:val="center"/>
        </w:trPr>
        <w:tc>
          <w:tcPr>
            <w:tcW w:w="1173" w:type="dxa"/>
            <w:tcMar>
              <w:top w:w="57" w:type="dxa"/>
              <w:left w:w="85" w:type="dxa"/>
              <w:bottom w:w="57" w:type="dxa"/>
              <w:right w:w="85" w:type="dxa"/>
            </w:tcMar>
            <w:vAlign w:val="center"/>
          </w:tcPr>
          <w:p w14:paraId="79E9B634" w14:textId="77777777" w:rsidR="00387D00" w:rsidRPr="00F67513" w:rsidRDefault="00387D00" w:rsidP="00387D00">
            <w:pPr>
              <w:rPr>
                <w:rFonts w:cs="Arial"/>
              </w:rPr>
            </w:pPr>
            <w:r w:rsidRPr="00F67513">
              <w:rPr>
                <w:rFonts w:cs="Arial"/>
              </w:rPr>
              <w:t>15</w:t>
            </w:r>
          </w:p>
        </w:tc>
        <w:tc>
          <w:tcPr>
            <w:tcW w:w="2031" w:type="dxa"/>
            <w:tcMar>
              <w:top w:w="57" w:type="dxa"/>
              <w:left w:w="85" w:type="dxa"/>
              <w:bottom w:w="57" w:type="dxa"/>
              <w:right w:w="85" w:type="dxa"/>
            </w:tcMar>
            <w:vAlign w:val="center"/>
          </w:tcPr>
          <w:p w14:paraId="15FFDF48" w14:textId="77777777" w:rsidR="00387D00" w:rsidRPr="00F67513" w:rsidRDefault="00387D00" w:rsidP="00387D00">
            <w:pPr>
              <w:rPr>
                <w:rFonts w:cs="Arial"/>
                <w:i/>
              </w:rPr>
            </w:pPr>
            <w:r w:rsidRPr="00F67513">
              <w:rPr>
                <w:rFonts w:cs="Arial"/>
                <w:i/>
              </w:rPr>
              <w:t>Assigned mode operation</w:t>
            </w:r>
          </w:p>
        </w:tc>
        <w:tc>
          <w:tcPr>
            <w:tcW w:w="4839" w:type="dxa"/>
            <w:tcMar>
              <w:top w:w="57" w:type="dxa"/>
              <w:left w:w="85" w:type="dxa"/>
              <w:bottom w:w="57" w:type="dxa"/>
              <w:right w:w="85" w:type="dxa"/>
            </w:tcMar>
            <w:vAlign w:val="center"/>
          </w:tcPr>
          <w:p w14:paraId="14258056" w14:textId="77777777" w:rsidR="000D28E3" w:rsidRDefault="000D28E3" w:rsidP="00387D00">
            <w:pPr>
              <w:rPr>
                <w:ins w:id="542" w:author="Zetterberg, Rolf" w:date="2012-07-10T13:48:00Z"/>
                <w:color w:val="FF0000"/>
              </w:rPr>
            </w:pPr>
            <w:ins w:id="543" w:author="Zetterberg, Rolf" w:date="2012-07-10T13:48:00Z">
              <w:r>
                <w:rPr>
                  <w:color w:val="FF0000"/>
                </w:rPr>
                <w:t>Not to be developed presently</w:t>
              </w:r>
            </w:ins>
          </w:p>
          <w:p w14:paraId="7DB9190A" w14:textId="77777777" w:rsidR="00387D00" w:rsidRPr="00F67513" w:rsidRDefault="00387D00" w:rsidP="00387D00">
            <w:pPr>
              <w:rPr>
                <w:rFonts w:cs="Arial"/>
                <w:i/>
              </w:rPr>
            </w:pPr>
            <w:r w:rsidRPr="00F67513">
              <w:rPr>
                <w:rFonts w:cs="Arial"/>
                <w:i/>
              </w:rPr>
              <w:t>Assigned mode operation</w:t>
            </w:r>
          </w:p>
        </w:tc>
        <w:tc>
          <w:tcPr>
            <w:tcW w:w="1767" w:type="dxa"/>
            <w:tcMar>
              <w:top w:w="57" w:type="dxa"/>
              <w:left w:w="85" w:type="dxa"/>
              <w:bottom w:w="57" w:type="dxa"/>
              <w:right w:w="85" w:type="dxa"/>
            </w:tcMar>
            <w:vAlign w:val="center"/>
          </w:tcPr>
          <w:p w14:paraId="41027E82"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_Ref304917910 \r \h </w:instrText>
            </w:r>
            <w:r>
              <w:rPr>
                <w:rFonts w:cs="Arial"/>
                <w:i/>
              </w:rPr>
            </w:r>
            <w:r>
              <w:rPr>
                <w:rFonts w:cs="Arial"/>
                <w:i/>
              </w:rPr>
              <w:fldChar w:fldCharType="separate"/>
            </w:r>
            <w:r w:rsidR="00AD790A">
              <w:rPr>
                <w:rFonts w:cs="Arial"/>
                <w:i/>
              </w:rPr>
              <w:t>2.14.2</w:t>
            </w:r>
            <w:r>
              <w:rPr>
                <w:rFonts w:cs="Arial"/>
                <w:i/>
              </w:rPr>
              <w:fldChar w:fldCharType="end"/>
            </w:r>
          </w:p>
        </w:tc>
      </w:tr>
      <w:tr w:rsidR="00387D00" w:rsidRPr="00F67513" w14:paraId="7B73C5C3" w14:textId="77777777">
        <w:trPr>
          <w:cantSplit/>
          <w:jc w:val="center"/>
        </w:trPr>
        <w:tc>
          <w:tcPr>
            <w:tcW w:w="1173" w:type="dxa"/>
            <w:tcMar>
              <w:top w:w="57" w:type="dxa"/>
              <w:left w:w="85" w:type="dxa"/>
              <w:bottom w:w="57" w:type="dxa"/>
              <w:right w:w="85" w:type="dxa"/>
            </w:tcMar>
            <w:vAlign w:val="center"/>
          </w:tcPr>
          <w:p w14:paraId="2473035A" w14:textId="77777777" w:rsidR="00387D00" w:rsidRPr="00F67513" w:rsidRDefault="00387D00" w:rsidP="00387D00">
            <w:pPr>
              <w:rPr>
                <w:rFonts w:cs="Arial"/>
              </w:rPr>
            </w:pPr>
            <w:r w:rsidRPr="00F67513">
              <w:rPr>
                <w:rFonts w:cs="Arial"/>
              </w:rPr>
              <w:t>16</w:t>
            </w:r>
          </w:p>
        </w:tc>
        <w:tc>
          <w:tcPr>
            <w:tcW w:w="2031" w:type="dxa"/>
            <w:tcMar>
              <w:top w:w="57" w:type="dxa"/>
              <w:left w:w="85" w:type="dxa"/>
              <w:bottom w:w="57" w:type="dxa"/>
              <w:right w:w="85" w:type="dxa"/>
            </w:tcMar>
            <w:vAlign w:val="center"/>
          </w:tcPr>
          <w:p w14:paraId="6B54613E" w14:textId="77777777" w:rsidR="00387D00" w:rsidRPr="00F67513" w:rsidRDefault="00387D00" w:rsidP="00387D00">
            <w:pPr>
              <w:rPr>
                <w:rFonts w:cs="Arial"/>
                <w:i/>
              </w:rPr>
            </w:pPr>
            <w:r w:rsidRPr="00F67513">
              <w:rPr>
                <w:rFonts w:cs="Arial"/>
                <w:i/>
              </w:rPr>
              <w:t>DGNSS broadcast via the AIS Service</w:t>
            </w:r>
          </w:p>
        </w:tc>
        <w:tc>
          <w:tcPr>
            <w:tcW w:w="4839" w:type="dxa"/>
            <w:tcMar>
              <w:top w:w="57" w:type="dxa"/>
              <w:left w:w="85" w:type="dxa"/>
              <w:bottom w:w="57" w:type="dxa"/>
              <w:right w:w="85" w:type="dxa"/>
            </w:tcMar>
            <w:vAlign w:val="center"/>
          </w:tcPr>
          <w:p w14:paraId="1F2387A7" w14:textId="77777777" w:rsidR="00387D00" w:rsidRPr="00F67513" w:rsidRDefault="00387D00" w:rsidP="00387D00">
            <w:pPr>
              <w:rPr>
                <w:rFonts w:cs="Arial"/>
                <w:i/>
              </w:rPr>
            </w:pPr>
            <w:r w:rsidRPr="00F67513">
              <w:rPr>
                <w:rFonts w:cs="Arial"/>
                <w:i/>
              </w:rPr>
              <w:t>DGNSS broadcast via the AIS Service</w:t>
            </w:r>
          </w:p>
        </w:tc>
        <w:tc>
          <w:tcPr>
            <w:tcW w:w="1767" w:type="dxa"/>
            <w:tcMar>
              <w:top w:w="57" w:type="dxa"/>
              <w:left w:w="85" w:type="dxa"/>
              <w:bottom w:w="57" w:type="dxa"/>
              <w:right w:w="85" w:type="dxa"/>
            </w:tcMar>
            <w:vAlign w:val="center"/>
          </w:tcPr>
          <w:p w14:paraId="3117DC86"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_Ref304917917 \r \h </w:instrText>
            </w:r>
            <w:r>
              <w:rPr>
                <w:rFonts w:cs="Arial"/>
                <w:i/>
              </w:rPr>
            </w:r>
            <w:r>
              <w:rPr>
                <w:rFonts w:cs="Arial"/>
                <w:i/>
              </w:rPr>
              <w:fldChar w:fldCharType="separate"/>
            </w:r>
            <w:r w:rsidR="00AD790A">
              <w:rPr>
                <w:rFonts w:cs="Arial"/>
                <w:i/>
              </w:rPr>
              <w:t>2.14.3</w:t>
            </w:r>
            <w:r>
              <w:rPr>
                <w:rFonts w:cs="Arial"/>
                <w:i/>
              </w:rPr>
              <w:fldChar w:fldCharType="end"/>
            </w:r>
          </w:p>
        </w:tc>
      </w:tr>
      <w:tr w:rsidR="00387D00" w:rsidRPr="00F67513" w14:paraId="3422D941" w14:textId="77777777">
        <w:trPr>
          <w:cantSplit/>
          <w:jc w:val="center"/>
        </w:trPr>
        <w:tc>
          <w:tcPr>
            <w:tcW w:w="1173" w:type="dxa"/>
            <w:tcMar>
              <w:top w:w="57" w:type="dxa"/>
              <w:left w:w="85" w:type="dxa"/>
              <w:bottom w:w="57" w:type="dxa"/>
              <w:right w:w="85" w:type="dxa"/>
            </w:tcMar>
            <w:vAlign w:val="center"/>
          </w:tcPr>
          <w:p w14:paraId="2376B5D0" w14:textId="77777777" w:rsidR="00387D00" w:rsidRPr="00F67513" w:rsidRDefault="00387D00" w:rsidP="00387D00">
            <w:pPr>
              <w:rPr>
                <w:rFonts w:cs="Arial"/>
              </w:rPr>
            </w:pPr>
            <w:r w:rsidRPr="00F67513">
              <w:rPr>
                <w:rFonts w:cs="Arial"/>
              </w:rPr>
              <w:t>17</w:t>
            </w:r>
          </w:p>
        </w:tc>
        <w:tc>
          <w:tcPr>
            <w:tcW w:w="2031" w:type="dxa"/>
            <w:tcMar>
              <w:top w:w="57" w:type="dxa"/>
              <w:left w:w="85" w:type="dxa"/>
              <w:bottom w:w="57" w:type="dxa"/>
              <w:right w:w="85" w:type="dxa"/>
            </w:tcMar>
            <w:vAlign w:val="center"/>
          </w:tcPr>
          <w:p w14:paraId="1C29BCAA" w14:textId="77777777" w:rsidR="00387D00" w:rsidRPr="00F67513" w:rsidRDefault="00387D00" w:rsidP="00387D00">
            <w:pPr>
              <w:rPr>
                <w:rFonts w:cs="Arial"/>
                <w:i/>
              </w:rPr>
            </w:pPr>
            <w:r w:rsidRPr="00F67513">
              <w:rPr>
                <w:rFonts w:cs="Arial"/>
                <w:i/>
              </w:rPr>
              <w:t>Channel management</w:t>
            </w:r>
          </w:p>
        </w:tc>
        <w:tc>
          <w:tcPr>
            <w:tcW w:w="4839" w:type="dxa"/>
            <w:tcMar>
              <w:top w:w="57" w:type="dxa"/>
              <w:left w:w="85" w:type="dxa"/>
              <w:bottom w:w="57" w:type="dxa"/>
              <w:right w:w="85" w:type="dxa"/>
            </w:tcMar>
            <w:vAlign w:val="center"/>
          </w:tcPr>
          <w:p w14:paraId="08377FE8" w14:textId="77777777" w:rsidR="00387D00" w:rsidRPr="00F67513" w:rsidRDefault="00387D00" w:rsidP="00387D00">
            <w:pPr>
              <w:rPr>
                <w:rFonts w:cs="Arial"/>
                <w:i/>
              </w:rPr>
            </w:pPr>
            <w:r w:rsidRPr="00F67513">
              <w:rPr>
                <w:rFonts w:cs="Arial"/>
                <w:i/>
              </w:rPr>
              <w:t>Channel management</w:t>
            </w:r>
          </w:p>
        </w:tc>
        <w:tc>
          <w:tcPr>
            <w:tcW w:w="1767" w:type="dxa"/>
            <w:tcMar>
              <w:top w:w="57" w:type="dxa"/>
              <w:left w:w="85" w:type="dxa"/>
              <w:bottom w:w="57" w:type="dxa"/>
              <w:right w:w="85" w:type="dxa"/>
            </w:tcMar>
            <w:vAlign w:val="center"/>
          </w:tcPr>
          <w:p w14:paraId="543298F5"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_Ref304917954 \r \h </w:instrText>
            </w:r>
            <w:r>
              <w:rPr>
                <w:rFonts w:cs="Arial"/>
                <w:i/>
              </w:rPr>
            </w:r>
            <w:r>
              <w:rPr>
                <w:rFonts w:cs="Arial"/>
                <w:i/>
              </w:rPr>
              <w:fldChar w:fldCharType="separate"/>
            </w:r>
            <w:r w:rsidR="00AD790A">
              <w:rPr>
                <w:rFonts w:cs="Arial"/>
                <w:i/>
              </w:rPr>
              <w:t>2.14.5</w:t>
            </w:r>
            <w:r>
              <w:rPr>
                <w:rFonts w:cs="Arial"/>
                <w:i/>
              </w:rPr>
              <w:fldChar w:fldCharType="end"/>
            </w:r>
          </w:p>
        </w:tc>
      </w:tr>
      <w:tr w:rsidR="00387D00" w:rsidRPr="00F67513" w14:paraId="7759C17B" w14:textId="77777777">
        <w:trPr>
          <w:cantSplit/>
          <w:jc w:val="center"/>
        </w:trPr>
        <w:tc>
          <w:tcPr>
            <w:tcW w:w="1173" w:type="dxa"/>
            <w:tcMar>
              <w:top w:w="57" w:type="dxa"/>
              <w:left w:w="85" w:type="dxa"/>
              <w:bottom w:w="57" w:type="dxa"/>
              <w:right w:w="85" w:type="dxa"/>
            </w:tcMar>
            <w:vAlign w:val="center"/>
          </w:tcPr>
          <w:p w14:paraId="37F55BD2" w14:textId="77777777" w:rsidR="00387D00" w:rsidRPr="00F67513" w:rsidRDefault="00387D00" w:rsidP="00387D00">
            <w:pPr>
              <w:rPr>
                <w:rFonts w:cs="Arial"/>
              </w:rPr>
            </w:pPr>
            <w:r w:rsidRPr="00F67513">
              <w:rPr>
                <w:rFonts w:cs="Arial"/>
              </w:rPr>
              <w:t>18</w:t>
            </w:r>
          </w:p>
        </w:tc>
        <w:tc>
          <w:tcPr>
            <w:tcW w:w="2031" w:type="dxa"/>
            <w:tcMar>
              <w:top w:w="57" w:type="dxa"/>
              <w:left w:w="85" w:type="dxa"/>
              <w:bottom w:w="57" w:type="dxa"/>
              <w:right w:w="85" w:type="dxa"/>
            </w:tcMar>
            <w:vAlign w:val="center"/>
          </w:tcPr>
          <w:p w14:paraId="5AD04C86" w14:textId="77777777" w:rsidR="00387D00" w:rsidRPr="00F67513" w:rsidRDefault="00387D00" w:rsidP="00387D00">
            <w:pPr>
              <w:rPr>
                <w:rFonts w:cs="Arial"/>
                <w:i/>
              </w:rPr>
            </w:pPr>
            <w:r w:rsidRPr="00F67513">
              <w:rPr>
                <w:rFonts w:cs="Arial"/>
                <w:i/>
              </w:rPr>
              <w:t>VDL loading management</w:t>
            </w:r>
          </w:p>
        </w:tc>
        <w:tc>
          <w:tcPr>
            <w:tcW w:w="4839" w:type="dxa"/>
            <w:tcMar>
              <w:top w:w="57" w:type="dxa"/>
              <w:left w:w="85" w:type="dxa"/>
              <w:bottom w:w="57" w:type="dxa"/>
              <w:right w:w="85" w:type="dxa"/>
            </w:tcMar>
            <w:vAlign w:val="center"/>
          </w:tcPr>
          <w:p w14:paraId="0414843B" w14:textId="77777777" w:rsidR="00387D00" w:rsidRPr="00F67513" w:rsidRDefault="00387D00" w:rsidP="00387D00">
            <w:pPr>
              <w:rPr>
                <w:rFonts w:cs="Arial"/>
                <w:i/>
              </w:rPr>
            </w:pPr>
            <w:r w:rsidRPr="00F67513">
              <w:rPr>
                <w:rFonts w:cs="Arial"/>
                <w:i/>
              </w:rPr>
              <w:t>VDL loading management</w:t>
            </w:r>
          </w:p>
        </w:tc>
        <w:tc>
          <w:tcPr>
            <w:tcW w:w="1767" w:type="dxa"/>
            <w:tcMar>
              <w:top w:w="57" w:type="dxa"/>
              <w:left w:w="85" w:type="dxa"/>
              <w:bottom w:w="57" w:type="dxa"/>
              <w:right w:w="85" w:type="dxa"/>
            </w:tcMar>
            <w:vAlign w:val="center"/>
          </w:tcPr>
          <w:p w14:paraId="22216CDB" w14:textId="77777777" w:rsidR="00387D00" w:rsidRPr="00F67513" w:rsidRDefault="004411D9" w:rsidP="00387D00">
            <w:pPr>
              <w:rPr>
                <w:rFonts w:cs="Arial"/>
                <w:i/>
              </w:rPr>
            </w:pPr>
            <w:r>
              <w:rPr>
                <w:rFonts w:cs="Arial"/>
                <w:i/>
              </w:rPr>
              <w:fldChar w:fldCharType="begin"/>
            </w:r>
            <w:r w:rsidR="00F67513">
              <w:rPr>
                <w:rFonts w:cs="Arial"/>
                <w:i/>
              </w:rPr>
              <w:instrText xml:space="preserve"> REF _Ref304917941 \r \h </w:instrText>
            </w:r>
            <w:r>
              <w:rPr>
                <w:rFonts w:cs="Arial"/>
                <w:i/>
              </w:rPr>
            </w:r>
            <w:r>
              <w:rPr>
                <w:rFonts w:cs="Arial"/>
                <w:i/>
              </w:rPr>
              <w:fldChar w:fldCharType="separate"/>
            </w:r>
            <w:r w:rsidR="00AD790A">
              <w:rPr>
                <w:rFonts w:cs="Arial"/>
                <w:i/>
              </w:rPr>
              <w:t>2.14.6</w:t>
            </w:r>
            <w:r>
              <w:rPr>
                <w:rFonts w:cs="Arial"/>
                <w:i/>
              </w:rPr>
              <w:fldChar w:fldCharType="end"/>
            </w:r>
          </w:p>
        </w:tc>
      </w:tr>
    </w:tbl>
    <w:p w14:paraId="4960872A" w14:textId="77777777" w:rsidR="00387D00" w:rsidRDefault="00387D00" w:rsidP="00387D00">
      <w:pPr>
        <w:rPr>
          <w:lang w:eastAsia="en-GB"/>
        </w:rPr>
      </w:pPr>
    </w:p>
    <w:p w14:paraId="172E3D49" w14:textId="77777777" w:rsidR="00B136E4" w:rsidRPr="00387D00" w:rsidRDefault="004411D9" w:rsidP="00B136E4">
      <w:pPr>
        <w:pStyle w:val="BodyText"/>
        <w:rPr>
          <w:lang w:eastAsia="en-GB"/>
        </w:rPr>
      </w:pPr>
      <w:r>
        <w:rPr>
          <w:highlight w:val="yellow"/>
          <w:lang w:eastAsia="en-GB"/>
        </w:rPr>
        <w:fldChar w:fldCharType="begin"/>
      </w:r>
      <w:r w:rsidR="00C60D73">
        <w:rPr>
          <w:lang w:eastAsia="en-GB"/>
        </w:rPr>
        <w:instrText xml:space="preserve"> REF _Ref304916865 \r \h </w:instrText>
      </w:r>
      <w:r>
        <w:rPr>
          <w:highlight w:val="yellow"/>
          <w:lang w:eastAsia="en-GB"/>
        </w:rPr>
      </w:r>
      <w:r>
        <w:rPr>
          <w:highlight w:val="yellow"/>
          <w:lang w:eastAsia="en-GB"/>
        </w:rPr>
        <w:fldChar w:fldCharType="separate"/>
      </w:r>
      <w:r w:rsidR="00AD790A">
        <w:rPr>
          <w:lang w:eastAsia="en-GB"/>
        </w:rPr>
        <w:t>Figure 2</w:t>
      </w:r>
      <w:r>
        <w:rPr>
          <w:highlight w:val="yellow"/>
          <w:lang w:eastAsia="en-GB"/>
        </w:rPr>
        <w:fldChar w:fldCharType="end"/>
      </w:r>
      <w:r w:rsidR="00B136E4" w:rsidRPr="00B136E4">
        <w:rPr>
          <w:lang w:eastAsia="en-GB"/>
        </w:rPr>
        <w:t xml:space="preserve"> represents all these different aspects of the structure of the AIS service and their relation to each other.</w:t>
      </w:r>
      <w:r w:rsidR="00B136E4">
        <w:rPr>
          <w:lang w:eastAsia="en-GB"/>
        </w:rPr>
        <w:t xml:space="preserve"> </w:t>
      </w:r>
      <w:r w:rsidR="00B136E4" w:rsidRPr="00B136E4">
        <w:rPr>
          <w:lang w:eastAsia="en-GB"/>
        </w:rPr>
        <w:t xml:space="preserve"> It is a detailed conceptual diagram of </w:t>
      </w:r>
      <w:r>
        <w:rPr>
          <w:lang w:eastAsia="en-GB"/>
        </w:rPr>
        <w:fldChar w:fldCharType="begin"/>
      </w:r>
      <w:r w:rsidR="00B136E4">
        <w:rPr>
          <w:lang w:eastAsia="en-GB"/>
        </w:rPr>
        <w:instrText xml:space="preserve"> REF _Ref304900609 \r \h </w:instrText>
      </w:r>
      <w:r>
        <w:rPr>
          <w:lang w:eastAsia="en-GB"/>
        </w:rPr>
      </w:r>
      <w:r>
        <w:rPr>
          <w:lang w:eastAsia="en-GB"/>
        </w:rPr>
        <w:fldChar w:fldCharType="separate"/>
      </w:r>
      <w:r w:rsidR="00AD790A">
        <w:rPr>
          <w:lang w:eastAsia="en-GB"/>
        </w:rPr>
        <w:t>0</w:t>
      </w:r>
      <w:r>
        <w:rPr>
          <w:lang w:eastAsia="en-GB"/>
        </w:rPr>
        <w:fldChar w:fldCharType="end"/>
      </w:r>
    </w:p>
    <w:p w14:paraId="63F1E9FE" w14:textId="77777777" w:rsidR="00387D00" w:rsidRPr="00387D00" w:rsidRDefault="00387D00" w:rsidP="00387D00">
      <w:pPr>
        <w:rPr>
          <w:lang w:eastAsia="en-GB"/>
        </w:rPr>
      </w:pPr>
    </w:p>
    <w:p w14:paraId="52AA9242" w14:textId="77777777" w:rsidR="00387D00" w:rsidRDefault="00387D00" w:rsidP="00387D00">
      <w:pPr>
        <w:sectPr w:rsidR="00387D00">
          <w:headerReference w:type="even" r:id="rId15"/>
          <w:headerReference w:type="default" r:id="rId16"/>
          <w:footerReference w:type="even" r:id="rId17"/>
          <w:footerReference w:type="default" r:id="rId18"/>
          <w:headerReference w:type="first" r:id="rId19"/>
          <w:footerReference w:type="first" r:id="rId20"/>
          <w:pgSz w:w="11906" w:h="16838"/>
          <w:pgMar w:top="567" w:right="1134" w:bottom="567" w:left="1134" w:header="567" w:footer="567" w:gutter="0"/>
          <w:cols w:space="708"/>
          <w:titlePg/>
          <w:docGrid w:linePitch="360"/>
        </w:sectPr>
      </w:pPr>
    </w:p>
    <w:p w14:paraId="74B9D7C6" w14:textId="77777777" w:rsidR="00B36C94" w:rsidRDefault="00B36C94" w:rsidP="00387D00"/>
    <w:p w14:paraId="1897B30E" w14:textId="77777777" w:rsidR="00B136E4" w:rsidRDefault="00B136E4" w:rsidP="00387D00">
      <w:r>
        <w:object w:dxaOrig="14929" w:dyaOrig="9524" w14:anchorId="0BA6B6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6pt;height:438.65pt" o:ole="">
            <v:imagedata r:id="rId21" o:title=""/>
          </v:shape>
          <o:OLEObject Type="Embed" ProgID="Visio.Drawing.11" ShapeID="_x0000_i1025" DrawAspect="Content" ObjectID="_1278667190" r:id="rId22"/>
        </w:object>
      </w:r>
    </w:p>
    <w:p w14:paraId="0EBCD7C3" w14:textId="77777777" w:rsidR="00387D00" w:rsidRDefault="00B136E4" w:rsidP="00387D00">
      <w:pPr>
        <w:pStyle w:val="Figure"/>
      </w:pPr>
      <w:bookmarkStart w:id="545" w:name="_Ref304916865"/>
      <w:bookmarkStart w:id="546" w:name="_Toc203639344"/>
      <w:r>
        <w:t>AIS Service model</w:t>
      </w:r>
      <w:bookmarkEnd w:id="545"/>
      <w:bookmarkEnd w:id="546"/>
    </w:p>
    <w:p w14:paraId="7DAE05BD" w14:textId="77777777" w:rsidR="00387D00" w:rsidRDefault="00387D00" w:rsidP="00387D00">
      <w:pPr>
        <w:sectPr w:rsidR="00387D00">
          <w:headerReference w:type="first" r:id="rId23"/>
          <w:footerReference w:type="first" r:id="rId24"/>
          <w:pgSz w:w="16838" w:h="11906" w:orient="landscape"/>
          <w:pgMar w:top="567" w:right="1134" w:bottom="567" w:left="1134" w:header="567" w:footer="567" w:gutter="0"/>
          <w:cols w:space="708"/>
          <w:titlePg/>
          <w:docGrid w:linePitch="360"/>
        </w:sectPr>
      </w:pPr>
    </w:p>
    <w:p w14:paraId="181F22D1" w14:textId="77777777" w:rsidR="00387D00" w:rsidRDefault="00B136E4" w:rsidP="00B136E4">
      <w:pPr>
        <w:pStyle w:val="Heading2"/>
      </w:pPr>
      <w:bookmarkStart w:id="547" w:name="_Toc263868445"/>
      <w:bookmarkStart w:id="548" w:name="_Toc263921079"/>
      <w:bookmarkStart w:id="549" w:name="_Ref304917494"/>
      <w:bookmarkStart w:id="550" w:name="_Toc203639302"/>
      <w:r w:rsidRPr="00970ED2">
        <w:t>Capabilities of the AIS Service</w:t>
      </w:r>
      <w:bookmarkEnd w:id="547"/>
      <w:bookmarkEnd w:id="548"/>
      <w:bookmarkEnd w:id="549"/>
      <w:bookmarkEnd w:id="550"/>
    </w:p>
    <w:p w14:paraId="7D8768D7" w14:textId="77777777" w:rsidR="00B136E4" w:rsidRDefault="00B136E4" w:rsidP="00695B3E">
      <w:pPr>
        <w:pStyle w:val="Heading3"/>
      </w:pPr>
      <w:bookmarkStart w:id="551" w:name="_Toc203639303"/>
      <w:r>
        <w:t>Introduction</w:t>
      </w:r>
      <w:bookmarkEnd w:id="551"/>
    </w:p>
    <w:p w14:paraId="4ECDF3CB" w14:textId="77777777" w:rsidR="00B136E4" w:rsidRDefault="00B136E4" w:rsidP="00B136E4">
      <w:pPr>
        <w:pStyle w:val="BodyText"/>
        <w:rPr>
          <w:lang w:eastAsia="de-DE"/>
        </w:rPr>
      </w:pPr>
      <w:r w:rsidRPr="00B136E4">
        <w:rPr>
          <w:lang w:eastAsia="de-DE"/>
        </w:rPr>
        <w:t xml:space="preserve">As previously mentioned, the AIS Service is offering different services to its clients, called external Basic AIS Services (BAS). </w:t>
      </w:r>
      <w:r>
        <w:rPr>
          <w:lang w:eastAsia="de-DE"/>
        </w:rPr>
        <w:t xml:space="preserve"> </w:t>
      </w:r>
      <w:r w:rsidRPr="00B136E4">
        <w:rPr>
          <w:lang w:eastAsia="de-DE"/>
        </w:rPr>
        <w:t xml:space="preserve">All external BAS are justified by at least one interaction with a </w:t>
      </w:r>
      <w:r w:rsidR="00D9628C">
        <w:rPr>
          <w:lang w:eastAsia="de-DE"/>
        </w:rPr>
        <w:t>‘</w:t>
      </w:r>
      <w:r w:rsidRPr="00B136E4">
        <w:rPr>
          <w:lang w:eastAsia="de-DE"/>
        </w:rPr>
        <w:t>requesting service</w:t>
      </w:r>
      <w:r w:rsidR="00D9628C">
        <w:rPr>
          <w:lang w:eastAsia="de-DE"/>
        </w:rPr>
        <w:t>’</w:t>
      </w:r>
      <w:r w:rsidRPr="00B136E4">
        <w:rPr>
          <w:lang w:eastAsia="de-DE"/>
        </w:rPr>
        <w:t>, i.e. client of the AIS Service.</w:t>
      </w:r>
      <w:r w:rsidR="00466FD5">
        <w:rPr>
          <w:rStyle w:val="FootnoteReference"/>
          <w:lang w:eastAsia="de-DE"/>
        </w:rPr>
        <w:footnoteReference w:id="1"/>
      </w:r>
      <w:r w:rsidR="00F67513">
        <w:rPr>
          <w:lang w:eastAsia="de-DE"/>
        </w:rPr>
        <w:t xml:space="preserve">  The set of predefined BAS rep</w:t>
      </w:r>
      <w:r w:rsidRPr="00B136E4">
        <w:rPr>
          <w:lang w:eastAsia="de-DE"/>
        </w:rPr>
        <w:t>resent the overall knowledge the clients may gain about traffic objects (mainly ships) from the AIS Service.</w:t>
      </w:r>
    </w:p>
    <w:p w14:paraId="4E0E9DF8" w14:textId="77777777" w:rsidR="00B136E4" w:rsidRDefault="00141BA4" w:rsidP="00B136E4">
      <w:pPr>
        <w:pStyle w:val="BodyText"/>
        <w:rPr>
          <w:rFonts w:ascii="Times New Roman" w:hAnsi="Times New Roman"/>
        </w:rPr>
      </w:pPr>
      <w:r>
        <w:rPr>
          <w:rFonts w:ascii="Times New Roman" w:hAnsi="Times New Roman"/>
        </w:rPr>
      </w:r>
      <w:r>
        <w:rPr>
          <w:rFonts w:ascii="Times New Roman" w:hAnsi="Times New Roman"/>
        </w:rPr>
        <w:pict w14:anchorId="1DAFE856">
          <v:group id="_x0000_s1164" style="width:459pt;height:370.8pt;mso-position-horizontal-relative:char;mso-position-vertical-relative:line" coordorigin="1411,1471" coordsize="9180,7416" editas="canvas">
            <o:lock v:ext="edit" aspectratio="t"/>
            <v:shape id="_x0000_s1165" type="#_x0000_t75" style="position:absolute;left:1411;top:1471;width:9180;height:7416" o:preferrelative="f">
              <v:fill o:detectmouseclick="t"/>
              <v:path o:extrusionok="t" o:connecttype="none"/>
              <o:lock v:ext="edit" text="t"/>
            </v:shape>
            <v:rect id="_x0000_s1166" style="position:absolute;left:1535;top:1800;width:4667;height:5213;mso-wrap-style:none;v-text-anchor:middle" filled="f" fillcolor="red" strokeweight="4.5pt">
              <v:fill opacity="13107f" rotate="t"/>
              <v:stroke dashstyle="dash"/>
            </v:rect>
            <v:shapetype id="_x0000_t202" coordsize="21600,21600" o:spt="202" path="m0,0l0,21600,21600,21600,21600,0xe">
              <v:stroke joinstyle="miter"/>
              <v:path gradientshapeok="t" o:connecttype="rect"/>
            </v:shapetype>
            <v:shape id="_x0000_s1167" type="#_x0000_t202" style="position:absolute;left:7160;top:1687;width:2473;height:989" filled="f" stroked="f">
              <v:textbox style="mso-next-textbox:#_x0000_s1167" inset="63092emu,31547emu,63092emu,31547emu">
                <w:txbxContent>
                  <w:p w14:paraId="205E96D4" w14:textId="77777777" w:rsidR="00095298" w:rsidRPr="001554FD" w:rsidRDefault="00095298" w:rsidP="00B136E4">
                    <w:pPr>
                      <w:autoSpaceDE w:val="0"/>
                      <w:autoSpaceDN w:val="0"/>
                      <w:adjustRightInd w:val="0"/>
                      <w:rPr>
                        <w:rFonts w:cs="Arial"/>
                        <w:b/>
                        <w:bCs/>
                        <w:sz w:val="33"/>
                        <w:szCs w:val="48"/>
                      </w:rPr>
                    </w:pPr>
                    <w:r w:rsidRPr="001554FD">
                      <w:rPr>
                        <w:rFonts w:cs="Arial"/>
                        <w:b/>
                        <w:bCs/>
                        <w:sz w:val="33"/>
                        <w:szCs w:val="48"/>
                      </w:rPr>
                      <w:t>Point of view</w:t>
                    </w:r>
                  </w:p>
                  <w:p w14:paraId="67CCF6DD" w14:textId="77777777" w:rsidR="00095298" w:rsidRPr="001554FD" w:rsidRDefault="00095298" w:rsidP="00B136E4">
                    <w:pPr>
                      <w:autoSpaceDE w:val="0"/>
                      <w:autoSpaceDN w:val="0"/>
                      <w:adjustRightInd w:val="0"/>
                      <w:rPr>
                        <w:b/>
                        <w:bCs/>
                        <w:sz w:val="33"/>
                        <w:szCs w:val="48"/>
                      </w:rPr>
                    </w:pPr>
                    <w:r w:rsidRPr="001554FD">
                      <w:rPr>
                        <w:rFonts w:cs="Arial"/>
                        <w:b/>
                        <w:bCs/>
                        <w:sz w:val="33"/>
                        <w:szCs w:val="48"/>
                      </w:rPr>
                      <w:t>from ashore</w:t>
                    </w:r>
                  </w:p>
                </w:txbxContent>
              </v:textbox>
            </v:shape>
            <v:shape id="_x0000_s1168" type="#_x0000_t202" style="position:absolute;left:1411;top:7006;width:4680;height:981" filled="f" stroked="f">
              <v:textbox style="mso-next-textbox:#_x0000_s1168" inset="63092emu,31547emu,63092emu,31547emu">
                <w:txbxContent>
                  <w:p w14:paraId="2D1F2D42" w14:textId="77777777" w:rsidR="00095298" w:rsidRPr="005029F1" w:rsidRDefault="00095298" w:rsidP="00B136E4">
                    <w:pPr>
                      <w:autoSpaceDE w:val="0"/>
                      <w:autoSpaceDN w:val="0"/>
                      <w:adjustRightInd w:val="0"/>
                      <w:rPr>
                        <w:rFonts w:cs="Arial"/>
                        <w:b/>
                        <w:bCs/>
                        <w:sz w:val="25"/>
                        <w:szCs w:val="36"/>
                      </w:rPr>
                    </w:pPr>
                    <w:r w:rsidRPr="005029F1">
                      <w:rPr>
                        <w:rFonts w:cs="Arial"/>
                        <w:b/>
                        <w:bCs/>
                        <w:sz w:val="25"/>
                        <w:szCs w:val="36"/>
                      </w:rPr>
                      <w:t xml:space="preserve">Encapsulation of complexity </w:t>
                    </w:r>
                    <w:r w:rsidRPr="005029F1">
                      <w:rPr>
                        <w:rFonts w:cs="Arial"/>
                        <w:b/>
                        <w:bCs/>
                        <w:sz w:val="25"/>
                        <w:szCs w:val="36"/>
                      </w:rPr>
                      <w:br/>
                      <w:t xml:space="preserve">for </w:t>
                    </w:r>
                    <w:r>
                      <w:rPr>
                        <w:rFonts w:cs="Arial"/>
                        <w:b/>
                        <w:bCs/>
                        <w:sz w:val="25"/>
                        <w:szCs w:val="36"/>
                      </w:rPr>
                      <w:t>AIS clients</w:t>
                    </w:r>
                  </w:p>
                </w:txbxContent>
              </v:textbox>
            </v:shape>
            <v:group id="_x0000_s1169" style="position:absolute;left:2086;top:2017;width:2133;height:741" coordorigin="5524,1275" coordsize="2414,994">
              <v:shape id="_x0000_s1170" type="#_x0000_t202" style="position:absolute;left:5524;top:1843;width:2414;height:426" filled="f" stroked="f">
                <v:textbox style="mso-next-textbox:#_x0000_s1170" inset="63092emu,31547emu,63092emu,31547emu">
                  <w:txbxContent>
                    <w:p w14:paraId="55BA7269" w14:textId="77777777" w:rsidR="00095298" w:rsidRPr="00335747" w:rsidRDefault="00095298" w:rsidP="00B136E4">
                      <w:pPr>
                        <w:autoSpaceDE w:val="0"/>
                        <w:autoSpaceDN w:val="0"/>
                        <w:adjustRightInd w:val="0"/>
                        <w:rPr>
                          <w:color w:val="000000"/>
                          <w:sz w:val="17"/>
                        </w:rPr>
                      </w:pPr>
                    </w:p>
                  </w:txbxContent>
                </v:textbox>
              </v:shape>
              <v:shape id="_x0000_s1171" type="#_x0000_t75" style="position:absolute;left:5950;top:1275;width:1562;height:663">
                <v:imagedata r:id="rId25" o:title=""/>
              </v:shape>
            </v:group>
            <v:group id="_x0000_s1172" style="position:absolute;left:3784;top:2690;width:2136;height:831" coordorigin="8080,1723" coordsize="2414,1114">
              <v:shape id="_x0000_s1173" type="#_x0000_t202" style="position:absolute;left:8080;top:2411;width:2414;height:426" filled="f" stroked="f">
                <v:textbox style="mso-next-textbox:#_x0000_s1173" inset="63092emu,31547emu,63092emu,31547emu">
                  <w:txbxContent>
                    <w:p w14:paraId="35FB3B53" w14:textId="77777777" w:rsidR="00095298" w:rsidRPr="00335747" w:rsidRDefault="00095298" w:rsidP="00B136E4">
                      <w:pPr>
                        <w:autoSpaceDE w:val="0"/>
                        <w:autoSpaceDN w:val="0"/>
                        <w:adjustRightInd w:val="0"/>
                        <w:rPr>
                          <w:color w:val="000000"/>
                          <w:sz w:val="17"/>
                        </w:rPr>
                      </w:pPr>
                    </w:p>
                  </w:txbxContent>
                </v:textbox>
              </v:shape>
              <v:shape id="_x0000_s1174" type="#_x0000_t75" style="position:absolute;left:8375;top:1723;width:1409;height:732">
                <v:imagedata r:id="rId26" o:title=""/>
              </v:shape>
            </v:group>
            <v:group id="_x0000_s1175" style="position:absolute;left:2699;top:3289;width:2134;height:833" coordorigin="8080,1723" coordsize="2414,1114">
              <v:shape id="_x0000_s1176" type="#_x0000_t202" style="position:absolute;left:8080;top:2411;width:2414;height:426" filled="f" stroked="f">
                <v:textbox style="mso-next-textbox:#_x0000_s1176" inset="63092emu,31547emu,63092emu,31547emu">
                  <w:txbxContent>
                    <w:p w14:paraId="13905666" w14:textId="77777777" w:rsidR="00095298" w:rsidRPr="00335747" w:rsidRDefault="00095298" w:rsidP="00B136E4">
                      <w:pPr>
                        <w:autoSpaceDE w:val="0"/>
                        <w:autoSpaceDN w:val="0"/>
                        <w:adjustRightInd w:val="0"/>
                        <w:rPr>
                          <w:color w:val="000000"/>
                          <w:sz w:val="17"/>
                        </w:rPr>
                      </w:pPr>
                    </w:p>
                  </w:txbxContent>
                </v:textbox>
              </v:shape>
              <v:shape id="_x0000_s1177" type="#_x0000_t75" style="position:absolute;left:8375;top:1723;width:1409;height:732">
                <v:imagedata r:id="rId27" o:title=""/>
              </v:shape>
            </v:group>
            <v:group id="_x0000_s1178" style="position:absolute;left:1883;top:4920;width:2135;height:831" coordorigin="8080,1723" coordsize="2414,1114">
              <v:shape id="_x0000_s1179" type="#_x0000_t202" style="position:absolute;left:8080;top:2411;width:2414;height:426" filled="f" stroked="f">
                <v:textbox style="mso-next-textbox:#_x0000_s1179" inset="63092emu,31547emu,63092emu,31547emu">
                  <w:txbxContent>
                    <w:p w14:paraId="351772F5" w14:textId="77777777" w:rsidR="00095298" w:rsidRPr="00335747" w:rsidRDefault="00095298" w:rsidP="00B136E4">
                      <w:pPr>
                        <w:autoSpaceDE w:val="0"/>
                        <w:autoSpaceDN w:val="0"/>
                        <w:adjustRightInd w:val="0"/>
                        <w:rPr>
                          <w:color w:val="000000"/>
                          <w:sz w:val="17"/>
                        </w:rPr>
                      </w:pPr>
                    </w:p>
                  </w:txbxContent>
                </v:textbox>
              </v:shape>
              <v:shape id="_x0000_s1180" type="#_x0000_t75" style="position:absolute;left:8375;top:1723;width:1409;height:732">
                <v:imagedata r:id="rId28" o:title=""/>
              </v:shape>
            </v:group>
            <v:group id="_x0000_s1181" style="position:absolute;left:3746;top:6060;width:2135;height:835" coordorigin="8080,1723" coordsize="2414,1114">
              <v:shape id="_x0000_s1182" type="#_x0000_t202" style="position:absolute;left:8080;top:2411;width:2414;height:426" filled="f" stroked="f">
                <v:textbox style="mso-next-textbox:#_x0000_s1182" inset="63092emu,31547emu,63092emu,31547emu">
                  <w:txbxContent>
                    <w:p w14:paraId="61C83D2B" w14:textId="77777777" w:rsidR="00095298" w:rsidRPr="00335747" w:rsidRDefault="00095298" w:rsidP="00B136E4">
                      <w:pPr>
                        <w:autoSpaceDE w:val="0"/>
                        <w:autoSpaceDN w:val="0"/>
                        <w:adjustRightInd w:val="0"/>
                        <w:rPr>
                          <w:color w:val="000000"/>
                          <w:sz w:val="17"/>
                        </w:rPr>
                      </w:pPr>
                    </w:p>
                  </w:txbxContent>
                </v:textbox>
              </v:shape>
              <v:shape id="_x0000_s1183" type="#_x0000_t75" style="position:absolute;left:8375;top:1723;width:1409;height:732">
                <v:imagedata r:id="rId29" o:title=""/>
              </v:shape>
            </v:group>
            <v:shape id="_x0000_s1184" type="#_x0000_t75" style="position:absolute;left:1951;top:5647;width:841;height:1139">
              <v:imagedata r:id="rId30" o:title=""/>
            </v:shape>
            <v:shape id="_x0000_s1185" type="#_x0000_t75" style="position:absolute;left:1771;top:3307;width:944;height:1279">
              <v:imagedata r:id="rId31" o:title=""/>
            </v:shape>
            <v:group id="_x0000_s1186" style="position:absolute;left:3931;top:5107;width:569;height:519" coordorigin="9763,4403" coordsize="874,819">
              <v:shape id="_x0000_s1187" style="position:absolute;left:10019;top:5104;width:38;height:118" coordsize="76,444" path="m38,368l76,406,76,,,,,406,38,444,,406,,444,38,444,38,368xe" fillcolor="black">
                <v:path arrowok="t"/>
              </v:shape>
              <v:shape id="_x0000_s1188" style="position:absolute;left:10396;top:5104;width:39;height:108" coordsize="78,406" path="m40,0l0,,,406,78,406,78,,40,0xe" fillcolor="black">
                <v:path arrowok="t"/>
              </v:shape>
              <v:shape id="_x0000_s1189" style="position:absolute;left:10598;top:4759;width:38;height:118" coordsize="76,442" path="m38,442l76,404,76,,,,,404,38,366,38,442,76,442,76,404,38,442xe" fillcolor="black">
                <v:path arrowok="t"/>
              </v:shape>
              <v:shape id="_x0000_s1190" style="position:absolute;left:9776;top:4748;width:38;height:118" coordsize="75,441" path="m37,0l0,37,,441,75,441,75,37,37,75,37,,,,,37,37,0xe" fillcolor="black">
                <v:path arrowok="t"/>
              </v:shape>
              <v:group id="_x0000_s1191" style="position:absolute;left:9763;top:4403;width:874;height:819" coordorigin="9763,4403" coordsize="874,819">
                <v:shape id="_x0000_s1192" style="position:absolute;left:9776;top:4622;width:220;height:139" coordsize="440,521" path="m75,521l83,489,94,459,107,428,122,398,141,370,160,342,181,313,204,285,228,257,255,228,283,200,311,174,374,115,440,57,389,,323,60,260,117,230,147,202,176,173,206,147,236,122,266,98,296,77,328,56,362,39,396,24,430,11,466,,504,75,521xe" fillcolor="black">
                  <v:path arrowok="t"/>
                </v:shape>
                <v:shape id="_x0000_s1193" style="position:absolute;left:9984;top:4403;width:424;height:20" coordsize="847,75" path="m847,38l809,,,,,75,809,75,772,38,847,38,847,,809,,847,38xe" fillcolor="black">
                  <v:path arrowok="t"/>
                </v:shape>
                <v:shape id="_x0000_s1194" style="position:absolute;left:10038;top:5202;width:397;height:20" coordsize="794,76" path="m716,38l756,,,,,76,756,76,794,38,756,76,794,76,794,38,716,38xe" fillcolor="black">
                  <v:path arrowok="t"/>
                </v:shape>
                <v:shape id="_x0000_s1195" style="position:absolute;left:9795;top:4748;width:841;height:21" coordsize="1683,75" path="m1683,37l1645,,,,,75,1645,75,1607,37,1683,37,1683,,1645,,1683,37xe" fillcolor="black">
                  <v:path arrowok="t"/>
                </v:shape>
                <v:shape id="_x0000_s1196" style="position:absolute;left:9776;top:4856;width:841;height:21" coordsize="1682,76" path="m0,38l37,76,1682,76,1682,,37,,75,38,,38,,76,37,76,,38xe" fillcolor="black">
                  <v:path arrowok="t"/>
                </v:shape>
                <v:shape id="_x0000_s1197" style="position:absolute;left:9763;top:4872;width:301;height:246" coordsize="603,919" path="m603,864l535,800,473,736,416,675,365,615,318,557,276,500,240,443,208,391,178,336,153,285,132,234,115,185,102,138,89,90,81,43,76,,,7,6,56,15,106,28,156,44,209,62,262,85,315,112,370,142,426,176,485,214,543,257,602,306,662,359,725,418,789,482,853,552,919,603,864xe" fillcolor="black">
                  <v:path arrowok="t"/>
                </v:shape>
                <v:shape id="_x0000_s1198" style="position:absolute;left:10368;top:4620;width:268;height:147" coordsize="537,553" path="m537,540l531,508,521,474,512,440,501,406,485,372,468,336,446,302,421,268,391,234,357,201,317,167,272,133,221,100,164,67,100,34,28,,,70,68,102,128,133,181,165,228,195,270,225,306,255,336,285,363,316,383,344,402,374,417,404,431,433,440,463,450,493,455,523,463,553,537,540xe" fillcolor="black">
                  <v:path arrowok="t"/>
                </v:shape>
                <v:shape id="_x0000_s1199" style="position:absolute;left:10382;top:4880;width:255;height:233" coordsize="510,872" path="m27,872l45,865,64,853,85,842,106,827,125,812,146,793,166,774,187,751,227,706,268,655,308,600,346,540,380,478,414,412,429,378,442,344,456,310,467,276,478,242,488,206,495,172,501,136,507,102,509,68,510,34,509,,433,4,435,34,433,64,431,95,427,125,422,157,414,189,405,221,395,253,384,285,372,317,359,347,346,379,314,442,280,500,244,557,208,610,170,659,130,702,113,719,95,736,78,753,59,766,44,778,27,789,13,797,,802,27,872xe" fillcolor="black">
                  <v:path arrowok="t"/>
                </v:shape>
                <v:shape id="_x0000_s1200" style="position:absolute;left:10370;top:4413;width:38;height:226" coordsize="75,845" path="m37,845l75,807,75,,,,,807,37,770,37,845,75,845,75,807,37,845xe" fillcolor="black">
                  <v:path arrowok="t"/>
                </v:shape>
                <v:shape id="_x0000_s1201" style="position:absolute;left:9965;top:4619;width:424;height:20" coordsize="846,75" path="m0,37l37,75,846,75,846,,37,,75,37,,37,,75,37,75,,37xe" fillcolor="black">
                  <v:path arrowok="t"/>
                </v:shape>
                <v:shape id="_x0000_s1202" style="position:absolute;left:9965;top:4403;width:38;height:226" coordsize="75,845" path="m37,0l0,38,,845,75,845,75,38,37,75,37,,,,,38,37,0xe" fillcolor="black">
                  <v:path arrowok="t"/>
                </v:shape>
                <v:line id="_x0000_s1203" style="position:absolute;flip:x" from="9828,5002" to="10612,5002" strokeweight="1.5pt"/>
              </v:group>
            </v:group>
            <v:group id="_x0000_s1204" style="position:absolute;left:2778;top:5722;width:881;height:824" coordorigin="9689,4403" coordsize="994,1101">
              <v:shape id="_x0000_s1205" type="#_x0000_t202" style="position:absolute;left:9689;top:5078;width:994;height:426" filled="f" stroked="f">
                <v:textbox style="mso-next-textbox:#_x0000_s1205" inset="63092emu,31547emu,63092emu,31547emu">
                  <w:txbxContent>
                    <w:p w14:paraId="6F0A6770" w14:textId="77777777" w:rsidR="00095298" w:rsidRPr="00335747" w:rsidRDefault="00095298" w:rsidP="00B136E4">
                      <w:pPr>
                        <w:autoSpaceDE w:val="0"/>
                        <w:autoSpaceDN w:val="0"/>
                        <w:adjustRightInd w:val="0"/>
                        <w:rPr>
                          <w:color w:val="000000"/>
                          <w:sz w:val="17"/>
                        </w:rPr>
                      </w:pPr>
                    </w:p>
                  </w:txbxContent>
                </v:textbox>
              </v:shape>
              <v:group id="_x0000_s1206" style="position:absolute;left:9763;top:4403;width:642;height:692" coordorigin="9763,4403" coordsize="874,819">
                <v:shape id="_x0000_s1207" style="position:absolute;left:10019;top:5104;width:38;height:118" coordsize="76,444" path="m38,368l76,406,76,,,,,406,38,444,,406,,444,38,444,38,368xe" filled="f" fillcolor="black">
                  <v:path arrowok="t"/>
                </v:shape>
                <v:shape id="_x0000_s1208" style="position:absolute;left:10396;top:5104;width:39;height:108" coordsize="78,406" path="m40,0l0,,,406,78,406,78,,40,0xe" filled="f" fillcolor="black">
                  <v:path arrowok="t"/>
                </v:shape>
                <v:shape id="_x0000_s1209" style="position:absolute;left:10598;top:4759;width:38;height:118" coordsize="76,442" path="m38,442l76,404,76,,,,,404,38,366,38,442,76,442,76,404,38,442xe" filled="f" fillcolor="black">
                  <v:path arrowok="t"/>
                </v:shape>
                <v:shape id="_x0000_s1210" style="position:absolute;left:9776;top:4748;width:38;height:118" coordsize="75,441" path="m37,0l0,37,,441,75,441,75,37,37,75,37,,,,,37,37,0xe" filled="f" fillcolor="black">
                  <v:path arrowok="t"/>
                </v:shape>
                <v:group id="_x0000_s1211" style="position:absolute;left:9763;top:4403;width:874;height:819" coordorigin="9763,4403" coordsize="874,819">
                  <v:shape id="_x0000_s1212" style="position:absolute;left:9776;top:4622;width:220;height:139" coordsize="440,521" path="m75,521l83,489,94,459,107,428,122,398,141,370,160,342,181,313,204,285,228,257,255,228,283,200,311,174,374,115,440,57,389,,323,60,260,117,230,147,202,176,173,206,147,236,122,266,98,296,77,328,56,362,39,396,24,430,11,466,,504,75,521xe" filled="f" fillcolor="black">
                    <v:path arrowok="t"/>
                  </v:shape>
                  <v:shape id="_x0000_s1213" style="position:absolute;left:9984;top:4403;width:424;height:20" coordsize="847,75" path="m847,38l809,,,,,75,809,75,772,38,847,38,847,,809,,847,38xe" filled="f" fillcolor="black">
                    <v:path arrowok="t"/>
                  </v:shape>
                  <v:shape id="_x0000_s1214" style="position:absolute;left:10038;top:5202;width:397;height:20" coordsize="794,76" path="m716,38l756,,,,,76,756,76,794,38,756,76,794,76,794,38,716,38xe" filled="f" fillcolor="black">
                    <v:path arrowok="t"/>
                  </v:shape>
                  <v:shape id="_x0000_s1215" style="position:absolute;left:9795;top:4748;width:841;height:21" coordsize="1683,75" path="m1683,37l1645,,,,,75,1645,75,1607,37,1683,37,1683,,1645,,1683,37xe" filled="f" fillcolor="black">
                    <v:path arrowok="t"/>
                  </v:shape>
                  <v:shape id="_x0000_s1216" style="position:absolute;left:9776;top:4856;width:841;height:21" coordsize="1682,76" path="m0,38l37,76,1682,76,1682,,37,,75,38,,38,,76,37,76,,38xe" filled="f" fillcolor="black">
                    <v:path arrowok="t"/>
                  </v:shape>
                  <v:shape id="_x0000_s1217" style="position:absolute;left:9763;top:4872;width:301;height:246" coordsize="603,919" path="m603,864l535,800,473,736,416,675,365,615,318,557,276,500,240,443,208,391,178,336,153,285,132,234,115,185,102,138,89,90,81,43,76,,,7,6,56,15,106,28,156,44,209,62,262,85,315,112,370,142,426,176,485,214,543,257,602,306,662,359,725,418,789,482,853,552,919,603,864xe" filled="f" fillcolor="black">
                    <v:path arrowok="t"/>
                  </v:shape>
                  <v:shape id="_x0000_s1218" style="position:absolute;left:10368;top:4620;width:268;height:147" coordsize="537,553" path="m537,540l531,508,521,474,512,440,501,406,485,372,468,336,446,302,421,268,391,234,357,201,317,167,272,133,221,100,164,67,100,34,28,,,70,68,102,128,133,181,165,228,195,270,225,306,255,336,285,363,316,383,344,402,374,417,404,431,433,440,463,450,493,455,523,463,553,537,540xe" filled="f" fillcolor="black">
                    <v:path arrowok="t"/>
                  </v:shape>
                  <v:shape id="_x0000_s1219" style="position:absolute;left:10382;top:4880;width:255;height:233" coordsize="510,872" path="m27,872l45,865,64,853,85,842,106,827,125,812,146,793,166,774,187,751,227,706,268,655,308,600,346,540,380,478,414,412,429,378,442,344,456,310,467,276,478,242,488,206,495,172,501,136,507,102,509,68,510,34,509,,433,4,435,34,433,64,431,95,427,125,422,157,414,189,405,221,395,253,384,285,372,317,359,347,346,379,314,442,280,500,244,557,208,610,170,659,130,702,113,719,95,736,78,753,59,766,44,778,27,789,13,797,,802,27,872xe" filled="f" fillcolor="black">
                    <v:path arrowok="t"/>
                  </v:shape>
                  <v:shape id="_x0000_s1220" style="position:absolute;left:10370;top:4413;width:38;height:226" coordsize="75,845" path="m37,845l75,807,75,,,,,807,37,770,37,845,75,845,75,807,37,845xe" filled="f" fillcolor="black">
                    <v:path arrowok="t"/>
                  </v:shape>
                  <v:shape id="_x0000_s1221" style="position:absolute;left:9965;top:4619;width:424;height:20" coordsize="846,75" path="m0,37l37,75,846,75,846,,37,,75,37,,37,,75,37,75,,37xe" filled="f" fillcolor="black">
                    <v:path arrowok="t"/>
                  </v:shape>
                  <v:shape id="_x0000_s1222" style="position:absolute;left:9965;top:4403;width:38;height:226" coordsize="75,845" path="m37,0l0,38,,845,75,845,75,38,37,75,37,,,,,38,37,0xe" filled="f" fillcolor="black">
                    <v:path arrowok="t"/>
                  </v:shape>
                  <v:line id="_x0000_s1223" style="position:absolute;flip:x" from="9828,5002" to="10612,5002" strokeweight="1.5pt"/>
                </v:group>
              </v:group>
            </v:group>
            <v:shape id="_x0000_s1224" type="#_x0000_t202" style="position:absolute;left:6451;top:4027;width:1200;height:2040" fillcolor="silver" strokeweight="1pt">
              <v:textbox style="mso-next-textbox:#_x0000_s1224" inset="63092emu,31547emu,63092emu,31547emu">
                <w:txbxContent>
                  <w:p w14:paraId="15DB2FAE" w14:textId="77777777" w:rsidR="00095298" w:rsidRPr="0091705F" w:rsidRDefault="00095298" w:rsidP="00B136E4">
                    <w:pPr>
                      <w:autoSpaceDE w:val="0"/>
                      <w:autoSpaceDN w:val="0"/>
                      <w:adjustRightInd w:val="0"/>
                      <w:rPr>
                        <w:rFonts w:cs="Arial"/>
                        <w:b/>
                        <w:bCs/>
                        <w:color w:val="000000"/>
                      </w:rPr>
                    </w:pPr>
                    <w:r w:rsidRPr="0091705F">
                      <w:rPr>
                        <w:rFonts w:cs="Arial"/>
                        <w:b/>
                        <w:bCs/>
                        <w:color w:val="000000"/>
                      </w:rPr>
                      <w:t>AIS</w:t>
                    </w:r>
                  </w:p>
                  <w:p w14:paraId="14C0E6E1" w14:textId="77777777" w:rsidR="00095298" w:rsidRDefault="00095298" w:rsidP="00B136E4">
                    <w:pPr>
                      <w:autoSpaceDE w:val="0"/>
                      <w:autoSpaceDN w:val="0"/>
                      <w:adjustRightInd w:val="0"/>
                      <w:rPr>
                        <w:rFonts w:cs="Arial"/>
                        <w:b/>
                        <w:bCs/>
                        <w:color w:val="000000"/>
                      </w:rPr>
                    </w:pPr>
                    <w:r w:rsidRPr="0091705F">
                      <w:rPr>
                        <w:rFonts w:cs="Arial"/>
                        <w:b/>
                        <w:bCs/>
                        <w:color w:val="000000"/>
                      </w:rPr>
                      <w:t>Service</w:t>
                    </w:r>
                  </w:p>
                  <w:p w14:paraId="4765EFD9" w14:textId="77777777" w:rsidR="00095298" w:rsidRPr="0091705F" w:rsidRDefault="00095298" w:rsidP="00B136E4">
                    <w:pPr>
                      <w:autoSpaceDE w:val="0"/>
                      <w:autoSpaceDN w:val="0"/>
                      <w:adjustRightInd w:val="0"/>
                      <w:rPr>
                        <w:rFonts w:cs="Arial"/>
                        <w:b/>
                        <w:bCs/>
                        <w:color w:val="000000"/>
                      </w:rPr>
                    </w:pPr>
                    <w:r>
                      <w:rPr>
                        <w:rFonts w:cs="Arial"/>
                        <w:b/>
                        <w:bCs/>
                        <w:color w:val="000000"/>
                      </w:rPr>
                      <w:t>(BAS)</w:t>
                    </w:r>
                  </w:p>
                  <w:p w14:paraId="2CAF34D2" w14:textId="77777777" w:rsidR="00095298" w:rsidRPr="001554FD" w:rsidRDefault="00095298" w:rsidP="00B136E4">
                    <w:pPr>
                      <w:autoSpaceDE w:val="0"/>
                      <w:autoSpaceDN w:val="0"/>
                      <w:adjustRightInd w:val="0"/>
                      <w:rPr>
                        <w:rFonts w:cs="Arial"/>
                        <w:color w:val="000000"/>
                      </w:rPr>
                    </w:pPr>
                  </w:p>
                </w:txbxContent>
              </v:textbox>
            </v:shape>
            <v:shapetype id="_x0000_t83" coordsize="21600,21600" o:spt="83" adj="5400,8100,2700,9450" path="m@0@0l@3@0@3@2@1@2,10800,0@4@2@5@2@5@0@8@0@8@3@9@3@9@1,21600,10800@9@4@9@5@8@5@8@8@5@8@5@9@4@9,10800,21600@1@9@3@9@3@8@0@8@0@5@2@5@2@4,,10800@2@1@2@3@0@3xe">
              <v:stroke joinstyle="miter"/>
              <v:formulas>
                <v:f eqn="val #0"/>
                <v:f eqn="val #1"/>
                <v:f eqn="val #2"/>
                <v:f eqn="val #3"/>
                <v:f eqn="sum 21600 0 #1"/>
                <v:f eqn="sum 21600 0 #3"/>
                <v:f eqn="sum #0 21600 0"/>
                <v:f eqn="prod @6 1 2"/>
                <v:f eqn="sum 21600 0 #0"/>
                <v:f eqn="sum 21600 0 #2"/>
              </v:formulas>
              <v:path o:connecttype="rect" textboxrect="@0,@0,@8,@8"/>
              <v:handles>
                <v:h position="topLeft,#0" yrange="@2,@1"/>
                <v:h position="#1,topLeft" xrange="@0,@3"/>
                <v:h position="#3,#2" xrange="@1,10800" yrange="0,@0"/>
              </v:handles>
            </v:shapetype>
            <v:shape id="_x0000_s1225" type="#_x0000_t83" style="position:absolute;left:4104;top:3442;width:2273;height:1483" strokeweight="2.75pt">
              <v:textbox inset="63092emu,31547emu,63092emu,31547emu">
                <w:txbxContent>
                  <w:p w14:paraId="45EFE854" w14:textId="77777777" w:rsidR="00095298" w:rsidRPr="00A00A96" w:rsidRDefault="00095298" w:rsidP="00B136E4">
                    <w:pPr>
                      <w:autoSpaceDE w:val="0"/>
                      <w:autoSpaceDN w:val="0"/>
                      <w:adjustRightInd w:val="0"/>
                      <w:spacing w:before="60" w:after="60"/>
                      <w:jc w:val="center"/>
                      <w:rPr>
                        <w:rFonts w:cs="Arial"/>
                        <w:b/>
                        <w:bCs/>
                        <w:sz w:val="17"/>
                      </w:rPr>
                    </w:pPr>
                    <w:r>
                      <w:rPr>
                        <w:rFonts w:cs="Arial"/>
                        <w:b/>
                        <w:bCs/>
                        <w:sz w:val="17"/>
                      </w:rPr>
                      <w:t>AIS VHF Data Link</w:t>
                    </w:r>
                    <w:r>
                      <w:rPr>
                        <w:rFonts w:cs="Arial"/>
                        <w:b/>
                        <w:bCs/>
                        <w:sz w:val="17"/>
                      </w:rPr>
                      <w:br/>
                      <w:t>(AIS VDL)</w:t>
                    </w:r>
                  </w:p>
                </w:txbxContent>
              </v:textbox>
            </v:shape>
            <v:group id="_x0000_s1226" style="position:absolute;left:7171;top:2767;width:1440;height:862" coordorigin="1264,2553" coordsize="1420,852">
              <v:shape id="_x0000_s1227" type="#_x0000_t202" style="position:absolute;left:1406;top:2553;width:1278;height:710" strokeweight="1pt">
                <v:shadow offset="6pt,-6pt"/>
                <v:textbox style="mso-next-textbox:#_x0000_s1227" inset="63092emu,31547emu,63092emu,31547emu">
                  <w:txbxContent>
                    <w:p w14:paraId="5A3B659E" w14:textId="77777777" w:rsidR="00095298" w:rsidRPr="00A21754" w:rsidRDefault="00095298" w:rsidP="00B136E4">
                      <w:pPr>
                        <w:rPr>
                          <w:szCs w:val="48"/>
                        </w:rPr>
                      </w:pPr>
                      <w:r>
                        <w:rPr>
                          <w:szCs w:val="48"/>
                        </w:rPr>
                        <w:t>e</w:t>
                      </w:r>
                    </w:p>
                  </w:txbxContent>
                </v:textbox>
              </v:shape>
              <v:shape id="_x0000_s1228" type="#_x0000_t202" style="position:absolute;left:1264;top:2695;width:1278;height:710" strokeweight="1pt">
                <v:shadow offset="6pt,-6pt"/>
                <v:textbox style="mso-next-textbox:#_x0000_s1228" inset="63092emu,31547emu,63092emu,31547emu">
                  <w:txbxContent>
                    <w:p w14:paraId="710E2887" w14:textId="77777777" w:rsidR="00095298" w:rsidRPr="0091705F" w:rsidRDefault="00095298" w:rsidP="00B136E4">
                      <w:pPr>
                        <w:autoSpaceDE w:val="0"/>
                        <w:autoSpaceDN w:val="0"/>
                        <w:adjustRightInd w:val="0"/>
                        <w:rPr>
                          <w:rFonts w:cs="Arial"/>
                          <w:b/>
                          <w:bCs/>
                          <w:color w:val="000000"/>
                          <w:sz w:val="18"/>
                          <w:szCs w:val="18"/>
                        </w:rPr>
                      </w:pPr>
                      <w:r w:rsidRPr="0091705F">
                        <w:rPr>
                          <w:rFonts w:cs="Arial"/>
                          <w:b/>
                          <w:bCs/>
                          <w:color w:val="000000"/>
                          <w:sz w:val="18"/>
                          <w:szCs w:val="18"/>
                        </w:rPr>
                        <w:br/>
                        <w:t>Application</w:t>
                      </w:r>
                    </w:p>
                  </w:txbxContent>
                </v:textbox>
              </v:shape>
            </v:group>
            <v:group id="_x0000_s1229" style="position:absolute;left:8791;top:4387;width:1086;height:862" coordorigin="1264,2553" coordsize="1420,852">
              <v:shape id="_x0000_s1230" type="#_x0000_t202" style="position:absolute;left:1406;top:2553;width:1278;height:710" strokeweight="1pt">
                <v:shadow offset="6pt,-6pt"/>
                <v:textbox style="mso-next-textbox:#_x0000_s1230" inset="63092emu,31547emu,63092emu,31547emu">
                  <w:txbxContent>
                    <w:p w14:paraId="722BD541" w14:textId="77777777" w:rsidR="00095298" w:rsidRPr="00335747" w:rsidRDefault="00095298" w:rsidP="00B136E4">
                      <w:pPr>
                        <w:autoSpaceDE w:val="0"/>
                        <w:autoSpaceDN w:val="0"/>
                        <w:adjustRightInd w:val="0"/>
                        <w:rPr>
                          <w:color w:val="000000"/>
                          <w:sz w:val="33"/>
                          <w:szCs w:val="48"/>
                        </w:rPr>
                      </w:pPr>
                    </w:p>
                  </w:txbxContent>
                </v:textbox>
              </v:shape>
              <v:shape id="_x0000_s1231" type="#_x0000_t202" style="position:absolute;left:1264;top:2695;width:1278;height:710" strokeweight="1pt">
                <v:shadow offset="6pt,-6pt"/>
                <v:textbox style="mso-next-textbox:#_x0000_s1231" inset="63092emu,31547emu,63092emu,31547emu">
                  <w:txbxContent>
                    <w:p w14:paraId="39BE5C93" w14:textId="77777777" w:rsidR="00095298" w:rsidRPr="0091705F" w:rsidRDefault="00095298" w:rsidP="00B136E4">
                      <w:pPr>
                        <w:autoSpaceDE w:val="0"/>
                        <w:autoSpaceDN w:val="0"/>
                        <w:adjustRightInd w:val="0"/>
                        <w:jc w:val="center"/>
                        <w:rPr>
                          <w:rFonts w:cs="Arial"/>
                          <w:b/>
                          <w:bCs/>
                          <w:color w:val="000000"/>
                          <w:sz w:val="18"/>
                          <w:szCs w:val="18"/>
                        </w:rPr>
                      </w:pPr>
                      <w:r>
                        <w:rPr>
                          <w:rFonts w:cs="Arial"/>
                          <w:b/>
                          <w:bCs/>
                          <w:color w:val="000000"/>
                          <w:sz w:val="18"/>
                          <w:szCs w:val="18"/>
                        </w:rPr>
                        <w:t>Other entities</w:t>
                      </w:r>
                    </w:p>
                  </w:txbxContent>
                </v:textbox>
              </v:shape>
            </v:group>
            <v:group id="_x0000_s1232" style="position:absolute;left:8791;top:5827;width:1080;height:861" coordorigin="1264,2553" coordsize="1420,852">
              <v:shape id="_x0000_s1233" type="#_x0000_t202" style="position:absolute;left:1406;top:2553;width:1278;height:710" strokeweight="1pt">
                <v:shadow offset="6pt,-6pt"/>
                <v:textbox style="mso-next-textbox:#_x0000_s1233" inset="63092emu,31547emu,63092emu,31547emu">
                  <w:txbxContent>
                    <w:p w14:paraId="260ED1C7" w14:textId="77777777" w:rsidR="00095298" w:rsidRPr="00335747" w:rsidRDefault="00095298" w:rsidP="00B136E4">
                      <w:pPr>
                        <w:autoSpaceDE w:val="0"/>
                        <w:autoSpaceDN w:val="0"/>
                        <w:adjustRightInd w:val="0"/>
                        <w:rPr>
                          <w:color w:val="000000"/>
                          <w:sz w:val="33"/>
                          <w:szCs w:val="48"/>
                        </w:rPr>
                      </w:pPr>
                    </w:p>
                  </w:txbxContent>
                </v:textbox>
              </v:shape>
              <v:shape id="_x0000_s1234" type="#_x0000_t202" style="position:absolute;left:1264;top:2695;width:1278;height:710" strokeweight="1pt">
                <v:shadow offset="6pt,-6pt"/>
                <v:textbox style="mso-next-textbox:#_x0000_s1234" inset="63092emu,31547emu,63092emu,31547emu">
                  <w:txbxContent>
                    <w:p w14:paraId="0E79F101" w14:textId="77777777" w:rsidR="00095298" w:rsidRPr="0091705F" w:rsidRDefault="00095298" w:rsidP="00B136E4">
                      <w:pPr>
                        <w:autoSpaceDE w:val="0"/>
                        <w:autoSpaceDN w:val="0"/>
                        <w:adjustRightInd w:val="0"/>
                        <w:jc w:val="center"/>
                        <w:rPr>
                          <w:rFonts w:cs="Arial"/>
                          <w:b/>
                          <w:bCs/>
                          <w:color w:val="000000"/>
                          <w:sz w:val="18"/>
                          <w:szCs w:val="18"/>
                        </w:rPr>
                      </w:pPr>
                      <w:r>
                        <w:rPr>
                          <w:rFonts w:cs="Arial"/>
                          <w:b/>
                          <w:bCs/>
                          <w:color w:val="000000"/>
                          <w:sz w:val="18"/>
                          <w:szCs w:val="18"/>
                        </w:rPr>
                        <w:t>Other clients</w:t>
                      </w:r>
                    </w:p>
                  </w:txbxContent>
                </v:textbox>
              </v:shape>
            </v:group>
            <v:line id="_x0000_s1235" style="position:absolute;flip:y" from="7351,3667" to="7711,4027" strokeweight="3pt">
              <v:stroke startarrow="block" endarrow="block"/>
            </v:line>
            <v:line id="_x0000_s1236" style="position:absolute" from="7711,4567" to="8791,4747" strokeweight="3pt">
              <v:stroke startarrow="block" endarrow="block"/>
            </v:line>
            <v:line id="_x0000_s1237" style="position:absolute" from="7711,5107" to="8791,6007" strokeweight="3pt">
              <v:stroke startarrow="block" endarrow="block"/>
            </v:line>
            <v:shape id="_x0000_s1238" type="#_x0000_t75" style="position:absolute;left:8611;top:2587;width:415;height:1260">
              <v:imagedata r:id="rId32" o:title="" grayscale="t"/>
            </v:shape>
            <v:shape id="_x0000_s1239" type="#_x0000_t75" style="position:absolute;left:5191;top:5107;width:786;height:1065">
              <v:imagedata r:id="rId33" o:title=""/>
            </v:shape>
            <v:shapetype id="_x0000_t62" coordsize="21600,21600" o:spt="62" adj="1350,25920" path="m3600,0qx0,3600l0@8@12@24,0@9,,18000qy3600,21600l@6,21600@15@27@7,21600,18000,21600qx21600,18000l21600@9@18@30,21600@8,21600,3600qy18000,0l@7,0@21@33@6,0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240" type="#_x0000_t62" style="position:absolute;left:1591;top:7807;width:8820;height:900;v-text-anchor:middle" adj="13222,-65424" fillcolor="black">
              <v:fill opacity="13107f" rotate="t"/>
              <v:textbox inset="63092emu,31547emu,63092emu,31547emu">
                <w:txbxContent>
                  <w:p w14:paraId="0A433D15" w14:textId="77777777" w:rsidR="00095298" w:rsidRDefault="00095298" w:rsidP="00B136E4">
                    <w:pPr>
                      <w:autoSpaceDE w:val="0"/>
                      <w:autoSpaceDN w:val="0"/>
                      <w:adjustRightInd w:val="0"/>
                      <w:jc w:val="center"/>
                      <w:rPr>
                        <w:rFonts w:cs="Arial"/>
                        <w:b/>
                        <w:color w:val="000000"/>
                      </w:rPr>
                    </w:pPr>
                    <w:r>
                      <w:rPr>
                        <w:rFonts w:cs="Arial"/>
                        <w:b/>
                        <w:color w:val="000000"/>
                      </w:rPr>
                      <w:t>External BAS</w:t>
                    </w:r>
                    <w:r w:rsidRPr="0091705F">
                      <w:rPr>
                        <w:rFonts w:cs="Arial"/>
                        <w:b/>
                        <w:color w:val="000000"/>
                      </w:rPr>
                      <w:t xml:space="preserve"> a</w:t>
                    </w:r>
                    <w:r>
                      <w:rPr>
                        <w:rFonts w:cs="Arial"/>
                        <w:b/>
                        <w:color w:val="000000"/>
                      </w:rPr>
                      <w:t>re</w:t>
                    </w:r>
                    <w:r w:rsidRPr="0091705F">
                      <w:rPr>
                        <w:rFonts w:cs="Arial"/>
                        <w:b/>
                        <w:color w:val="000000"/>
                      </w:rPr>
                      <w:t xml:space="preserve"> </w:t>
                    </w:r>
                    <w:r>
                      <w:rPr>
                        <w:rFonts w:cs="Arial"/>
                        <w:b/>
                        <w:color w:val="000000"/>
                      </w:rPr>
                      <w:t xml:space="preserve">the interface </w:t>
                    </w:r>
                    <w:r w:rsidRPr="0091705F">
                      <w:rPr>
                        <w:rFonts w:cs="Arial"/>
                        <w:b/>
                        <w:color w:val="000000"/>
                      </w:rPr>
                      <w:t xml:space="preserve">to the shore-based </w:t>
                    </w:r>
                    <w:r>
                      <w:rPr>
                        <w:rFonts w:cs="Arial"/>
                        <w:b/>
                        <w:color w:val="000000"/>
                      </w:rPr>
                      <w:t>clients</w:t>
                    </w:r>
                  </w:p>
                  <w:p w14:paraId="508B113D" w14:textId="77777777" w:rsidR="00095298" w:rsidRPr="0091705F" w:rsidRDefault="00095298" w:rsidP="00B136E4">
                    <w:pPr>
                      <w:autoSpaceDE w:val="0"/>
                      <w:autoSpaceDN w:val="0"/>
                      <w:adjustRightInd w:val="0"/>
                      <w:jc w:val="center"/>
                      <w:rPr>
                        <w:rFonts w:cs="Arial"/>
                        <w:b/>
                        <w:color w:val="000000"/>
                      </w:rPr>
                    </w:pPr>
                    <w:r>
                      <w:rPr>
                        <w:rFonts w:cs="Arial"/>
                        <w:b/>
                        <w:color w:val="000000"/>
                      </w:rPr>
                      <w:t>Internal BAS are used for management of the AIS and the VDL</w:t>
                    </w:r>
                  </w:p>
                </w:txbxContent>
              </v:textbox>
            </v:shape>
            <v:shape id="_x0000_s1241" type="#_x0000_t75" style="position:absolute;left:9871;top:4027;width:415;height:1260">
              <v:imagedata r:id="rId34" o:title="" grayscale="t"/>
            </v:shape>
            <v:shape id="_x0000_s1242" type="#_x0000_t75" style="position:absolute;left:9871;top:5467;width:415;height:1260">
              <v:imagedata r:id="rId35" o:title="" grayscale="t"/>
            </v:shape>
            <w10:anchorlock/>
          </v:group>
          <o:OLEObject Type="Embed" ProgID="Unknown" ShapeID="_x0000_s1171" DrawAspect="Content" ObjectID="_1278667194" r:id="rId36"/>
          <o:OLEObject Type="Embed" ProgID="Unknown" ShapeID="_x0000_s1174" DrawAspect="Content" ObjectID="_1278667195" r:id="rId37"/>
          <o:OLEObject Type="Embed" ProgID="Unknown" ShapeID="_x0000_s1177" DrawAspect="Content" ObjectID="_1278667196" r:id="rId38"/>
          <o:OLEObject Type="Embed" ProgID="Unknown" ShapeID="_x0000_s1180" DrawAspect="Content" ObjectID="_1278667197" r:id="rId39"/>
          <o:OLEObject Type="Embed" ProgID="Unknown" ShapeID="_x0000_s1183" DrawAspect="Content" ObjectID="_1278667198" r:id="rId40"/>
          <o:OLEObject Type="Embed" ProgID="Unknown" ShapeID="_x0000_s1184" DrawAspect="Content" ObjectID="_1278667199" r:id="rId41"/>
          <o:OLEObject Type="Embed" ProgID="Unknown" ShapeID="_x0000_s1185" DrawAspect="Content" ObjectID="_1278667200" r:id="rId42"/>
          <o:OLEObject Type="Embed" ProgID="Unknown" ShapeID="_x0000_s1238" DrawAspect="Content" ObjectID="_1278667201" r:id="rId43"/>
          <o:OLEObject Type="Embed" ProgID="Unknown" ShapeID="_x0000_s1239" DrawAspect="Content" ObjectID="_1278667202" r:id="rId44"/>
          <o:OLEObject Type="Embed" ProgID="Unknown" ShapeID="_x0000_s1241" DrawAspect="Content" ObjectID="_1278667203" r:id="rId45"/>
          <o:OLEObject Type="Embed" ProgID="Unknown" ShapeID="_x0000_s1242" DrawAspect="Content" ObjectID="_1278667204" r:id="rId46"/>
        </w:pict>
      </w:r>
    </w:p>
    <w:p w14:paraId="21CF0A2A" w14:textId="77777777" w:rsidR="00B136E4" w:rsidRDefault="00B136E4" w:rsidP="00B136E4">
      <w:pPr>
        <w:pStyle w:val="Figure"/>
      </w:pPr>
      <w:bookmarkStart w:id="552" w:name="_Toc203639345"/>
      <w:r w:rsidRPr="00B136E4">
        <w:t>AIS Service relations with shore-based clients and the VDL</w:t>
      </w:r>
      <w:bookmarkEnd w:id="552"/>
    </w:p>
    <w:p w14:paraId="1EC5A349" w14:textId="77777777" w:rsidR="00B136E4" w:rsidRPr="00B136E4" w:rsidRDefault="00B136E4" w:rsidP="00695B3E">
      <w:pPr>
        <w:pStyle w:val="Heading3"/>
      </w:pPr>
      <w:bookmarkStart w:id="553" w:name="_Toc203639304"/>
      <w:r w:rsidRPr="00B136E4">
        <w:t>Table of external Basic AIS Services</w:t>
      </w:r>
      <w:bookmarkEnd w:id="553"/>
    </w:p>
    <w:p w14:paraId="1F15D993" w14:textId="77777777" w:rsidR="00B136E4" w:rsidRDefault="004411D9" w:rsidP="00B136E4">
      <w:pPr>
        <w:pStyle w:val="BodyText"/>
      </w:pPr>
      <w:r>
        <w:fldChar w:fldCharType="begin"/>
      </w:r>
      <w:r w:rsidR="002E5743">
        <w:instrText xml:space="preserve"> REF _Ref305757508 \r \h </w:instrText>
      </w:r>
      <w:r>
        <w:fldChar w:fldCharType="separate"/>
      </w:r>
      <w:r w:rsidR="00AD790A">
        <w:t>Table 2</w:t>
      </w:r>
      <w:r>
        <w:fldChar w:fldCharType="end"/>
      </w:r>
      <w:r w:rsidR="00B136E4" w:rsidRPr="00B136E4">
        <w:t xml:space="preserve"> presents the external Basic AIS Services. </w:t>
      </w:r>
      <w:r w:rsidR="00B136E4">
        <w:t xml:space="preserve"> The first column indi</w:t>
      </w:r>
      <w:r w:rsidR="00B136E4" w:rsidRPr="00B136E4">
        <w:t xml:space="preserve">cates the abbreviated name of the BAS, the second column indicates whether the BAS is a receive (Rx) or a transmit (Tx) BAS from the shore-based client point of view and the last column gives a brief description of the BAS. </w:t>
      </w:r>
      <w:r w:rsidR="0039470E">
        <w:t xml:space="preserve"> </w:t>
      </w:r>
      <w:r w:rsidR="00B136E4" w:rsidRPr="00B136E4">
        <w:t xml:space="preserve">It should be noted that some BAS are available both in reception and in transmission. </w:t>
      </w:r>
      <w:r w:rsidR="00B136E4">
        <w:t xml:space="preserve"> </w:t>
      </w:r>
      <w:r w:rsidR="00B136E4" w:rsidRPr="00B136E4">
        <w:t xml:space="preserve">These BAS should then be considered as 2 distinct BAS since it should be possible to allow a client to receive only or transmit only. </w:t>
      </w:r>
      <w:r w:rsidR="00466FD5">
        <w:t xml:space="preserve"> </w:t>
      </w:r>
      <w:r w:rsidR="00B136E4" w:rsidRPr="00B136E4">
        <w:t>More detailed information is available on external BAS in A</w:t>
      </w:r>
      <w:r w:rsidR="00B136E4">
        <w:t>ppendi</w:t>
      </w:r>
      <w:r w:rsidR="00B136E4" w:rsidRPr="00B136E4">
        <w:t>x 1.</w:t>
      </w:r>
    </w:p>
    <w:p w14:paraId="24489CC5" w14:textId="77777777" w:rsidR="00466FD5" w:rsidRDefault="00466FD5">
      <w:pPr>
        <w:rPr>
          <w:rFonts w:eastAsia="Calibri" w:cs="Calibri"/>
          <w:i/>
          <w:szCs w:val="20"/>
          <w:lang w:eastAsia="en-GB"/>
        </w:rPr>
      </w:pPr>
      <w:r>
        <w:br w:type="page"/>
      </w:r>
    </w:p>
    <w:p w14:paraId="10B2E62B" w14:textId="77777777" w:rsidR="0039470E" w:rsidRDefault="00466FD5" w:rsidP="00466FD5">
      <w:pPr>
        <w:pStyle w:val="Table"/>
      </w:pPr>
      <w:bookmarkStart w:id="554" w:name="_Ref305757508"/>
      <w:bookmarkStart w:id="555" w:name="_Toc203639340"/>
      <w:r w:rsidRPr="00466FD5">
        <w:t>External Basic AIS Services (BAS)</w:t>
      </w:r>
      <w:bookmarkEnd w:id="554"/>
      <w:bookmarkEnd w:id="5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276"/>
        <w:gridCol w:w="6076"/>
      </w:tblGrid>
      <w:tr w:rsidR="00466FD5" w:rsidRPr="00A71224" w14:paraId="4ED55836" w14:textId="77777777">
        <w:tc>
          <w:tcPr>
            <w:tcW w:w="1951" w:type="dxa"/>
            <w:shd w:val="clear" w:color="auto" w:fill="auto"/>
          </w:tcPr>
          <w:p w14:paraId="3A34C6BB" w14:textId="77777777" w:rsidR="00466FD5" w:rsidRPr="00A71224" w:rsidRDefault="00466FD5" w:rsidP="00466FD5">
            <w:pPr>
              <w:pStyle w:val="Default"/>
              <w:rPr>
                <w:b/>
                <w:sz w:val="22"/>
                <w:szCs w:val="22"/>
                <w:lang w:val="en-GB"/>
              </w:rPr>
            </w:pPr>
            <w:bookmarkStart w:id="556" w:name="_Hlk268699795"/>
            <w:bookmarkStart w:id="557" w:name="_Hlk268703176"/>
            <w:r w:rsidRPr="00A71224">
              <w:rPr>
                <w:b/>
                <w:sz w:val="22"/>
                <w:szCs w:val="22"/>
                <w:lang w:val="en-GB"/>
              </w:rPr>
              <w:t>Service name</w:t>
            </w:r>
          </w:p>
        </w:tc>
        <w:tc>
          <w:tcPr>
            <w:tcW w:w="1276" w:type="dxa"/>
            <w:shd w:val="clear" w:color="auto" w:fill="auto"/>
          </w:tcPr>
          <w:p w14:paraId="15B8B5E0" w14:textId="77777777" w:rsidR="00466FD5" w:rsidRPr="00A71224" w:rsidRDefault="00466FD5" w:rsidP="00466FD5">
            <w:pPr>
              <w:pStyle w:val="Default"/>
              <w:rPr>
                <w:b/>
                <w:sz w:val="22"/>
                <w:szCs w:val="22"/>
                <w:lang w:val="en-GB"/>
              </w:rPr>
            </w:pPr>
            <w:r w:rsidRPr="00A71224">
              <w:rPr>
                <w:b/>
                <w:sz w:val="22"/>
                <w:szCs w:val="22"/>
                <w:lang w:val="en-GB"/>
              </w:rPr>
              <w:t>Tx/Rx</w:t>
            </w:r>
          </w:p>
        </w:tc>
        <w:tc>
          <w:tcPr>
            <w:tcW w:w="6076" w:type="dxa"/>
            <w:shd w:val="clear" w:color="auto" w:fill="auto"/>
          </w:tcPr>
          <w:p w14:paraId="6A25FFDB" w14:textId="77777777" w:rsidR="00466FD5" w:rsidRPr="00A71224" w:rsidRDefault="00466FD5" w:rsidP="00466FD5">
            <w:pPr>
              <w:pStyle w:val="Default"/>
              <w:rPr>
                <w:b/>
                <w:sz w:val="22"/>
                <w:szCs w:val="22"/>
                <w:lang w:val="en-GB"/>
              </w:rPr>
            </w:pPr>
            <w:r w:rsidRPr="00A71224">
              <w:rPr>
                <w:b/>
                <w:sz w:val="22"/>
                <w:szCs w:val="22"/>
                <w:lang w:val="en-GB"/>
              </w:rPr>
              <w:t>Description</w:t>
            </w:r>
          </w:p>
        </w:tc>
      </w:tr>
      <w:tr w:rsidR="00466FD5" w:rsidRPr="00A71224" w14:paraId="43128F4F" w14:textId="77777777">
        <w:tc>
          <w:tcPr>
            <w:tcW w:w="1951" w:type="dxa"/>
            <w:shd w:val="clear" w:color="auto" w:fill="auto"/>
          </w:tcPr>
          <w:p w14:paraId="69A5FFC8" w14:textId="77777777" w:rsidR="00466FD5" w:rsidRPr="00A71224" w:rsidRDefault="00466FD5" w:rsidP="00466FD5">
            <w:pPr>
              <w:pStyle w:val="Default"/>
              <w:rPr>
                <w:sz w:val="22"/>
                <w:szCs w:val="22"/>
                <w:lang w:val="en-GB"/>
              </w:rPr>
            </w:pPr>
            <w:r w:rsidRPr="00A71224">
              <w:rPr>
                <w:sz w:val="22"/>
                <w:szCs w:val="22"/>
                <w:lang w:val="en-GB"/>
              </w:rPr>
              <w:t>A_DYN</w:t>
            </w:r>
          </w:p>
        </w:tc>
        <w:tc>
          <w:tcPr>
            <w:tcW w:w="1276" w:type="dxa"/>
            <w:shd w:val="clear" w:color="auto" w:fill="auto"/>
          </w:tcPr>
          <w:p w14:paraId="205298A4" w14:textId="77777777" w:rsidR="00466FD5" w:rsidRPr="00A71224" w:rsidRDefault="00466FD5" w:rsidP="00466FD5">
            <w:pPr>
              <w:pStyle w:val="Default"/>
              <w:rPr>
                <w:i/>
                <w:sz w:val="22"/>
                <w:szCs w:val="22"/>
                <w:lang w:val="en-GB"/>
              </w:rPr>
            </w:pPr>
            <w:r w:rsidRPr="00A71224">
              <w:rPr>
                <w:i/>
                <w:sz w:val="22"/>
                <w:szCs w:val="22"/>
                <w:lang w:val="en-GB"/>
              </w:rPr>
              <w:t>Rx</w:t>
            </w:r>
          </w:p>
        </w:tc>
        <w:tc>
          <w:tcPr>
            <w:tcW w:w="6076" w:type="dxa"/>
            <w:shd w:val="clear" w:color="auto" w:fill="auto"/>
          </w:tcPr>
          <w:p w14:paraId="1BB67E28" w14:textId="77777777" w:rsidR="00466FD5" w:rsidRPr="00A71224" w:rsidRDefault="00466FD5" w:rsidP="00466FD5">
            <w:pPr>
              <w:pStyle w:val="Default"/>
              <w:rPr>
                <w:i/>
                <w:sz w:val="22"/>
                <w:szCs w:val="22"/>
                <w:lang w:val="en-GB"/>
              </w:rPr>
            </w:pPr>
            <w:r w:rsidRPr="00A71224">
              <w:rPr>
                <w:i/>
                <w:sz w:val="22"/>
                <w:szCs w:val="22"/>
                <w:lang w:val="en-GB"/>
              </w:rPr>
              <w:t>Receive dynamic ship data from Class A shipborne mobile AIS stations</w:t>
            </w:r>
          </w:p>
        </w:tc>
      </w:tr>
      <w:tr w:rsidR="00466FD5" w:rsidRPr="00A71224" w14:paraId="0F56BA17" w14:textId="77777777">
        <w:tc>
          <w:tcPr>
            <w:tcW w:w="1951" w:type="dxa"/>
            <w:shd w:val="clear" w:color="auto" w:fill="auto"/>
          </w:tcPr>
          <w:p w14:paraId="3A10AE2E" w14:textId="77777777" w:rsidR="00466FD5" w:rsidRPr="00A71224" w:rsidRDefault="00466FD5" w:rsidP="00466FD5">
            <w:pPr>
              <w:pStyle w:val="Default"/>
              <w:rPr>
                <w:sz w:val="22"/>
                <w:szCs w:val="22"/>
                <w:lang w:val="en-GB"/>
              </w:rPr>
            </w:pPr>
            <w:r w:rsidRPr="00A71224">
              <w:rPr>
                <w:sz w:val="22"/>
                <w:szCs w:val="22"/>
                <w:lang w:val="en-GB"/>
              </w:rPr>
              <w:t>A_STAT</w:t>
            </w:r>
          </w:p>
        </w:tc>
        <w:tc>
          <w:tcPr>
            <w:tcW w:w="1276" w:type="dxa"/>
            <w:shd w:val="clear" w:color="auto" w:fill="auto"/>
          </w:tcPr>
          <w:p w14:paraId="2CF6E471" w14:textId="77777777" w:rsidR="00466FD5" w:rsidRPr="00A71224" w:rsidRDefault="00466FD5" w:rsidP="00466FD5">
            <w:pPr>
              <w:pStyle w:val="Default"/>
              <w:rPr>
                <w:i/>
                <w:sz w:val="22"/>
                <w:szCs w:val="22"/>
                <w:lang w:val="en-GB"/>
              </w:rPr>
            </w:pPr>
            <w:r w:rsidRPr="00A71224">
              <w:rPr>
                <w:i/>
                <w:sz w:val="22"/>
                <w:szCs w:val="22"/>
                <w:lang w:val="en-GB"/>
              </w:rPr>
              <w:t>Rx</w:t>
            </w:r>
          </w:p>
        </w:tc>
        <w:tc>
          <w:tcPr>
            <w:tcW w:w="6076" w:type="dxa"/>
            <w:shd w:val="clear" w:color="auto" w:fill="auto"/>
          </w:tcPr>
          <w:p w14:paraId="16A692B4" w14:textId="77777777" w:rsidR="00466FD5" w:rsidRPr="00A71224" w:rsidRDefault="00466FD5" w:rsidP="00466FD5">
            <w:pPr>
              <w:pStyle w:val="Default"/>
              <w:rPr>
                <w:i/>
                <w:sz w:val="22"/>
                <w:szCs w:val="22"/>
                <w:lang w:val="en-GB"/>
              </w:rPr>
            </w:pPr>
            <w:r w:rsidRPr="00A71224">
              <w:rPr>
                <w:i/>
                <w:sz w:val="22"/>
                <w:szCs w:val="22"/>
                <w:lang w:val="en-GB"/>
              </w:rPr>
              <w:t>Receive static ship data from Class A shipborne mobile AIS stations</w:t>
            </w:r>
          </w:p>
        </w:tc>
      </w:tr>
      <w:tr w:rsidR="00466FD5" w:rsidRPr="00A71224" w14:paraId="417718CF" w14:textId="77777777">
        <w:tc>
          <w:tcPr>
            <w:tcW w:w="1951" w:type="dxa"/>
            <w:shd w:val="clear" w:color="auto" w:fill="auto"/>
          </w:tcPr>
          <w:p w14:paraId="0D2DCEC3" w14:textId="77777777" w:rsidR="00466FD5" w:rsidRPr="00A71224" w:rsidRDefault="00466FD5" w:rsidP="00466FD5">
            <w:pPr>
              <w:pStyle w:val="Default"/>
              <w:rPr>
                <w:sz w:val="22"/>
                <w:szCs w:val="22"/>
                <w:lang w:val="en-GB"/>
              </w:rPr>
            </w:pPr>
            <w:r w:rsidRPr="00A71224">
              <w:rPr>
                <w:sz w:val="22"/>
                <w:szCs w:val="22"/>
                <w:lang w:val="en-GB"/>
              </w:rPr>
              <w:t>A_VOY</w:t>
            </w:r>
          </w:p>
        </w:tc>
        <w:tc>
          <w:tcPr>
            <w:tcW w:w="1276" w:type="dxa"/>
            <w:shd w:val="clear" w:color="auto" w:fill="auto"/>
          </w:tcPr>
          <w:p w14:paraId="3161D07A" w14:textId="77777777" w:rsidR="00466FD5" w:rsidRPr="00A71224" w:rsidRDefault="00466FD5" w:rsidP="00466FD5">
            <w:pPr>
              <w:pStyle w:val="Default"/>
              <w:rPr>
                <w:i/>
                <w:sz w:val="22"/>
                <w:szCs w:val="22"/>
                <w:lang w:val="en-GB"/>
              </w:rPr>
            </w:pPr>
            <w:r w:rsidRPr="00A71224">
              <w:rPr>
                <w:i/>
                <w:sz w:val="22"/>
                <w:szCs w:val="22"/>
                <w:lang w:val="en-GB"/>
              </w:rPr>
              <w:t>Rx</w:t>
            </w:r>
          </w:p>
        </w:tc>
        <w:tc>
          <w:tcPr>
            <w:tcW w:w="6076" w:type="dxa"/>
            <w:shd w:val="clear" w:color="auto" w:fill="auto"/>
          </w:tcPr>
          <w:p w14:paraId="1087B6A9" w14:textId="77777777" w:rsidR="00466FD5" w:rsidRPr="00A71224" w:rsidRDefault="00466FD5" w:rsidP="00466FD5">
            <w:pPr>
              <w:pStyle w:val="Default"/>
              <w:rPr>
                <w:i/>
                <w:sz w:val="22"/>
                <w:szCs w:val="22"/>
                <w:lang w:val="en-GB"/>
              </w:rPr>
            </w:pPr>
            <w:r w:rsidRPr="00A71224">
              <w:rPr>
                <w:i/>
                <w:sz w:val="22"/>
                <w:szCs w:val="22"/>
                <w:lang w:val="en-GB"/>
              </w:rPr>
              <w:t>Receive voyage related ship data from Class A shipborne mobile AIS stations</w:t>
            </w:r>
          </w:p>
        </w:tc>
      </w:tr>
      <w:tr w:rsidR="00466FD5" w:rsidRPr="00A71224" w14:paraId="4AA7AF59" w14:textId="77777777">
        <w:tc>
          <w:tcPr>
            <w:tcW w:w="1951" w:type="dxa"/>
            <w:shd w:val="clear" w:color="auto" w:fill="auto"/>
          </w:tcPr>
          <w:p w14:paraId="10FF8582" w14:textId="77777777" w:rsidR="00466FD5" w:rsidRPr="00A71224" w:rsidRDefault="00466FD5" w:rsidP="00466FD5">
            <w:pPr>
              <w:pStyle w:val="Default"/>
              <w:rPr>
                <w:sz w:val="22"/>
                <w:szCs w:val="22"/>
                <w:lang w:val="en-GB"/>
              </w:rPr>
            </w:pPr>
            <w:r w:rsidRPr="00A71224">
              <w:rPr>
                <w:sz w:val="22"/>
                <w:szCs w:val="22"/>
                <w:lang w:val="en-GB"/>
              </w:rPr>
              <w:t>B_DAT</w:t>
            </w:r>
          </w:p>
        </w:tc>
        <w:tc>
          <w:tcPr>
            <w:tcW w:w="1276" w:type="dxa"/>
            <w:shd w:val="clear" w:color="auto" w:fill="auto"/>
          </w:tcPr>
          <w:p w14:paraId="35B18A91" w14:textId="77777777" w:rsidR="00466FD5" w:rsidRPr="00A71224" w:rsidRDefault="00466FD5" w:rsidP="00466FD5">
            <w:pPr>
              <w:pStyle w:val="Default"/>
              <w:rPr>
                <w:i/>
                <w:sz w:val="22"/>
                <w:szCs w:val="22"/>
                <w:lang w:val="en-GB"/>
              </w:rPr>
            </w:pPr>
            <w:r w:rsidRPr="00A71224">
              <w:rPr>
                <w:i/>
                <w:sz w:val="22"/>
                <w:szCs w:val="22"/>
                <w:lang w:val="en-GB"/>
              </w:rPr>
              <w:t>Rx</w:t>
            </w:r>
          </w:p>
        </w:tc>
        <w:tc>
          <w:tcPr>
            <w:tcW w:w="6076" w:type="dxa"/>
            <w:shd w:val="clear" w:color="auto" w:fill="auto"/>
          </w:tcPr>
          <w:p w14:paraId="771DBB4F" w14:textId="77777777" w:rsidR="00466FD5" w:rsidRPr="00A71224" w:rsidRDefault="00466FD5" w:rsidP="00466FD5">
            <w:pPr>
              <w:pStyle w:val="Default"/>
              <w:rPr>
                <w:i/>
                <w:sz w:val="22"/>
                <w:szCs w:val="22"/>
                <w:lang w:val="en-GB"/>
              </w:rPr>
            </w:pPr>
            <w:r w:rsidRPr="00A71224">
              <w:rPr>
                <w:i/>
                <w:sz w:val="22"/>
                <w:szCs w:val="22"/>
                <w:lang w:val="en-GB"/>
              </w:rPr>
              <w:t>Receive Ship data from Class B shipborne mobile AIS stations</w:t>
            </w:r>
          </w:p>
        </w:tc>
      </w:tr>
      <w:tr w:rsidR="00466FD5" w:rsidRPr="00A71224" w14:paraId="27C837A1" w14:textId="77777777">
        <w:tc>
          <w:tcPr>
            <w:tcW w:w="1951" w:type="dxa"/>
            <w:shd w:val="clear" w:color="auto" w:fill="auto"/>
          </w:tcPr>
          <w:p w14:paraId="1DFEC7AB" w14:textId="77777777" w:rsidR="00466FD5" w:rsidRPr="00A71224" w:rsidRDefault="00466FD5" w:rsidP="00466FD5">
            <w:pPr>
              <w:pStyle w:val="Default"/>
              <w:rPr>
                <w:sz w:val="22"/>
                <w:szCs w:val="22"/>
                <w:lang w:val="en-GB"/>
              </w:rPr>
            </w:pPr>
            <w:r w:rsidRPr="00A71224">
              <w:rPr>
                <w:sz w:val="22"/>
                <w:szCs w:val="22"/>
                <w:lang w:val="en-GB"/>
              </w:rPr>
              <w:t>SAR_DAT</w:t>
            </w:r>
          </w:p>
        </w:tc>
        <w:tc>
          <w:tcPr>
            <w:tcW w:w="1276" w:type="dxa"/>
            <w:shd w:val="clear" w:color="auto" w:fill="auto"/>
          </w:tcPr>
          <w:p w14:paraId="523EB8E5" w14:textId="77777777" w:rsidR="00466FD5" w:rsidRPr="00A71224" w:rsidRDefault="00466FD5" w:rsidP="00466FD5">
            <w:pPr>
              <w:pStyle w:val="Default"/>
              <w:rPr>
                <w:i/>
                <w:sz w:val="22"/>
                <w:szCs w:val="22"/>
                <w:lang w:val="en-GB"/>
              </w:rPr>
            </w:pPr>
            <w:r w:rsidRPr="00A71224">
              <w:rPr>
                <w:i/>
                <w:sz w:val="22"/>
                <w:szCs w:val="22"/>
                <w:lang w:val="en-GB"/>
              </w:rPr>
              <w:t>Rx</w:t>
            </w:r>
          </w:p>
        </w:tc>
        <w:tc>
          <w:tcPr>
            <w:tcW w:w="6076" w:type="dxa"/>
            <w:shd w:val="clear" w:color="auto" w:fill="auto"/>
          </w:tcPr>
          <w:p w14:paraId="4B4817DC" w14:textId="77777777" w:rsidR="00466FD5" w:rsidRPr="00A71224" w:rsidRDefault="00466FD5" w:rsidP="00466FD5">
            <w:pPr>
              <w:pStyle w:val="Default"/>
              <w:rPr>
                <w:i/>
                <w:sz w:val="22"/>
                <w:szCs w:val="22"/>
                <w:lang w:val="en-GB"/>
              </w:rPr>
            </w:pPr>
            <w:r w:rsidRPr="00A71224">
              <w:rPr>
                <w:i/>
                <w:sz w:val="22"/>
                <w:szCs w:val="22"/>
                <w:lang w:val="en-GB"/>
              </w:rPr>
              <w:t>Receive data from SAR airborne AIS stations</w:t>
            </w:r>
          </w:p>
        </w:tc>
      </w:tr>
      <w:tr w:rsidR="00466FD5" w:rsidRPr="00A71224" w14:paraId="27BD4B67" w14:textId="77777777">
        <w:tc>
          <w:tcPr>
            <w:tcW w:w="1951" w:type="dxa"/>
            <w:shd w:val="clear" w:color="auto" w:fill="auto"/>
          </w:tcPr>
          <w:p w14:paraId="470AD3C2" w14:textId="77777777" w:rsidR="00466FD5" w:rsidRPr="00A71224" w:rsidRDefault="00466FD5" w:rsidP="00466FD5">
            <w:pPr>
              <w:pStyle w:val="Default"/>
              <w:rPr>
                <w:sz w:val="22"/>
                <w:szCs w:val="22"/>
                <w:lang w:val="en-GB"/>
              </w:rPr>
            </w:pPr>
            <w:r w:rsidRPr="00A71224">
              <w:rPr>
                <w:sz w:val="22"/>
                <w:szCs w:val="22"/>
                <w:lang w:val="en-GB"/>
              </w:rPr>
              <w:t>SART_DAT</w:t>
            </w:r>
          </w:p>
        </w:tc>
        <w:tc>
          <w:tcPr>
            <w:tcW w:w="1276" w:type="dxa"/>
            <w:shd w:val="clear" w:color="auto" w:fill="auto"/>
          </w:tcPr>
          <w:p w14:paraId="056AA321" w14:textId="77777777" w:rsidR="00466FD5" w:rsidRPr="00A71224" w:rsidRDefault="00466FD5" w:rsidP="00466FD5">
            <w:pPr>
              <w:pStyle w:val="Default"/>
              <w:rPr>
                <w:i/>
                <w:sz w:val="22"/>
                <w:szCs w:val="22"/>
                <w:lang w:val="en-GB"/>
              </w:rPr>
            </w:pPr>
            <w:r w:rsidRPr="00A71224">
              <w:rPr>
                <w:i/>
                <w:sz w:val="22"/>
                <w:szCs w:val="22"/>
                <w:lang w:val="en-GB"/>
              </w:rPr>
              <w:t>Rx</w:t>
            </w:r>
          </w:p>
        </w:tc>
        <w:tc>
          <w:tcPr>
            <w:tcW w:w="6076" w:type="dxa"/>
            <w:shd w:val="clear" w:color="auto" w:fill="auto"/>
          </w:tcPr>
          <w:p w14:paraId="6700E0CF" w14:textId="77777777" w:rsidR="00466FD5" w:rsidRPr="00A71224" w:rsidRDefault="00466FD5" w:rsidP="00466FD5">
            <w:pPr>
              <w:pStyle w:val="Default"/>
              <w:rPr>
                <w:i/>
                <w:sz w:val="22"/>
                <w:szCs w:val="22"/>
                <w:lang w:val="en-GB"/>
              </w:rPr>
            </w:pPr>
            <w:r w:rsidRPr="00A71224">
              <w:rPr>
                <w:i/>
                <w:sz w:val="22"/>
                <w:szCs w:val="22"/>
                <w:lang w:val="en-GB"/>
              </w:rPr>
              <w:t>Receive data from AIS-SART mobile AIS stations</w:t>
            </w:r>
          </w:p>
        </w:tc>
      </w:tr>
      <w:bookmarkEnd w:id="556"/>
      <w:tr w:rsidR="00466FD5" w:rsidRPr="00A71224" w14:paraId="521C9BBF" w14:textId="77777777">
        <w:tc>
          <w:tcPr>
            <w:tcW w:w="1951" w:type="dxa"/>
            <w:shd w:val="clear" w:color="auto" w:fill="auto"/>
          </w:tcPr>
          <w:p w14:paraId="24027EF8" w14:textId="77777777" w:rsidR="00466FD5" w:rsidRPr="00A71224" w:rsidRDefault="00466FD5" w:rsidP="00466FD5">
            <w:pPr>
              <w:pStyle w:val="Default"/>
              <w:rPr>
                <w:sz w:val="22"/>
                <w:szCs w:val="22"/>
                <w:lang w:val="en-GB"/>
              </w:rPr>
            </w:pPr>
            <w:r w:rsidRPr="00A71224">
              <w:rPr>
                <w:sz w:val="22"/>
                <w:szCs w:val="22"/>
                <w:lang w:val="en-GB"/>
              </w:rPr>
              <w:t>ATON_DAT</w:t>
            </w:r>
          </w:p>
        </w:tc>
        <w:tc>
          <w:tcPr>
            <w:tcW w:w="1276" w:type="dxa"/>
            <w:shd w:val="clear" w:color="auto" w:fill="auto"/>
          </w:tcPr>
          <w:p w14:paraId="0ECDADB0" w14:textId="77777777" w:rsidR="00466FD5" w:rsidRPr="00A71224" w:rsidRDefault="00466FD5" w:rsidP="00466FD5">
            <w:pPr>
              <w:pStyle w:val="Default"/>
              <w:rPr>
                <w:i/>
                <w:sz w:val="22"/>
                <w:szCs w:val="22"/>
                <w:lang w:val="en-GB"/>
              </w:rPr>
            </w:pPr>
            <w:r w:rsidRPr="00A71224">
              <w:rPr>
                <w:i/>
                <w:sz w:val="22"/>
                <w:szCs w:val="22"/>
                <w:lang w:val="en-GB"/>
              </w:rPr>
              <w:t>Tx &amp; Rx</w:t>
            </w:r>
          </w:p>
        </w:tc>
        <w:tc>
          <w:tcPr>
            <w:tcW w:w="6076" w:type="dxa"/>
            <w:shd w:val="clear" w:color="auto" w:fill="auto"/>
          </w:tcPr>
          <w:p w14:paraId="038CF842" w14:textId="77777777" w:rsidR="00466FD5" w:rsidRPr="00A71224" w:rsidRDefault="00466FD5" w:rsidP="00466FD5">
            <w:pPr>
              <w:pStyle w:val="Default"/>
              <w:rPr>
                <w:i/>
                <w:sz w:val="22"/>
                <w:szCs w:val="22"/>
                <w:lang w:val="en-GB"/>
              </w:rPr>
            </w:pPr>
            <w:r w:rsidRPr="00A71224">
              <w:rPr>
                <w:i/>
                <w:sz w:val="22"/>
                <w:szCs w:val="22"/>
                <w:lang w:val="en-GB"/>
              </w:rPr>
              <w:t xml:space="preserve">Send or receive AtoN AIS stations data </w:t>
            </w:r>
          </w:p>
        </w:tc>
      </w:tr>
      <w:bookmarkEnd w:id="557"/>
      <w:tr w:rsidR="00466FD5" w:rsidRPr="00A71224" w14:paraId="6D99F65A" w14:textId="77777777">
        <w:tc>
          <w:tcPr>
            <w:tcW w:w="1951" w:type="dxa"/>
            <w:shd w:val="clear" w:color="auto" w:fill="auto"/>
          </w:tcPr>
          <w:p w14:paraId="2E8FC8D4" w14:textId="77777777" w:rsidR="00466FD5" w:rsidRPr="00A71224" w:rsidRDefault="00466FD5" w:rsidP="00466FD5">
            <w:pPr>
              <w:pStyle w:val="Default"/>
              <w:rPr>
                <w:sz w:val="22"/>
                <w:szCs w:val="22"/>
                <w:lang w:val="en-GB"/>
              </w:rPr>
            </w:pPr>
            <w:r w:rsidRPr="00A71224">
              <w:rPr>
                <w:sz w:val="22"/>
                <w:szCs w:val="22"/>
                <w:lang w:val="en-GB"/>
              </w:rPr>
              <w:t>ASC_AD</w:t>
            </w:r>
          </w:p>
        </w:tc>
        <w:tc>
          <w:tcPr>
            <w:tcW w:w="1276" w:type="dxa"/>
            <w:shd w:val="clear" w:color="auto" w:fill="auto"/>
          </w:tcPr>
          <w:p w14:paraId="5D1829B5" w14:textId="77777777" w:rsidR="00466FD5" w:rsidRPr="00A71224" w:rsidRDefault="00466FD5" w:rsidP="00466FD5">
            <w:pPr>
              <w:pStyle w:val="Default"/>
              <w:rPr>
                <w:i/>
                <w:sz w:val="22"/>
                <w:szCs w:val="22"/>
                <w:lang w:val="en-GB"/>
              </w:rPr>
            </w:pPr>
            <w:r w:rsidRPr="00A71224">
              <w:rPr>
                <w:i/>
                <w:sz w:val="22"/>
                <w:szCs w:val="22"/>
                <w:lang w:val="en-GB"/>
              </w:rPr>
              <w:t>Tx &amp; Rx</w:t>
            </w:r>
          </w:p>
        </w:tc>
        <w:tc>
          <w:tcPr>
            <w:tcW w:w="6076" w:type="dxa"/>
            <w:shd w:val="clear" w:color="auto" w:fill="auto"/>
          </w:tcPr>
          <w:p w14:paraId="0304E38B" w14:textId="77777777" w:rsidR="00466FD5" w:rsidRPr="00A71224" w:rsidRDefault="00466FD5" w:rsidP="00466FD5">
            <w:pPr>
              <w:pStyle w:val="Default"/>
              <w:rPr>
                <w:i/>
                <w:sz w:val="22"/>
                <w:szCs w:val="22"/>
                <w:lang w:val="en-GB"/>
              </w:rPr>
            </w:pPr>
            <w:r w:rsidRPr="00A71224">
              <w:rPr>
                <w:i/>
                <w:sz w:val="22"/>
                <w:szCs w:val="22"/>
                <w:lang w:val="en-GB"/>
              </w:rPr>
              <w:t>Addressed application specific messages</w:t>
            </w:r>
          </w:p>
        </w:tc>
      </w:tr>
      <w:tr w:rsidR="00466FD5" w:rsidRPr="00A71224" w14:paraId="0873E3FC" w14:textId="77777777">
        <w:tc>
          <w:tcPr>
            <w:tcW w:w="1951" w:type="dxa"/>
            <w:shd w:val="clear" w:color="auto" w:fill="auto"/>
          </w:tcPr>
          <w:p w14:paraId="468CD701" w14:textId="77777777" w:rsidR="00466FD5" w:rsidRPr="00A71224" w:rsidRDefault="00466FD5" w:rsidP="00466FD5">
            <w:pPr>
              <w:pStyle w:val="Default"/>
              <w:rPr>
                <w:sz w:val="22"/>
                <w:szCs w:val="22"/>
                <w:lang w:val="en-GB"/>
              </w:rPr>
            </w:pPr>
            <w:r w:rsidRPr="00A71224">
              <w:rPr>
                <w:sz w:val="22"/>
                <w:szCs w:val="22"/>
                <w:lang w:val="en-GB"/>
              </w:rPr>
              <w:t>ASC_BR</w:t>
            </w:r>
          </w:p>
        </w:tc>
        <w:tc>
          <w:tcPr>
            <w:tcW w:w="1276" w:type="dxa"/>
            <w:shd w:val="clear" w:color="auto" w:fill="auto"/>
          </w:tcPr>
          <w:p w14:paraId="242118F5" w14:textId="77777777" w:rsidR="00466FD5" w:rsidRPr="00A71224" w:rsidRDefault="00466FD5" w:rsidP="00466FD5">
            <w:pPr>
              <w:pStyle w:val="Default"/>
              <w:rPr>
                <w:i/>
                <w:sz w:val="22"/>
                <w:szCs w:val="22"/>
                <w:lang w:val="en-GB"/>
              </w:rPr>
            </w:pPr>
            <w:r w:rsidRPr="00A71224">
              <w:rPr>
                <w:i/>
                <w:sz w:val="22"/>
                <w:szCs w:val="22"/>
                <w:lang w:val="en-GB"/>
              </w:rPr>
              <w:t>Tx &amp; Rx</w:t>
            </w:r>
          </w:p>
        </w:tc>
        <w:tc>
          <w:tcPr>
            <w:tcW w:w="6076" w:type="dxa"/>
            <w:shd w:val="clear" w:color="auto" w:fill="auto"/>
          </w:tcPr>
          <w:p w14:paraId="24C72F72" w14:textId="77777777" w:rsidR="00466FD5" w:rsidRPr="00A71224" w:rsidRDefault="00466FD5" w:rsidP="00466FD5">
            <w:pPr>
              <w:pStyle w:val="Default"/>
              <w:rPr>
                <w:i/>
                <w:sz w:val="22"/>
                <w:szCs w:val="22"/>
                <w:lang w:val="en-GB"/>
              </w:rPr>
            </w:pPr>
            <w:r w:rsidRPr="00A71224">
              <w:rPr>
                <w:i/>
                <w:sz w:val="22"/>
                <w:szCs w:val="22"/>
                <w:lang w:val="en-GB"/>
              </w:rPr>
              <w:t>Broadcasted application specific messages</w:t>
            </w:r>
          </w:p>
        </w:tc>
      </w:tr>
      <w:tr w:rsidR="00466FD5" w:rsidRPr="00A71224" w14:paraId="3EBE6BB1" w14:textId="77777777">
        <w:tc>
          <w:tcPr>
            <w:tcW w:w="1951" w:type="dxa"/>
            <w:shd w:val="clear" w:color="auto" w:fill="auto"/>
          </w:tcPr>
          <w:p w14:paraId="60FDFD88" w14:textId="77777777" w:rsidR="00466FD5" w:rsidRPr="00A71224" w:rsidRDefault="00466FD5" w:rsidP="00466FD5">
            <w:pPr>
              <w:pStyle w:val="Default"/>
              <w:rPr>
                <w:sz w:val="22"/>
                <w:szCs w:val="22"/>
                <w:lang w:val="en-GB"/>
              </w:rPr>
            </w:pPr>
            <w:r w:rsidRPr="00A71224">
              <w:rPr>
                <w:sz w:val="22"/>
                <w:szCs w:val="22"/>
                <w:lang w:val="en-GB"/>
              </w:rPr>
              <w:t>SAFE_AD</w:t>
            </w:r>
          </w:p>
        </w:tc>
        <w:tc>
          <w:tcPr>
            <w:tcW w:w="1276" w:type="dxa"/>
            <w:shd w:val="clear" w:color="auto" w:fill="auto"/>
          </w:tcPr>
          <w:p w14:paraId="0AF43316" w14:textId="77777777" w:rsidR="00466FD5" w:rsidRPr="00A71224" w:rsidRDefault="00466FD5" w:rsidP="00466FD5">
            <w:pPr>
              <w:pStyle w:val="Default"/>
              <w:rPr>
                <w:i/>
                <w:sz w:val="22"/>
                <w:szCs w:val="22"/>
                <w:lang w:val="en-GB"/>
              </w:rPr>
            </w:pPr>
            <w:r w:rsidRPr="00A71224">
              <w:rPr>
                <w:i/>
                <w:sz w:val="22"/>
                <w:szCs w:val="22"/>
                <w:lang w:val="en-GB"/>
              </w:rPr>
              <w:t>Tx &amp; Rx</w:t>
            </w:r>
          </w:p>
        </w:tc>
        <w:tc>
          <w:tcPr>
            <w:tcW w:w="6076" w:type="dxa"/>
            <w:shd w:val="clear" w:color="auto" w:fill="auto"/>
          </w:tcPr>
          <w:p w14:paraId="55587CF3" w14:textId="77777777" w:rsidR="00466FD5" w:rsidRPr="00A71224" w:rsidRDefault="00466FD5" w:rsidP="00466FD5">
            <w:pPr>
              <w:pStyle w:val="Default"/>
              <w:rPr>
                <w:i/>
                <w:sz w:val="22"/>
                <w:szCs w:val="22"/>
                <w:lang w:val="en-GB"/>
              </w:rPr>
            </w:pPr>
            <w:r w:rsidRPr="00A71224">
              <w:rPr>
                <w:i/>
                <w:sz w:val="22"/>
                <w:szCs w:val="22"/>
                <w:lang w:val="en-GB"/>
              </w:rPr>
              <w:t>Safety related addressed message</w:t>
            </w:r>
          </w:p>
        </w:tc>
      </w:tr>
      <w:tr w:rsidR="00466FD5" w:rsidRPr="00A71224" w14:paraId="55E560FB" w14:textId="77777777">
        <w:tc>
          <w:tcPr>
            <w:tcW w:w="1951" w:type="dxa"/>
            <w:shd w:val="clear" w:color="auto" w:fill="auto"/>
          </w:tcPr>
          <w:p w14:paraId="2A3630FB" w14:textId="77777777" w:rsidR="00466FD5" w:rsidRPr="00A71224" w:rsidRDefault="00466FD5" w:rsidP="00466FD5">
            <w:pPr>
              <w:pStyle w:val="Default"/>
              <w:rPr>
                <w:sz w:val="22"/>
                <w:szCs w:val="22"/>
                <w:lang w:val="en-GB"/>
              </w:rPr>
            </w:pPr>
            <w:r w:rsidRPr="00A71224">
              <w:rPr>
                <w:sz w:val="22"/>
                <w:szCs w:val="22"/>
                <w:lang w:val="en-GB"/>
              </w:rPr>
              <w:t>SAFE_BR</w:t>
            </w:r>
          </w:p>
        </w:tc>
        <w:tc>
          <w:tcPr>
            <w:tcW w:w="1276" w:type="dxa"/>
            <w:shd w:val="clear" w:color="auto" w:fill="auto"/>
          </w:tcPr>
          <w:p w14:paraId="7C01D230" w14:textId="77777777" w:rsidR="00466FD5" w:rsidRPr="00A71224" w:rsidRDefault="00466FD5" w:rsidP="00466FD5">
            <w:pPr>
              <w:pStyle w:val="Default"/>
              <w:rPr>
                <w:i/>
                <w:sz w:val="22"/>
                <w:szCs w:val="22"/>
                <w:lang w:val="en-GB"/>
              </w:rPr>
            </w:pPr>
            <w:r w:rsidRPr="00A71224">
              <w:rPr>
                <w:i/>
                <w:sz w:val="22"/>
                <w:szCs w:val="22"/>
                <w:lang w:val="en-GB"/>
              </w:rPr>
              <w:t>Tx &amp; Rx</w:t>
            </w:r>
          </w:p>
        </w:tc>
        <w:tc>
          <w:tcPr>
            <w:tcW w:w="6076" w:type="dxa"/>
            <w:shd w:val="clear" w:color="auto" w:fill="auto"/>
          </w:tcPr>
          <w:p w14:paraId="6CE986CD" w14:textId="77777777" w:rsidR="00466FD5" w:rsidRPr="00A71224" w:rsidRDefault="00466FD5" w:rsidP="00466FD5">
            <w:pPr>
              <w:pStyle w:val="Default"/>
              <w:rPr>
                <w:i/>
                <w:sz w:val="22"/>
                <w:szCs w:val="22"/>
                <w:lang w:val="en-GB"/>
              </w:rPr>
            </w:pPr>
            <w:r w:rsidRPr="00A71224">
              <w:rPr>
                <w:i/>
                <w:sz w:val="22"/>
                <w:szCs w:val="22"/>
                <w:lang w:val="en-GB"/>
              </w:rPr>
              <w:t>Safety related broadcasted message</w:t>
            </w:r>
          </w:p>
        </w:tc>
      </w:tr>
      <w:tr w:rsidR="00466FD5" w:rsidRPr="00A71224" w14:paraId="7C991D18" w14:textId="77777777">
        <w:tc>
          <w:tcPr>
            <w:tcW w:w="1951" w:type="dxa"/>
            <w:shd w:val="clear" w:color="auto" w:fill="auto"/>
          </w:tcPr>
          <w:p w14:paraId="5BC6566C" w14:textId="77777777" w:rsidR="00466FD5" w:rsidRPr="00A71224" w:rsidRDefault="00466FD5" w:rsidP="00466FD5">
            <w:pPr>
              <w:pStyle w:val="Default"/>
              <w:rPr>
                <w:sz w:val="22"/>
                <w:szCs w:val="22"/>
                <w:lang w:val="en-GB"/>
              </w:rPr>
            </w:pPr>
            <w:r w:rsidRPr="00A71224">
              <w:rPr>
                <w:sz w:val="22"/>
                <w:szCs w:val="22"/>
                <w:lang w:val="en-GB"/>
              </w:rPr>
              <w:t>DGNS_COR</w:t>
            </w:r>
          </w:p>
        </w:tc>
        <w:tc>
          <w:tcPr>
            <w:tcW w:w="1276" w:type="dxa"/>
            <w:shd w:val="clear" w:color="auto" w:fill="auto"/>
          </w:tcPr>
          <w:p w14:paraId="62EE53E2" w14:textId="77777777" w:rsidR="00466FD5" w:rsidRPr="00A71224" w:rsidRDefault="00466FD5" w:rsidP="00466FD5">
            <w:pPr>
              <w:pStyle w:val="Default"/>
              <w:rPr>
                <w:i/>
                <w:sz w:val="22"/>
                <w:szCs w:val="22"/>
                <w:lang w:val="en-GB"/>
              </w:rPr>
            </w:pPr>
            <w:r w:rsidRPr="00A71224">
              <w:rPr>
                <w:i/>
                <w:sz w:val="22"/>
                <w:szCs w:val="22"/>
                <w:lang w:val="en-GB"/>
              </w:rPr>
              <w:t>Tx</w:t>
            </w:r>
          </w:p>
        </w:tc>
        <w:tc>
          <w:tcPr>
            <w:tcW w:w="6076" w:type="dxa"/>
            <w:shd w:val="clear" w:color="auto" w:fill="auto"/>
          </w:tcPr>
          <w:p w14:paraId="6C14FF75" w14:textId="77777777" w:rsidR="00466FD5" w:rsidRPr="00A71224" w:rsidRDefault="00466FD5" w:rsidP="00466FD5">
            <w:pPr>
              <w:pStyle w:val="Default"/>
              <w:rPr>
                <w:i/>
                <w:sz w:val="22"/>
                <w:szCs w:val="22"/>
                <w:lang w:val="en-GB"/>
              </w:rPr>
            </w:pPr>
            <w:r w:rsidRPr="00A71224">
              <w:rPr>
                <w:i/>
                <w:sz w:val="22"/>
                <w:szCs w:val="22"/>
                <w:lang w:val="en-GB"/>
              </w:rPr>
              <w:t>DGNSS corrections sent through AIS</w:t>
            </w:r>
          </w:p>
        </w:tc>
      </w:tr>
      <w:tr w:rsidR="00466FD5" w:rsidRPr="00A71224" w14:paraId="24D92D68" w14:textId="77777777">
        <w:tc>
          <w:tcPr>
            <w:tcW w:w="1951" w:type="dxa"/>
            <w:shd w:val="clear" w:color="auto" w:fill="auto"/>
          </w:tcPr>
          <w:p w14:paraId="18FE09A6" w14:textId="77777777" w:rsidR="00466FD5" w:rsidRPr="00A71224" w:rsidRDefault="00466FD5" w:rsidP="00466FD5">
            <w:pPr>
              <w:pStyle w:val="Default"/>
              <w:rPr>
                <w:sz w:val="22"/>
                <w:szCs w:val="22"/>
                <w:lang w:val="en-GB"/>
              </w:rPr>
            </w:pPr>
            <w:r w:rsidRPr="00A71224">
              <w:rPr>
                <w:sz w:val="22"/>
                <w:szCs w:val="22"/>
                <w:lang w:val="en-GB"/>
              </w:rPr>
              <w:t>INT_TDMA</w:t>
            </w:r>
          </w:p>
        </w:tc>
        <w:tc>
          <w:tcPr>
            <w:tcW w:w="1276" w:type="dxa"/>
            <w:shd w:val="clear" w:color="auto" w:fill="auto"/>
          </w:tcPr>
          <w:p w14:paraId="64C4D661" w14:textId="77777777" w:rsidR="00466FD5" w:rsidRPr="00A71224" w:rsidRDefault="00466FD5" w:rsidP="00466FD5">
            <w:pPr>
              <w:pStyle w:val="Default"/>
              <w:rPr>
                <w:i/>
                <w:sz w:val="22"/>
                <w:szCs w:val="22"/>
                <w:lang w:val="en-GB"/>
              </w:rPr>
            </w:pPr>
            <w:r w:rsidRPr="00A71224">
              <w:rPr>
                <w:i/>
                <w:sz w:val="22"/>
                <w:szCs w:val="22"/>
                <w:lang w:val="en-GB"/>
              </w:rPr>
              <w:t>Tx</w:t>
            </w:r>
          </w:p>
        </w:tc>
        <w:tc>
          <w:tcPr>
            <w:tcW w:w="6076" w:type="dxa"/>
            <w:shd w:val="clear" w:color="auto" w:fill="auto"/>
          </w:tcPr>
          <w:p w14:paraId="6E614677" w14:textId="77777777" w:rsidR="00466FD5" w:rsidRPr="00A71224" w:rsidRDefault="00466FD5" w:rsidP="00466FD5">
            <w:pPr>
              <w:pStyle w:val="Default"/>
              <w:rPr>
                <w:i/>
                <w:sz w:val="22"/>
                <w:szCs w:val="22"/>
                <w:lang w:val="en-GB"/>
              </w:rPr>
            </w:pPr>
            <w:r w:rsidRPr="00A71224">
              <w:rPr>
                <w:bCs/>
                <w:i/>
                <w:sz w:val="22"/>
                <w:szCs w:val="22"/>
                <w:lang w:val="fr-CA"/>
              </w:rPr>
              <w:t>I</w:t>
            </w:r>
            <w:r w:rsidRPr="00A71224">
              <w:rPr>
                <w:i/>
                <w:sz w:val="22"/>
                <w:szCs w:val="22"/>
                <w:lang w:val="fr-CA"/>
              </w:rPr>
              <w:t>nterrogation via AIS VDL</w:t>
            </w:r>
          </w:p>
        </w:tc>
      </w:tr>
      <w:tr w:rsidR="00466FD5" w:rsidRPr="00A71224" w14:paraId="13CAFF0B" w14:textId="77777777">
        <w:tc>
          <w:tcPr>
            <w:tcW w:w="1951" w:type="dxa"/>
            <w:shd w:val="clear" w:color="auto" w:fill="auto"/>
          </w:tcPr>
          <w:p w14:paraId="3AAFB118" w14:textId="77777777" w:rsidR="00466FD5" w:rsidRPr="00A71224" w:rsidRDefault="00466FD5" w:rsidP="00466FD5">
            <w:pPr>
              <w:pStyle w:val="Default"/>
              <w:rPr>
                <w:sz w:val="22"/>
                <w:szCs w:val="22"/>
                <w:lang w:val="en-GB"/>
              </w:rPr>
            </w:pPr>
            <w:r w:rsidRPr="00A71224">
              <w:rPr>
                <w:sz w:val="22"/>
                <w:szCs w:val="22"/>
                <w:lang w:val="en-GB"/>
              </w:rPr>
              <w:t>ASGN_RATE</w:t>
            </w:r>
          </w:p>
        </w:tc>
        <w:tc>
          <w:tcPr>
            <w:tcW w:w="1276" w:type="dxa"/>
            <w:shd w:val="clear" w:color="auto" w:fill="auto"/>
          </w:tcPr>
          <w:p w14:paraId="0129B60C" w14:textId="77777777" w:rsidR="00466FD5" w:rsidRPr="00A71224" w:rsidRDefault="00466FD5" w:rsidP="00466FD5">
            <w:pPr>
              <w:pStyle w:val="Default"/>
              <w:rPr>
                <w:i/>
                <w:sz w:val="22"/>
                <w:szCs w:val="22"/>
                <w:lang w:val="en-GB"/>
              </w:rPr>
            </w:pPr>
            <w:r w:rsidRPr="00A71224">
              <w:rPr>
                <w:i/>
                <w:sz w:val="22"/>
                <w:szCs w:val="22"/>
                <w:lang w:val="en-GB"/>
              </w:rPr>
              <w:t>Tx</w:t>
            </w:r>
          </w:p>
        </w:tc>
        <w:tc>
          <w:tcPr>
            <w:tcW w:w="6076" w:type="dxa"/>
            <w:shd w:val="clear" w:color="auto" w:fill="auto"/>
          </w:tcPr>
          <w:p w14:paraId="3839930C" w14:textId="77777777" w:rsidR="00466FD5" w:rsidRPr="00A71224" w:rsidRDefault="00466FD5" w:rsidP="00466FD5">
            <w:pPr>
              <w:pStyle w:val="Default"/>
              <w:rPr>
                <w:bCs/>
                <w:i/>
                <w:sz w:val="22"/>
                <w:szCs w:val="22"/>
              </w:rPr>
            </w:pPr>
            <w:r w:rsidRPr="00A71224">
              <w:rPr>
                <w:bCs/>
                <w:i/>
                <w:sz w:val="22"/>
                <w:szCs w:val="22"/>
              </w:rPr>
              <w:t>Assignment of report rate and slot to specific mobile unit</w:t>
            </w:r>
          </w:p>
        </w:tc>
      </w:tr>
      <w:tr w:rsidR="00466FD5" w:rsidRPr="00A71224" w14:paraId="1729687E" w14:textId="77777777">
        <w:tc>
          <w:tcPr>
            <w:tcW w:w="1951" w:type="dxa"/>
            <w:shd w:val="clear" w:color="auto" w:fill="auto"/>
          </w:tcPr>
          <w:p w14:paraId="6DA6F31A" w14:textId="77777777" w:rsidR="00466FD5" w:rsidRPr="00A71224" w:rsidRDefault="00466FD5" w:rsidP="00466FD5">
            <w:pPr>
              <w:pStyle w:val="Default"/>
              <w:rPr>
                <w:sz w:val="22"/>
                <w:szCs w:val="22"/>
                <w:lang w:val="en-GB"/>
              </w:rPr>
            </w:pPr>
            <w:r w:rsidRPr="00A71224">
              <w:rPr>
                <w:sz w:val="22"/>
                <w:szCs w:val="22"/>
                <w:lang w:val="en-GB"/>
              </w:rPr>
              <w:t>ASGN_GROUP</w:t>
            </w:r>
          </w:p>
        </w:tc>
        <w:tc>
          <w:tcPr>
            <w:tcW w:w="1276" w:type="dxa"/>
            <w:shd w:val="clear" w:color="auto" w:fill="auto"/>
          </w:tcPr>
          <w:p w14:paraId="38C92FCC" w14:textId="77777777" w:rsidR="00466FD5" w:rsidRPr="00A71224" w:rsidRDefault="00466FD5" w:rsidP="00466FD5">
            <w:pPr>
              <w:pStyle w:val="Default"/>
              <w:rPr>
                <w:i/>
                <w:sz w:val="22"/>
                <w:szCs w:val="22"/>
                <w:lang w:val="en-GB"/>
              </w:rPr>
            </w:pPr>
            <w:r w:rsidRPr="00A71224">
              <w:rPr>
                <w:i/>
                <w:sz w:val="22"/>
                <w:szCs w:val="22"/>
                <w:lang w:val="en-GB"/>
              </w:rPr>
              <w:t>Tx</w:t>
            </w:r>
          </w:p>
        </w:tc>
        <w:tc>
          <w:tcPr>
            <w:tcW w:w="6076" w:type="dxa"/>
            <w:shd w:val="clear" w:color="auto" w:fill="auto"/>
          </w:tcPr>
          <w:p w14:paraId="193B689F" w14:textId="77777777" w:rsidR="00466FD5" w:rsidRPr="00A71224" w:rsidRDefault="00466FD5" w:rsidP="00466FD5">
            <w:pPr>
              <w:pStyle w:val="Default"/>
              <w:rPr>
                <w:bCs/>
                <w:i/>
                <w:sz w:val="22"/>
                <w:szCs w:val="22"/>
              </w:rPr>
            </w:pPr>
            <w:r w:rsidRPr="00A71224">
              <w:rPr>
                <w:bCs/>
                <w:i/>
                <w:sz w:val="22"/>
                <w:szCs w:val="22"/>
              </w:rPr>
              <w:t>Assignment of transmission parameters to group of mobile</w:t>
            </w:r>
          </w:p>
        </w:tc>
      </w:tr>
      <w:tr w:rsidR="00466FD5" w:rsidRPr="00A71224" w14:paraId="1FCB0DED" w14:textId="77777777">
        <w:tc>
          <w:tcPr>
            <w:tcW w:w="1951" w:type="dxa"/>
            <w:shd w:val="clear" w:color="auto" w:fill="auto"/>
          </w:tcPr>
          <w:p w14:paraId="2A9A5D40" w14:textId="77777777" w:rsidR="00466FD5" w:rsidRPr="00A71224" w:rsidRDefault="00466FD5" w:rsidP="00466FD5">
            <w:pPr>
              <w:pStyle w:val="Default"/>
              <w:rPr>
                <w:sz w:val="22"/>
                <w:szCs w:val="22"/>
                <w:lang w:val="en-GB"/>
              </w:rPr>
            </w:pPr>
            <w:r w:rsidRPr="00A71224">
              <w:rPr>
                <w:sz w:val="22"/>
                <w:szCs w:val="22"/>
                <w:lang w:val="en-GB"/>
              </w:rPr>
              <w:t>AIS_MON</w:t>
            </w:r>
          </w:p>
        </w:tc>
        <w:tc>
          <w:tcPr>
            <w:tcW w:w="1276" w:type="dxa"/>
            <w:shd w:val="clear" w:color="auto" w:fill="auto"/>
          </w:tcPr>
          <w:p w14:paraId="7EF831EB" w14:textId="77777777" w:rsidR="00466FD5" w:rsidRPr="00A71224" w:rsidRDefault="00466FD5" w:rsidP="00466FD5">
            <w:pPr>
              <w:pStyle w:val="Default"/>
              <w:rPr>
                <w:i/>
                <w:sz w:val="22"/>
                <w:szCs w:val="22"/>
                <w:lang w:val="en-GB"/>
              </w:rPr>
            </w:pPr>
            <w:r w:rsidRPr="00A71224">
              <w:rPr>
                <w:i/>
                <w:sz w:val="22"/>
                <w:szCs w:val="22"/>
                <w:lang w:val="en-GB"/>
              </w:rPr>
              <w:t>Rx</w:t>
            </w:r>
          </w:p>
        </w:tc>
        <w:tc>
          <w:tcPr>
            <w:tcW w:w="6076" w:type="dxa"/>
            <w:shd w:val="clear" w:color="auto" w:fill="auto"/>
          </w:tcPr>
          <w:p w14:paraId="12A00420" w14:textId="77777777" w:rsidR="00466FD5" w:rsidRPr="00A71224" w:rsidRDefault="00466FD5" w:rsidP="00466FD5">
            <w:pPr>
              <w:pStyle w:val="Default"/>
              <w:rPr>
                <w:i/>
                <w:sz w:val="22"/>
                <w:szCs w:val="22"/>
                <w:lang w:val="en-GB"/>
              </w:rPr>
            </w:pPr>
            <w:r w:rsidRPr="00A71224">
              <w:rPr>
                <w:i/>
                <w:sz w:val="22"/>
                <w:szCs w:val="22"/>
                <w:lang w:val="en-GB"/>
              </w:rPr>
              <w:t>Monitoring of AIS Service and VDL to provide status to AIS clients</w:t>
            </w:r>
          </w:p>
        </w:tc>
      </w:tr>
      <w:tr w:rsidR="00466FD5" w:rsidRPr="00A71224" w14:paraId="62016B06" w14:textId="77777777">
        <w:tc>
          <w:tcPr>
            <w:tcW w:w="1951" w:type="dxa"/>
            <w:shd w:val="clear" w:color="auto" w:fill="auto"/>
          </w:tcPr>
          <w:p w14:paraId="4BE20FD1" w14:textId="77777777" w:rsidR="00466FD5" w:rsidRPr="00A71224" w:rsidRDefault="00466FD5" w:rsidP="00466FD5">
            <w:pPr>
              <w:pStyle w:val="Default"/>
              <w:rPr>
                <w:sz w:val="22"/>
                <w:szCs w:val="22"/>
                <w:lang w:val="en-GB"/>
              </w:rPr>
            </w:pPr>
            <w:bookmarkStart w:id="558" w:name="_Hlk268942403"/>
            <w:r w:rsidRPr="00A71224">
              <w:rPr>
                <w:sz w:val="22"/>
                <w:szCs w:val="22"/>
                <w:lang w:val="en-GB"/>
              </w:rPr>
              <w:t>STA_PROFILE</w:t>
            </w:r>
          </w:p>
        </w:tc>
        <w:tc>
          <w:tcPr>
            <w:tcW w:w="1276" w:type="dxa"/>
            <w:shd w:val="clear" w:color="auto" w:fill="auto"/>
          </w:tcPr>
          <w:p w14:paraId="3A85B325" w14:textId="77777777" w:rsidR="00466FD5" w:rsidRPr="00A71224" w:rsidRDefault="00466FD5" w:rsidP="00466FD5">
            <w:pPr>
              <w:pStyle w:val="Default"/>
              <w:rPr>
                <w:i/>
                <w:sz w:val="22"/>
                <w:szCs w:val="22"/>
                <w:lang w:val="en-GB"/>
              </w:rPr>
            </w:pPr>
            <w:r w:rsidRPr="00A71224">
              <w:rPr>
                <w:i/>
                <w:sz w:val="22"/>
                <w:szCs w:val="22"/>
                <w:lang w:val="en-GB"/>
              </w:rPr>
              <w:t>Rx</w:t>
            </w:r>
          </w:p>
        </w:tc>
        <w:tc>
          <w:tcPr>
            <w:tcW w:w="6076" w:type="dxa"/>
            <w:shd w:val="clear" w:color="auto" w:fill="auto"/>
          </w:tcPr>
          <w:p w14:paraId="363673B3" w14:textId="77777777" w:rsidR="00466FD5" w:rsidRPr="00A71224" w:rsidRDefault="00466FD5" w:rsidP="00466FD5">
            <w:pPr>
              <w:pStyle w:val="Default"/>
              <w:rPr>
                <w:i/>
                <w:sz w:val="22"/>
                <w:szCs w:val="22"/>
                <w:lang w:val="en-GB"/>
              </w:rPr>
            </w:pPr>
            <w:bookmarkStart w:id="559" w:name="OLE_LINK16"/>
            <w:r w:rsidRPr="00A71224">
              <w:rPr>
                <w:i/>
                <w:sz w:val="22"/>
                <w:szCs w:val="22"/>
                <w:lang w:val="en-GB"/>
              </w:rPr>
              <w:t>Monitoring of specific AIS stations external to the own AIS Service to provide status to AIS clients</w:t>
            </w:r>
            <w:bookmarkEnd w:id="559"/>
          </w:p>
        </w:tc>
      </w:tr>
    </w:tbl>
    <w:p w14:paraId="6B73AC94" w14:textId="77777777" w:rsidR="00466FD5" w:rsidRDefault="00466FD5" w:rsidP="00695B3E">
      <w:pPr>
        <w:pStyle w:val="Heading3"/>
      </w:pPr>
      <w:bookmarkStart w:id="560" w:name="_Toc203639305"/>
      <w:bookmarkEnd w:id="558"/>
      <w:r w:rsidRPr="00466FD5">
        <w:t>Table of internal Basic AIS Services</w:t>
      </w:r>
      <w:bookmarkEnd w:id="560"/>
    </w:p>
    <w:p w14:paraId="4FB09D14" w14:textId="77777777" w:rsidR="00466FD5" w:rsidRDefault="004411D9" w:rsidP="00466FD5">
      <w:pPr>
        <w:pStyle w:val="BodyText"/>
        <w:rPr>
          <w:lang w:eastAsia="de-DE"/>
        </w:rPr>
      </w:pPr>
      <w:r>
        <w:rPr>
          <w:lang w:eastAsia="de-DE"/>
        </w:rPr>
        <w:fldChar w:fldCharType="begin"/>
      </w:r>
      <w:r w:rsidR="002E5743">
        <w:rPr>
          <w:lang w:eastAsia="de-DE"/>
        </w:rPr>
        <w:instrText xml:space="preserve"> REF _Ref305757537 \r \h </w:instrText>
      </w:r>
      <w:r>
        <w:rPr>
          <w:lang w:eastAsia="de-DE"/>
        </w:rPr>
      </w:r>
      <w:r>
        <w:rPr>
          <w:lang w:eastAsia="de-DE"/>
        </w:rPr>
        <w:fldChar w:fldCharType="separate"/>
      </w:r>
      <w:r w:rsidR="00AD790A">
        <w:rPr>
          <w:lang w:eastAsia="de-DE"/>
        </w:rPr>
        <w:t>Table 3</w:t>
      </w:r>
      <w:r>
        <w:rPr>
          <w:lang w:eastAsia="de-DE"/>
        </w:rPr>
        <w:fldChar w:fldCharType="end"/>
      </w:r>
      <w:r w:rsidR="00466FD5" w:rsidRPr="00466FD5">
        <w:rPr>
          <w:lang w:eastAsia="de-DE"/>
        </w:rPr>
        <w:t xml:space="preserve"> presents the internal Basic AIS </w:t>
      </w:r>
      <w:r w:rsidR="00466FD5">
        <w:rPr>
          <w:lang w:eastAsia="de-DE"/>
        </w:rPr>
        <w:t>Services.  The first column indi</w:t>
      </w:r>
      <w:r w:rsidR="00466FD5" w:rsidRPr="00466FD5">
        <w:rPr>
          <w:lang w:eastAsia="de-DE"/>
        </w:rPr>
        <w:t>cates the abbreviated name of the BAS and the second column gives a brief description of the BAS.</w:t>
      </w:r>
      <w:r w:rsidR="00F67513">
        <w:rPr>
          <w:lang w:eastAsia="de-DE"/>
        </w:rPr>
        <w:t xml:space="preserve"> </w:t>
      </w:r>
      <w:r w:rsidR="00466FD5" w:rsidRPr="00466FD5">
        <w:rPr>
          <w:lang w:eastAsia="de-DE"/>
        </w:rPr>
        <w:t xml:space="preserve"> More detailed information is available on internal BAS in A</w:t>
      </w:r>
      <w:r w:rsidR="00466FD5">
        <w:rPr>
          <w:lang w:eastAsia="de-DE"/>
        </w:rPr>
        <w:t>ppendi</w:t>
      </w:r>
      <w:r w:rsidR="00466FD5" w:rsidRPr="00466FD5">
        <w:rPr>
          <w:lang w:eastAsia="de-DE"/>
        </w:rPr>
        <w:t>x 1.</w:t>
      </w:r>
    </w:p>
    <w:p w14:paraId="4586F716" w14:textId="77777777" w:rsidR="00466FD5" w:rsidRDefault="00466FD5" w:rsidP="00466FD5">
      <w:pPr>
        <w:pStyle w:val="Table"/>
      </w:pPr>
      <w:bookmarkStart w:id="561" w:name="_Ref305757537"/>
      <w:bookmarkStart w:id="562" w:name="_Toc203639341"/>
      <w:r w:rsidRPr="00466FD5">
        <w:t>Internal Basic AIS Services (BAS)</w:t>
      </w:r>
      <w:bookmarkEnd w:id="561"/>
      <w:bookmarkEnd w:id="5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6076"/>
      </w:tblGrid>
      <w:tr w:rsidR="00466FD5" w:rsidRPr="00A71224" w14:paraId="4E2D76E7" w14:textId="77777777">
        <w:trPr>
          <w:jc w:val="center"/>
        </w:trPr>
        <w:tc>
          <w:tcPr>
            <w:tcW w:w="1951" w:type="dxa"/>
            <w:shd w:val="clear" w:color="auto" w:fill="auto"/>
          </w:tcPr>
          <w:p w14:paraId="65C1D344" w14:textId="77777777" w:rsidR="00466FD5" w:rsidRPr="00A71224" w:rsidRDefault="00466FD5" w:rsidP="00466FD5">
            <w:pPr>
              <w:pStyle w:val="Default"/>
              <w:rPr>
                <w:b/>
                <w:sz w:val="22"/>
                <w:szCs w:val="22"/>
                <w:lang w:val="en-GB"/>
              </w:rPr>
            </w:pPr>
            <w:r w:rsidRPr="00A71224">
              <w:rPr>
                <w:b/>
                <w:sz w:val="22"/>
                <w:szCs w:val="22"/>
                <w:lang w:val="en-GB"/>
              </w:rPr>
              <w:t>Service name</w:t>
            </w:r>
          </w:p>
        </w:tc>
        <w:tc>
          <w:tcPr>
            <w:tcW w:w="6076" w:type="dxa"/>
            <w:shd w:val="clear" w:color="auto" w:fill="auto"/>
          </w:tcPr>
          <w:p w14:paraId="57D2D475" w14:textId="77777777" w:rsidR="00466FD5" w:rsidRPr="00A71224" w:rsidRDefault="00466FD5" w:rsidP="00466FD5">
            <w:pPr>
              <w:pStyle w:val="Default"/>
              <w:rPr>
                <w:b/>
                <w:sz w:val="22"/>
                <w:szCs w:val="22"/>
                <w:lang w:val="en-GB"/>
              </w:rPr>
            </w:pPr>
            <w:r w:rsidRPr="00A71224">
              <w:rPr>
                <w:b/>
                <w:sz w:val="22"/>
                <w:szCs w:val="22"/>
                <w:lang w:val="en-GB"/>
              </w:rPr>
              <w:t>Description</w:t>
            </w:r>
          </w:p>
        </w:tc>
      </w:tr>
      <w:tr w:rsidR="00466FD5" w:rsidRPr="00A71224" w14:paraId="286E3822" w14:textId="77777777">
        <w:trPr>
          <w:jc w:val="center"/>
        </w:trPr>
        <w:tc>
          <w:tcPr>
            <w:tcW w:w="1951" w:type="dxa"/>
            <w:shd w:val="clear" w:color="auto" w:fill="auto"/>
          </w:tcPr>
          <w:p w14:paraId="4137530F" w14:textId="77777777" w:rsidR="00466FD5" w:rsidRPr="00A71224" w:rsidRDefault="00466FD5" w:rsidP="00466FD5">
            <w:pPr>
              <w:pStyle w:val="Default"/>
              <w:rPr>
                <w:sz w:val="22"/>
                <w:szCs w:val="22"/>
                <w:lang w:val="en-GB"/>
              </w:rPr>
            </w:pPr>
            <w:r w:rsidRPr="00A71224">
              <w:rPr>
                <w:sz w:val="22"/>
                <w:szCs w:val="22"/>
                <w:lang w:val="en-GB"/>
              </w:rPr>
              <w:t>INIT_AIS</w:t>
            </w:r>
          </w:p>
        </w:tc>
        <w:tc>
          <w:tcPr>
            <w:tcW w:w="6076" w:type="dxa"/>
            <w:shd w:val="clear" w:color="auto" w:fill="auto"/>
          </w:tcPr>
          <w:p w14:paraId="027A49CF" w14:textId="77777777" w:rsidR="00466FD5" w:rsidRPr="00A71224" w:rsidRDefault="00466FD5" w:rsidP="00466FD5">
            <w:pPr>
              <w:pStyle w:val="Default"/>
              <w:rPr>
                <w:i/>
                <w:sz w:val="22"/>
                <w:szCs w:val="22"/>
                <w:lang w:val="en-GB"/>
              </w:rPr>
            </w:pPr>
            <w:r w:rsidRPr="00A71224">
              <w:rPr>
                <w:i/>
                <w:sz w:val="22"/>
                <w:szCs w:val="22"/>
                <w:lang w:val="en-GB"/>
              </w:rPr>
              <w:t>Initiate, restart and reset AIS service</w:t>
            </w:r>
          </w:p>
        </w:tc>
      </w:tr>
      <w:tr w:rsidR="00466FD5" w:rsidRPr="00A71224" w14:paraId="417DE146" w14:textId="77777777">
        <w:trPr>
          <w:jc w:val="center"/>
        </w:trPr>
        <w:tc>
          <w:tcPr>
            <w:tcW w:w="1951" w:type="dxa"/>
            <w:shd w:val="clear" w:color="auto" w:fill="auto"/>
          </w:tcPr>
          <w:p w14:paraId="276C3118" w14:textId="77777777" w:rsidR="00466FD5" w:rsidRPr="00A71224" w:rsidRDefault="00466FD5" w:rsidP="00466FD5">
            <w:pPr>
              <w:pStyle w:val="Default"/>
              <w:rPr>
                <w:sz w:val="22"/>
                <w:szCs w:val="22"/>
                <w:lang w:val="en-GB"/>
              </w:rPr>
            </w:pPr>
            <w:r w:rsidRPr="00A71224">
              <w:rPr>
                <w:sz w:val="22"/>
                <w:szCs w:val="22"/>
                <w:lang w:val="en-GB"/>
              </w:rPr>
              <w:t>TERM_AIS</w:t>
            </w:r>
          </w:p>
        </w:tc>
        <w:tc>
          <w:tcPr>
            <w:tcW w:w="6076" w:type="dxa"/>
            <w:shd w:val="clear" w:color="auto" w:fill="auto"/>
          </w:tcPr>
          <w:p w14:paraId="7CA42DCC" w14:textId="77777777" w:rsidR="00466FD5" w:rsidRPr="00A71224" w:rsidRDefault="00466FD5" w:rsidP="00466FD5">
            <w:pPr>
              <w:pStyle w:val="Default"/>
              <w:rPr>
                <w:i/>
                <w:sz w:val="22"/>
                <w:szCs w:val="22"/>
                <w:lang w:val="en-GB"/>
              </w:rPr>
            </w:pPr>
            <w:r w:rsidRPr="00A71224">
              <w:rPr>
                <w:i/>
                <w:sz w:val="22"/>
                <w:szCs w:val="22"/>
                <w:lang w:val="en-GB"/>
              </w:rPr>
              <w:t>Terminate AIS service</w:t>
            </w:r>
          </w:p>
        </w:tc>
      </w:tr>
      <w:tr w:rsidR="00466FD5" w:rsidRPr="00A71224" w14:paraId="64BDC2E1" w14:textId="77777777">
        <w:trPr>
          <w:jc w:val="center"/>
        </w:trPr>
        <w:tc>
          <w:tcPr>
            <w:tcW w:w="1951" w:type="dxa"/>
            <w:shd w:val="clear" w:color="auto" w:fill="auto"/>
          </w:tcPr>
          <w:p w14:paraId="1537FF24" w14:textId="77777777" w:rsidR="00466FD5" w:rsidRPr="00A71224" w:rsidRDefault="00466FD5" w:rsidP="00466FD5">
            <w:pPr>
              <w:pStyle w:val="Default"/>
              <w:rPr>
                <w:sz w:val="22"/>
                <w:szCs w:val="22"/>
                <w:lang w:val="en-GB"/>
              </w:rPr>
            </w:pPr>
            <w:r w:rsidRPr="00A71224">
              <w:rPr>
                <w:sz w:val="22"/>
                <w:szCs w:val="22"/>
                <w:lang w:val="en-GB"/>
              </w:rPr>
              <w:t>BASE_DAT</w:t>
            </w:r>
          </w:p>
        </w:tc>
        <w:tc>
          <w:tcPr>
            <w:tcW w:w="6076" w:type="dxa"/>
            <w:shd w:val="clear" w:color="auto" w:fill="auto"/>
          </w:tcPr>
          <w:p w14:paraId="2043D136" w14:textId="77777777" w:rsidR="00466FD5" w:rsidRPr="00A71224" w:rsidRDefault="00466FD5" w:rsidP="00466FD5">
            <w:pPr>
              <w:pStyle w:val="Default"/>
              <w:rPr>
                <w:i/>
                <w:sz w:val="22"/>
                <w:szCs w:val="22"/>
                <w:lang w:val="en-GB"/>
              </w:rPr>
            </w:pPr>
            <w:r w:rsidRPr="00A71224">
              <w:rPr>
                <w:i/>
                <w:sz w:val="22"/>
                <w:szCs w:val="22"/>
                <w:lang w:val="en-GB"/>
              </w:rPr>
              <w:t>Base station data</w:t>
            </w:r>
          </w:p>
        </w:tc>
      </w:tr>
      <w:tr w:rsidR="00466FD5" w:rsidRPr="00A71224" w14:paraId="3C69B145" w14:textId="77777777">
        <w:trPr>
          <w:jc w:val="center"/>
        </w:trPr>
        <w:tc>
          <w:tcPr>
            <w:tcW w:w="1951" w:type="dxa"/>
            <w:shd w:val="clear" w:color="auto" w:fill="auto"/>
          </w:tcPr>
          <w:p w14:paraId="5EEA2FC4" w14:textId="77777777" w:rsidR="00466FD5" w:rsidRPr="00A71224" w:rsidRDefault="00466FD5" w:rsidP="00466FD5">
            <w:pPr>
              <w:pStyle w:val="Default"/>
              <w:rPr>
                <w:sz w:val="22"/>
                <w:szCs w:val="22"/>
                <w:lang w:val="en-GB"/>
              </w:rPr>
            </w:pPr>
            <w:r w:rsidRPr="00A71224">
              <w:rPr>
                <w:sz w:val="22"/>
                <w:szCs w:val="22"/>
                <w:lang w:val="en-GB"/>
              </w:rPr>
              <w:t>FATDMA</w:t>
            </w:r>
          </w:p>
        </w:tc>
        <w:tc>
          <w:tcPr>
            <w:tcW w:w="6076" w:type="dxa"/>
            <w:shd w:val="clear" w:color="auto" w:fill="auto"/>
          </w:tcPr>
          <w:p w14:paraId="59375FF9" w14:textId="77777777" w:rsidR="00466FD5" w:rsidRPr="00A71224" w:rsidRDefault="00466FD5" w:rsidP="00466FD5">
            <w:pPr>
              <w:pStyle w:val="Default"/>
              <w:rPr>
                <w:i/>
                <w:sz w:val="22"/>
                <w:szCs w:val="22"/>
                <w:lang w:val="en-GB"/>
              </w:rPr>
            </w:pPr>
            <w:r w:rsidRPr="00A71224">
              <w:rPr>
                <w:i/>
                <w:sz w:val="22"/>
                <w:szCs w:val="22"/>
                <w:lang w:val="en-GB"/>
              </w:rPr>
              <w:t>Base station FATDMA reservations</w:t>
            </w:r>
          </w:p>
        </w:tc>
      </w:tr>
      <w:tr w:rsidR="00466FD5" w:rsidRPr="00A71224" w14:paraId="281198D5" w14:textId="77777777">
        <w:trPr>
          <w:jc w:val="center"/>
        </w:trPr>
        <w:tc>
          <w:tcPr>
            <w:tcW w:w="1951" w:type="dxa"/>
            <w:shd w:val="clear" w:color="auto" w:fill="auto"/>
          </w:tcPr>
          <w:p w14:paraId="3DC2676D" w14:textId="77777777" w:rsidR="00466FD5" w:rsidRPr="00A71224" w:rsidRDefault="00466FD5" w:rsidP="00466FD5">
            <w:pPr>
              <w:pStyle w:val="Default"/>
              <w:rPr>
                <w:sz w:val="22"/>
                <w:szCs w:val="22"/>
                <w:lang w:val="en-GB"/>
              </w:rPr>
            </w:pPr>
            <w:r w:rsidRPr="00A71224">
              <w:rPr>
                <w:sz w:val="22"/>
                <w:szCs w:val="22"/>
                <w:lang w:val="en-GB"/>
              </w:rPr>
              <w:t>CH_MGMT</w:t>
            </w:r>
          </w:p>
        </w:tc>
        <w:tc>
          <w:tcPr>
            <w:tcW w:w="6076" w:type="dxa"/>
            <w:shd w:val="clear" w:color="auto" w:fill="auto"/>
          </w:tcPr>
          <w:p w14:paraId="6606A5C0" w14:textId="77777777" w:rsidR="00466FD5" w:rsidRPr="00A71224" w:rsidRDefault="00466FD5" w:rsidP="00466FD5">
            <w:pPr>
              <w:pStyle w:val="Default"/>
              <w:rPr>
                <w:i/>
                <w:sz w:val="22"/>
                <w:szCs w:val="22"/>
                <w:lang w:val="en-GB"/>
              </w:rPr>
            </w:pPr>
            <w:r w:rsidRPr="00A71224">
              <w:rPr>
                <w:i/>
                <w:sz w:val="22"/>
                <w:szCs w:val="22"/>
                <w:lang w:val="en-GB"/>
              </w:rPr>
              <w:t>Channel management of VDL</w:t>
            </w:r>
          </w:p>
        </w:tc>
      </w:tr>
      <w:tr w:rsidR="00466FD5" w:rsidRPr="00A71224" w14:paraId="02BA7CDC" w14:textId="77777777">
        <w:trPr>
          <w:jc w:val="center"/>
        </w:trPr>
        <w:tc>
          <w:tcPr>
            <w:tcW w:w="1951" w:type="dxa"/>
            <w:shd w:val="clear" w:color="auto" w:fill="auto"/>
          </w:tcPr>
          <w:p w14:paraId="4620F44D" w14:textId="77777777" w:rsidR="00466FD5" w:rsidRPr="00A71224" w:rsidRDefault="00466FD5" w:rsidP="00466FD5">
            <w:pPr>
              <w:pStyle w:val="Default"/>
              <w:rPr>
                <w:sz w:val="22"/>
                <w:szCs w:val="22"/>
                <w:lang w:val="en-GB"/>
              </w:rPr>
            </w:pPr>
            <w:r w:rsidRPr="00A71224">
              <w:rPr>
                <w:sz w:val="22"/>
                <w:szCs w:val="22"/>
                <w:lang w:val="en-GB"/>
              </w:rPr>
              <w:t>LSS_MGMT</w:t>
            </w:r>
          </w:p>
        </w:tc>
        <w:tc>
          <w:tcPr>
            <w:tcW w:w="6076" w:type="dxa"/>
            <w:shd w:val="clear" w:color="auto" w:fill="auto"/>
          </w:tcPr>
          <w:p w14:paraId="79490E67" w14:textId="77777777" w:rsidR="00466FD5" w:rsidRPr="00A71224" w:rsidRDefault="00466FD5" w:rsidP="00466FD5">
            <w:pPr>
              <w:pStyle w:val="Default"/>
              <w:rPr>
                <w:i/>
                <w:sz w:val="22"/>
                <w:szCs w:val="22"/>
                <w:lang w:val="en-GB"/>
              </w:rPr>
            </w:pPr>
            <w:r w:rsidRPr="00A71224">
              <w:rPr>
                <w:i/>
                <w:sz w:val="22"/>
                <w:szCs w:val="22"/>
                <w:lang w:val="en-GB"/>
              </w:rPr>
              <w:t>Management and configuration of AIS-LSS</w:t>
            </w:r>
          </w:p>
        </w:tc>
      </w:tr>
      <w:tr w:rsidR="00466FD5" w:rsidRPr="00A71224" w14:paraId="0CEF52C5" w14:textId="77777777">
        <w:trPr>
          <w:jc w:val="center"/>
        </w:trPr>
        <w:tc>
          <w:tcPr>
            <w:tcW w:w="1951" w:type="dxa"/>
            <w:shd w:val="clear" w:color="auto" w:fill="auto"/>
          </w:tcPr>
          <w:p w14:paraId="4754A5B7" w14:textId="77777777" w:rsidR="00466FD5" w:rsidRPr="00A71224" w:rsidRDefault="00466FD5" w:rsidP="00466FD5">
            <w:pPr>
              <w:pStyle w:val="Default"/>
              <w:rPr>
                <w:sz w:val="22"/>
                <w:szCs w:val="22"/>
                <w:lang w:val="en-GB"/>
              </w:rPr>
            </w:pPr>
            <w:r w:rsidRPr="00A71224">
              <w:rPr>
                <w:sz w:val="22"/>
                <w:szCs w:val="22"/>
                <w:lang w:val="en-GB"/>
              </w:rPr>
              <w:t>PCU_MGMT</w:t>
            </w:r>
          </w:p>
        </w:tc>
        <w:tc>
          <w:tcPr>
            <w:tcW w:w="6076" w:type="dxa"/>
            <w:shd w:val="clear" w:color="auto" w:fill="auto"/>
          </w:tcPr>
          <w:p w14:paraId="15663441" w14:textId="77777777" w:rsidR="00466FD5" w:rsidRPr="00A71224" w:rsidRDefault="00466FD5" w:rsidP="00466FD5">
            <w:pPr>
              <w:pStyle w:val="Default"/>
              <w:rPr>
                <w:i/>
                <w:sz w:val="22"/>
                <w:szCs w:val="22"/>
                <w:lang w:val="en-GB"/>
              </w:rPr>
            </w:pPr>
            <w:r w:rsidRPr="00A71224">
              <w:rPr>
                <w:i/>
                <w:sz w:val="22"/>
                <w:szCs w:val="22"/>
                <w:lang w:val="en-GB"/>
              </w:rPr>
              <w:t>Management and configuration of AIS-PCU</w:t>
            </w:r>
          </w:p>
        </w:tc>
      </w:tr>
      <w:tr w:rsidR="00466FD5" w:rsidRPr="00A71224" w14:paraId="610B26C3" w14:textId="77777777">
        <w:trPr>
          <w:jc w:val="center"/>
        </w:trPr>
        <w:tc>
          <w:tcPr>
            <w:tcW w:w="1951" w:type="dxa"/>
            <w:shd w:val="clear" w:color="auto" w:fill="auto"/>
          </w:tcPr>
          <w:p w14:paraId="54470909" w14:textId="77777777" w:rsidR="00466FD5" w:rsidRPr="00A71224" w:rsidRDefault="00466FD5" w:rsidP="00466FD5">
            <w:pPr>
              <w:pStyle w:val="Default"/>
              <w:rPr>
                <w:sz w:val="22"/>
                <w:szCs w:val="22"/>
                <w:lang w:val="en-GB"/>
              </w:rPr>
            </w:pPr>
            <w:r w:rsidRPr="00A71224">
              <w:rPr>
                <w:sz w:val="22"/>
                <w:szCs w:val="22"/>
                <w:lang w:val="en-GB"/>
              </w:rPr>
              <w:t>STA_MGMT</w:t>
            </w:r>
          </w:p>
        </w:tc>
        <w:tc>
          <w:tcPr>
            <w:tcW w:w="6076" w:type="dxa"/>
            <w:shd w:val="clear" w:color="auto" w:fill="auto"/>
          </w:tcPr>
          <w:p w14:paraId="44328452" w14:textId="77777777" w:rsidR="00466FD5" w:rsidRPr="00A71224" w:rsidRDefault="00466FD5" w:rsidP="00466FD5">
            <w:pPr>
              <w:pStyle w:val="Default"/>
              <w:rPr>
                <w:i/>
                <w:sz w:val="22"/>
                <w:szCs w:val="22"/>
                <w:lang w:val="en-GB"/>
              </w:rPr>
            </w:pPr>
            <w:r w:rsidRPr="00A71224">
              <w:rPr>
                <w:i/>
                <w:sz w:val="22"/>
                <w:szCs w:val="22"/>
                <w:lang w:val="en-GB"/>
              </w:rPr>
              <w:t>Management and configuration of AIS Fixed Station</w:t>
            </w:r>
          </w:p>
        </w:tc>
      </w:tr>
      <w:tr w:rsidR="00466FD5" w:rsidRPr="00A71224" w14:paraId="05C4C2B5" w14:textId="77777777">
        <w:trPr>
          <w:jc w:val="center"/>
        </w:trPr>
        <w:tc>
          <w:tcPr>
            <w:tcW w:w="1951" w:type="dxa"/>
            <w:shd w:val="clear" w:color="auto" w:fill="auto"/>
          </w:tcPr>
          <w:p w14:paraId="03DAF30A" w14:textId="77777777" w:rsidR="00466FD5" w:rsidRPr="00A71224" w:rsidRDefault="00466FD5" w:rsidP="00466FD5">
            <w:pPr>
              <w:pStyle w:val="Default"/>
              <w:rPr>
                <w:sz w:val="22"/>
                <w:szCs w:val="22"/>
                <w:lang w:val="en-GB"/>
              </w:rPr>
            </w:pPr>
            <w:r w:rsidRPr="00A71224">
              <w:rPr>
                <w:sz w:val="22"/>
                <w:szCs w:val="22"/>
                <w:lang w:val="en-GB"/>
              </w:rPr>
              <w:t>AIS_MON</w:t>
            </w:r>
          </w:p>
        </w:tc>
        <w:tc>
          <w:tcPr>
            <w:tcW w:w="6076" w:type="dxa"/>
            <w:shd w:val="clear" w:color="auto" w:fill="auto"/>
          </w:tcPr>
          <w:p w14:paraId="01AA8534" w14:textId="77777777" w:rsidR="00466FD5" w:rsidRPr="00A71224" w:rsidRDefault="00466FD5" w:rsidP="00466FD5">
            <w:pPr>
              <w:pStyle w:val="Default"/>
              <w:rPr>
                <w:i/>
                <w:sz w:val="22"/>
                <w:szCs w:val="22"/>
                <w:lang w:val="en-GB"/>
              </w:rPr>
            </w:pPr>
            <w:r w:rsidRPr="00A71224">
              <w:rPr>
                <w:i/>
                <w:sz w:val="22"/>
                <w:szCs w:val="22"/>
                <w:lang w:val="en-GB"/>
              </w:rPr>
              <w:t>Monitoring of AIS Service and VDL</w:t>
            </w:r>
          </w:p>
        </w:tc>
      </w:tr>
    </w:tbl>
    <w:p w14:paraId="686E50AD" w14:textId="77777777" w:rsidR="00466FD5" w:rsidRDefault="00466FD5" w:rsidP="00466FD5">
      <w:pPr>
        <w:rPr>
          <w:lang w:eastAsia="en-GB"/>
        </w:rPr>
      </w:pPr>
    </w:p>
    <w:p w14:paraId="6B19F326" w14:textId="77777777" w:rsidR="00466FD5" w:rsidRPr="00466FD5" w:rsidRDefault="00466FD5" w:rsidP="00466FD5">
      <w:pPr>
        <w:pStyle w:val="BodyText"/>
        <w:rPr>
          <w:lang w:eastAsia="en-GB"/>
        </w:rPr>
      </w:pPr>
      <w:r w:rsidRPr="00466FD5">
        <w:rPr>
          <w:lang w:eastAsia="en-GB"/>
        </w:rPr>
        <w:t>It should be noted that the AIS Service may include some type of logging and/or archiving capabilities.</w:t>
      </w:r>
      <w:r w:rsidR="00F67513">
        <w:rPr>
          <w:lang w:eastAsia="en-GB"/>
        </w:rPr>
        <w:t xml:space="preserve"> </w:t>
      </w:r>
      <w:r w:rsidRPr="00466FD5">
        <w:rPr>
          <w:lang w:eastAsia="en-GB"/>
        </w:rPr>
        <w:t xml:space="preserve"> Logged or archived data may be accessed by appropriate replay functionalities. </w:t>
      </w:r>
      <w:r w:rsidR="00F67513">
        <w:rPr>
          <w:lang w:eastAsia="en-GB"/>
        </w:rPr>
        <w:t xml:space="preserve"> </w:t>
      </w:r>
      <w:r w:rsidRPr="00466FD5">
        <w:rPr>
          <w:lang w:eastAsia="en-GB"/>
        </w:rPr>
        <w:t>As an alternative to internal logging and/or archiving capabilities within the AIS Service, permanent AIS data storage may be left to higher level applications within the CSSA.</w:t>
      </w:r>
      <w:r>
        <w:rPr>
          <w:lang w:eastAsia="en-GB"/>
        </w:rPr>
        <w:t xml:space="preserve"> </w:t>
      </w:r>
      <w:r w:rsidRPr="00466FD5">
        <w:rPr>
          <w:lang w:eastAsia="en-GB"/>
        </w:rPr>
        <w:t xml:space="preserve"> Due to the encapsulation principle, internal logging and/or archivin</w:t>
      </w:r>
      <w:r>
        <w:rPr>
          <w:lang w:eastAsia="en-GB"/>
        </w:rPr>
        <w:t>g will contain a more comprehen</w:t>
      </w:r>
      <w:r w:rsidRPr="00466FD5">
        <w:rPr>
          <w:lang w:eastAsia="en-GB"/>
        </w:rPr>
        <w:t>sive set of AIS data than external logging and/or archiving, especially with regards to the data related to the internal BAS.</w:t>
      </w:r>
    </w:p>
    <w:p w14:paraId="5D91E274" w14:textId="77777777" w:rsidR="002E5743" w:rsidRDefault="002E5743">
      <w:pPr>
        <w:rPr>
          <w:b/>
          <w:lang w:eastAsia="en-GB"/>
        </w:rPr>
      </w:pPr>
      <w:bookmarkStart w:id="563" w:name="_Ref304917508"/>
      <w:r>
        <w:rPr>
          <w:lang w:eastAsia="en-GB"/>
        </w:rPr>
        <w:br w:type="page"/>
      </w:r>
    </w:p>
    <w:p w14:paraId="40A95A7A" w14:textId="77777777" w:rsidR="00466FD5" w:rsidRDefault="00F5217B" w:rsidP="00F5217B">
      <w:pPr>
        <w:pStyle w:val="Heading2"/>
        <w:rPr>
          <w:lang w:eastAsia="en-GB"/>
        </w:rPr>
      </w:pPr>
      <w:bookmarkStart w:id="564" w:name="_Toc203639306"/>
      <w:r w:rsidRPr="00F5217B">
        <w:rPr>
          <w:lang w:eastAsia="en-GB"/>
        </w:rPr>
        <w:t>Data model of the AIS Service</w:t>
      </w:r>
      <w:bookmarkEnd w:id="563"/>
      <w:bookmarkEnd w:id="564"/>
    </w:p>
    <w:p w14:paraId="3C00C819" w14:textId="77777777" w:rsidR="00F5217B" w:rsidRDefault="00F5217B" w:rsidP="00695B3E">
      <w:pPr>
        <w:pStyle w:val="Heading3"/>
      </w:pPr>
      <w:bookmarkStart w:id="565" w:name="_Toc203639307"/>
      <w:r>
        <w:t>Introduction</w:t>
      </w:r>
      <w:bookmarkEnd w:id="565"/>
    </w:p>
    <w:p w14:paraId="05092F64" w14:textId="77777777" w:rsidR="00F5217B" w:rsidRDefault="00F5217B" w:rsidP="00F5217B">
      <w:pPr>
        <w:pStyle w:val="BodyText"/>
        <w:rPr>
          <w:lang w:eastAsia="de-DE"/>
        </w:rPr>
      </w:pPr>
      <w:r>
        <w:rPr>
          <w:lang w:eastAsia="de-DE"/>
        </w:rPr>
        <w:t>This section introduces the AIS Service Data Model which will be described in A</w:t>
      </w:r>
      <w:r w:rsidR="00C60D73">
        <w:rPr>
          <w:lang w:eastAsia="de-DE"/>
        </w:rPr>
        <w:t>ppendi</w:t>
      </w:r>
      <w:r>
        <w:rPr>
          <w:lang w:eastAsia="de-DE"/>
        </w:rPr>
        <w:t>x 1.  It is meant to describe what data is used, received and transmitted by the AIS Service.  It is important to understand that the data objects used by the AIS Service are derived from an over-arching data model called the IALA Universal Maritime Data Model (UMDM).</w:t>
      </w:r>
    </w:p>
    <w:p w14:paraId="4C6BCDAB" w14:textId="77777777" w:rsidR="00F5217B" w:rsidRDefault="00F5217B" w:rsidP="00F5217B">
      <w:pPr>
        <w:pStyle w:val="BodyText"/>
        <w:rPr>
          <w:lang w:eastAsia="de-DE"/>
        </w:rPr>
      </w:pPr>
      <w:r>
        <w:rPr>
          <w:lang w:eastAsia="de-DE"/>
        </w:rPr>
        <w:t xml:space="preserve">The above Basic AIS Services define the functionality provided by the AIS Service.  They are operations performed on certain data objects.  To provide a complete picture of what the AIS Service can deliver its clients, it is necessary to consider those data objects and their structure and mutual relationship.  Eventually, it is the data, which is only relevant for the clients. </w:t>
      </w:r>
    </w:p>
    <w:p w14:paraId="5EBDF7C1" w14:textId="77777777" w:rsidR="00F5217B" w:rsidRDefault="00F5217B" w:rsidP="00695B3E">
      <w:pPr>
        <w:pStyle w:val="Heading3"/>
      </w:pPr>
      <w:bookmarkStart w:id="566" w:name="_Toc203639308"/>
      <w:r>
        <w:t>Usage of the IALA UMDM by the AIS Service</w:t>
      </w:r>
      <w:bookmarkEnd w:id="566"/>
    </w:p>
    <w:p w14:paraId="38D690C3" w14:textId="77777777" w:rsidR="00F5217B" w:rsidRDefault="00F5217B" w:rsidP="00F5217B">
      <w:pPr>
        <w:pStyle w:val="BodyText"/>
        <w:rPr>
          <w:lang w:eastAsia="de-DE"/>
        </w:rPr>
      </w:pPr>
      <w:r>
        <w:rPr>
          <w:lang w:eastAsia="de-DE"/>
        </w:rPr>
        <w:t>The IALA UMDM is an abstract representation of the maritime domain.</w:t>
      </w:r>
      <w:r w:rsidR="00A71224">
        <w:rPr>
          <w:lang w:eastAsia="de-DE"/>
        </w:rPr>
        <w:t xml:space="preserve"> </w:t>
      </w:r>
      <w:r>
        <w:rPr>
          <w:lang w:eastAsia="de-DE"/>
        </w:rPr>
        <w:t xml:space="preserve"> </w:t>
      </w:r>
      <w:r w:rsidR="00F67513">
        <w:rPr>
          <w:lang w:eastAsia="de-DE"/>
        </w:rPr>
        <w:t>T</w:t>
      </w:r>
      <w:r>
        <w:rPr>
          <w:lang w:eastAsia="de-DE"/>
        </w:rPr>
        <w:t>his domain but does not represent processes.  The purpose of a data model is to give system engineers a common understanding of the entities and their relationships.</w:t>
      </w:r>
    </w:p>
    <w:p w14:paraId="1A7C6707" w14:textId="77777777" w:rsidR="00F5217B" w:rsidRDefault="00F5217B" w:rsidP="00F5217B">
      <w:pPr>
        <w:pStyle w:val="BodyText"/>
        <w:rPr>
          <w:lang w:eastAsia="de-DE"/>
        </w:rPr>
      </w:pPr>
      <w:r>
        <w:rPr>
          <w:lang w:eastAsia="de-DE"/>
        </w:rPr>
        <w:t xml:space="preserve">The Data Model of the AIS Service is an application of the IALA UMDM.  It provides the well-structured and abstract (functional) description of the data that the AIS Service exchanges with requesting services of its clients. </w:t>
      </w:r>
      <w:r w:rsidR="00F67513">
        <w:rPr>
          <w:lang w:eastAsia="de-DE"/>
        </w:rPr>
        <w:t xml:space="preserve"> </w:t>
      </w:r>
      <w:r>
        <w:rPr>
          <w:lang w:eastAsia="de-DE"/>
        </w:rPr>
        <w:t>In the IALA UMDM all data objects are expressively described in one place together, with data attributes based on an appropriate data type definition.</w:t>
      </w:r>
    </w:p>
    <w:p w14:paraId="31893762" w14:textId="77777777" w:rsidR="00F5217B" w:rsidRDefault="00F5217B" w:rsidP="00F5217B">
      <w:pPr>
        <w:pStyle w:val="BodyText"/>
        <w:rPr>
          <w:lang w:eastAsia="de-DE"/>
        </w:rPr>
      </w:pPr>
      <w:r>
        <w:rPr>
          <w:lang w:eastAsia="de-DE"/>
        </w:rPr>
        <w:t xml:space="preserve">Also, the Data Model represents the data usage of the individual BAS.  Hence, the Data Model shows the overall use of the AIS Service of the IALA UMDM. </w:t>
      </w:r>
      <w:r w:rsidR="00F67513">
        <w:rPr>
          <w:lang w:eastAsia="de-DE"/>
        </w:rPr>
        <w:t xml:space="preserve"> </w:t>
      </w:r>
      <w:r>
        <w:rPr>
          <w:lang w:eastAsia="de-DE"/>
        </w:rPr>
        <w:t xml:space="preserve">The reference to the IALA UMDM is made by using the Universal Data Object Identifiers (U.DOI) of the data objects </w:t>
      </w:r>
    </w:p>
    <w:p w14:paraId="781E7B25" w14:textId="77777777" w:rsidR="00F5217B" w:rsidRDefault="00F5217B" w:rsidP="00F5217B">
      <w:pPr>
        <w:pStyle w:val="BodyText"/>
        <w:rPr>
          <w:lang w:eastAsia="de-DE"/>
        </w:rPr>
      </w:pPr>
      <w:r>
        <w:rPr>
          <w:lang w:eastAsia="de-DE"/>
        </w:rPr>
        <w:t xml:space="preserve">The Data Model provides the engineers of requesting services and / or applications precise information on what data the AIS Service may provide (receive) or expect (transmit), without the need to know, for example, the encoding details of the VDL.  Hence the data model helps to encapsulate the </w:t>
      </w:r>
      <w:r w:rsidR="00D9628C">
        <w:rPr>
          <w:lang w:eastAsia="de-DE"/>
        </w:rPr>
        <w:t>‘</w:t>
      </w:r>
      <w:r>
        <w:rPr>
          <w:lang w:eastAsia="de-DE"/>
        </w:rPr>
        <w:t>science of the AIS</w:t>
      </w:r>
      <w:r w:rsidR="00D9628C">
        <w:rPr>
          <w:lang w:eastAsia="de-DE"/>
        </w:rPr>
        <w:t>’</w:t>
      </w:r>
      <w:r>
        <w:rPr>
          <w:lang w:eastAsia="de-DE"/>
        </w:rPr>
        <w:t xml:space="preserve"> proper and confine it to the AIS Service on behalf of the sh</w:t>
      </w:r>
      <w:r w:rsidR="00A71224">
        <w:rPr>
          <w:lang w:eastAsia="de-DE"/>
        </w:rPr>
        <w:t>ore-based system(s) as a whole.</w:t>
      </w:r>
    </w:p>
    <w:p w14:paraId="446744C2" w14:textId="77777777" w:rsidR="00F5217B" w:rsidRDefault="00F5217B" w:rsidP="00F5217B">
      <w:pPr>
        <w:pStyle w:val="BodyText"/>
        <w:rPr>
          <w:lang w:eastAsia="de-DE"/>
        </w:rPr>
      </w:pPr>
      <w:r>
        <w:rPr>
          <w:lang w:eastAsia="de-DE"/>
        </w:rPr>
        <w:t>Although, the Data Model does not contain encoding information, encoding is required on the application level.  The Data Model of the AIS Service is given in Appendix 1.  Additional information on encoding is given in Appendix 5, The Interfacing Model.</w:t>
      </w:r>
    </w:p>
    <w:p w14:paraId="48C5AC4E" w14:textId="77777777" w:rsidR="00F5217B" w:rsidRDefault="00F5217B" w:rsidP="00F5217B">
      <w:pPr>
        <w:pStyle w:val="Heading2"/>
      </w:pPr>
      <w:bookmarkStart w:id="567" w:name="_Toc203639309"/>
      <w:r>
        <w:t>Structure model - the Layered Structure of the AIS Service</w:t>
      </w:r>
      <w:bookmarkEnd w:id="567"/>
      <w:r>
        <w:t xml:space="preserve"> </w:t>
      </w:r>
    </w:p>
    <w:p w14:paraId="62700067" w14:textId="77777777" w:rsidR="00F5217B" w:rsidRDefault="00F5217B" w:rsidP="00695B3E">
      <w:pPr>
        <w:pStyle w:val="Heading3"/>
      </w:pPr>
      <w:bookmarkStart w:id="568" w:name="_Toc203639310"/>
      <w:r>
        <w:t>Introduction</w:t>
      </w:r>
      <w:bookmarkEnd w:id="568"/>
    </w:p>
    <w:p w14:paraId="7DCC67F9" w14:textId="77777777" w:rsidR="00F5217B" w:rsidRDefault="00F5217B" w:rsidP="00F5217B">
      <w:pPr>
        <w:pStyle w:val="BodyText"/>
        <w:rPr>
          <w:lang w:eastAsia="de-DE"/>
        </w:rPr>
      </w:pPr>
      <w:r>
        <w:rPr>
          <w:lang w:eastAsia="de-DE"/>
        </w:rPr>
        <w:t xml:space="preserve">This section aims to give a brief introduction of the different functional components of an AIS Service. </w:t>
      </w:r>
      <w:r w:rsidR="00F67513">
        <w:rPr>
          <w:lang w:eastAsia="de-DE"/>
        </w:rPr>
        <w:t xml:space="preserve"> </w:t>
      </w:r>
      <w:r>
        <w:rPr>
          <w:lang w:eastAsia="de-DE"/>
        </w:rPr>
        <w:t>The functional components are presented in a very important layered structure.  This introduction to the AIS Service functional components will allow for the association between the component and the functions it performs to provide the different BAS presented earlier.</w:t>
      </w:r>
    </w:p>
    <w:p w14:paraId="25BDC5A0" w14:textId="77777777" w:rsidR="00F5217B" w:rsidRDefault="00F5217B" w:rsidP="00F5217B">
      <w:pPr>
        <w:pStyle w:val="BodyText"/>
        <w:rPr>
          <w:lang w:eastAsia="de-DE"/>
        </w:rPr>
      </w:pPr>
      <w:r>
        <w:rPr>
          <w:lang w:eastAsia="de-DE"/>
        </w:rPr>
        <w:t xml:space="preserve">A more detailed introduction to the AIS functional components is available in section </w:t>
      </w:r>
      <w:r w:rsidR="004411D9">
        <w:rPr>
          <w:lang w:eastAsia="de-DE"/>
        </w:rPr>
        <w:fldChar w:fldCharType="begin"/>
      </w:r>
      <w:r w:rsidR="002E5743">
        <w:rPr>
          <w:lang w:eastAsia="de-DE"/>
        </w:rPr>
        <w:instrText xml:space="preserve"> REF _Ref304918134 \r \h </w:instrText>
      </w:r>
      <w:r w:rsidR="004411D9">
        <w:rPr>
          <w:lang w:eastAsia="de-DE"/>
        </w:rPr>
      </w:r>
      <w:r w:rsidR="004411D9">
        <w:rPr>
          <w:lang w:eastAsia="de-DE"/>
        </w:rPr>
        <w:fldChar w:fldCharType="separate"/>
      </w:r>
      <w:r w:rsidR="00AD790A">
        <w:rPr>
          <w:lang w:eastAsia="de-DE"/>
        </w:rPr>
        <w:t>2.12</w:t>
      </w:r>
      <w:r w:rsidR="004411D9">
        <w:rPr>
          <w:lang w:eastAsia="de-DE"/>
        </w:rPr>
        <w:fldChar w:fldCharType="end"/>
      </w:r>
      <w:r>
        <w:rPr>
          <w:lang w:eastAsia="de-DE"/>
        </w:rPr>
        <w:t xml:space="preserve"> of this document.</w:t>
      </w:r>
    </w:p>
    <w:p w14:paraId="7C5362DD" w14:textId="77777777" w:rsidR="00F5217B" w:rsidRDefault="00F5217B" w:rsidP="00695B3E">
      <w:pPr>
        <w:pStyle w:val="Heading3"/>
      </w:pPr>
      <w:bookmarkStart w:id="569" w:name="_Toc203639311"/>
      <w:r>
        <w:t>Definition of the layered structure of the AIS Service</w:t>
      </w:r>
      <w:bookmarkEnd w:id="569"/>
    </w:p>
    <w:p w14:paraId="2604AD06" w14:textId="77777777" w:rsidR="00F5217B" w:rsidRDefault="00F5217B" w:rsidP="00F5217B">
      <w:pPr>
        <w:pStyle w:val="BodyText"/>
        <w:rPr>
          <w:lang w:eastAsia="de-DE"/>
        </w:rPr>
      </w:pPr>
      <w:r>
        <w:rPr>
          <w:lang w:eastAsia="de-DE"/>
        </w:rPr>
        <w:t xml:space="preserve">The AIS Service consists of three main functional layers as follows (refer to </w:t>
      </w:r>
      <w:r w:rsidR="004411D9">
        <w:rPr>
          <w:lang w:eastAsia="de-DE"/>
        </w:rPr>
        <w:fldChar w:fldCharType="begin"/>
      </w:r>
      <w:r w:rsidR="00A71224">
        <w:rPr>
          <w:lang w:eastAsia="de-DE"/>
        </w:rPr>
        <w:instrText xml:space="preserve"> REF _Ref304918152 \r \h </w:instrText>
      </w:r>
      <w:r w:rsidR="004411D9">
        <w:rPr>
          <w:lang w:eastAsia="de-DE"/>
        </w:rPr>
      </w:r>
      <w:r w:rsidR="004411D9">
        <w:rPr>
          <w:lang w:eastAsia="de-DE"/>
        </w:rPr>
        <w:fldChar w:fldCharType="separate"/>
      </w:r>
      <w:r w:rsidR="00AD790A">
        <w:rPr>
          <w:lang w:eastAsia="de-DE"/>
        </w:rPr>
        <w:t>Figure 4</w:t>
      </w:r>
      <w:r w:rsidR="004411D9">
        <w:rPr>
          <w:lang w:eastAsia="de-DE"/>
        </w:rPr>
        <w:fldChar w:fldCharType="end"/>
      </w:r>
      <w:r>
        <w:rPr>
          <w:lang w:eastAsia="de-DE"/>
        </w:rPr>
        <w:t xml:space="preserve"> on the following page):</w:t>
      </w:r>
    </w:p>
    <w:p w14:paraId="1C6E9905" w14:textId="77777777" w:rsidR="00F5217B" w:rsidRDefault="00F5217B" w:rsidP="00F5217B">
      <w:pPr>
        <w:pStyle w:val="Bullet1"/>
      </w:pPr>
      <w:r>
        <w:t>Service Management Layer (</w:t>
      </w:r>
      <w:del w:id="570" w:author="Brian Tetreault" w:date="2012-07-11T15:22:00Z">
        <w:r w:rsidDel="00B56F26">
          <w:delText xml:space="preserve"> </w:delText>
        </w:r>
      </w:del>
      <w:r>
        <w:t>AIS Service Management or A</w:t>
      </w:r>
      <w:ins w:id="571" w:author="Brian Tetreault" w:date="2012-07-11T15:21:00Z">
        <w:r w:rsidR="00B56F26">
          <w:t>IS-</w:t>
        </w:r>
      </w:ins>
      <w:r>
        <w:t>SM);</w:t>
      </w:r>
    </w:p>
    <w:p w14:paraId="59F1267D" w14:textId="77777777" w:rsidR="00F5217B" w:rsidRDefault="00F5217B" w:rsidP="00F5217B">
      <w:pPr>
        <w:pStyle w:val="Bullet1"/>
      </w:pPr>
      <w:r>
        <w:t>Logical Layer (AIS Logical Shore Station or AIS-LSS);</w:t>
      </w:r>
    </w:p>
    <w:p w14:paraId="135E62CD" w14:textId="77777777" w:rsidR="00F5217B" w:rsidRDefault="00F5217B" w:rsidP="00F5217B">
      <w:pPr>
        <w:pStyle w:val="Bullet1"/>
      </w:pPr>
      <w:r>
        <w:t>Physical Layer (AIS Physical Shore Stations or AIS-PSS).</w:t>
      </w:r>
    </w:p>
    <w:p w14:paraId="270120B3" w14:textId="77777777" w:rsidR="00F5217B" w:rsidRDefault="00F5217B" w:rsidP="00F5217B">
      <w:pPr>
        <w:pStyle w:val="BodyText"/>
        <w:rPr>
          <w:lang w:eastAsia="de-DE"/>
        </w:rPr>
      </w:pPr>
      <w:r>
        <w:rPr>
          <w:lang w:eastAsia="de-DE"/>
        </w:rPr>
        <w:t xml:space="preserve">The Physical Layer directly interacts with the AIS VDL.  The AIS VDL as such does not belong to the AIS Service, although the AIS Service may influence it by its usage and/or management. </w:t>
      </w:r>
      <w:r w:rsidR="00F67513">
        <w:rPr>
          <w:lang w:eastAsia="de-DE"/>
        </w:rPr>
        <w:t xml:space="preserve"> </w:t>
      </w:r>
      <w:r>
        <w:rPr>
          <w:lang w:eastAsia="de-DE"/>
        </w:rPr>
        <w:t>(The AIS VDL is also outside the shore-based system.)</w:t>
      </w:r>
    </w:p>
    <w:p w14:paraId="71503EC7" w14:textId="77777777" w:rsidR="00F5217B" w:rsidRDefault="00F5217B" w:rsidP="00F5217B">
      <w:pPr>
        <w:pStyle w:val="BodyText"/>
        <w:rPr>
          <w:lang w:eastAsia="de-DE"/>
        </w:rPr>
      </w:pPr>
      <w:r>
        <w:rPr>
          <w:lang w:eastAsia="de-DE"/>
        </w:rPr>
        <w:t>For the description of the AIS Physical Shore Stations (AIS-PSS), the Physical Layer can be further subdivided into three layers as follows:</w:t>
      </w:r>
    </w:p>
    <w:p w14:paraId="2E854AA3" w14:textId="77777777" w:rsidR="00F5217B" w:rsidRDefault="00F5217B" w:rsidP="00F67513">
      <w:pPr>
        <w:pStyle w:val="List1"/>
      </w:pPr>
      <w:r>
        <w:t>AIS PSS Controlling Unit (PCU) Layer</w:t>
      </w:r>
      <w:r w:rsidR="00A71224">
        <w:t>.</w:t>
      </w:r>
    </w:p>
    <w:p w14:paraId="4A8D09E2" w14:textId="77777777" w:rsidR="00F5217B" w:rsidRDefault="00F5217B" w:rsidP="00F67513">
      <w:pPr>
        <w:pStyle w:val="List1"/>
      </w:pPr>
      <w:r>
        <w:t>AIS Fixed Stations Layer</w:t>
      </w:r>
      <w:r w:rsidR="00A71224">
        <w:t>.</w:t>
      </w:r>
    </w:p>
    <w:p w14:paraId="1FC1058F" w14:textId="77777777" w:rsidR="00F5217B" w:rsidRDefault="00F5217B" w:rsidP="00F67513">
      <w:pPr>
        <w:pStyle w:val="List1"/>
      </w:pPr>
      <w:r>
        <w:t>AIS RF Components Layer</w:t>
      </w:r>
      <w:r w:rsidR="00A71224">
        <w:t>.</w:t>
      </w:r>
    </w:p>
    <w:p w14:paraId="4AFF0C5A" w14:textId="77777777" w:rsidR="00F5217B" w:rsidRDefault="00F5217B" w:rsidP="00F5217B">
      <w:pPr>
        <w:pStyle w:val="BodyText"/>
        <w:rPr>
          <w:lang w:eastAsia="de-DE"/>
        </w:rPr>
      </w:pPr>
      <w:r>
        <w:rPr>
          <w:lang w:eastAsia="de-DE"/>
        </w:rPr>
        <w:t>The layers described above include all components necessary to implement and operate the AIS Service.  Each layer comprises of:</w:t>
      </w:r>
    </w:p>
    <w:p w14:paraId="3589A486" w14:textId="77777777" w:rsidR="00F5217B" w:rsidRDefault="00F5217B" w:rsidP="00F5217B">
      <w:pPr>
        <w:pStyle w:val="Bullet1"/>
      </w:pPr>
      <w:r>
        <w:t>The service component itself, which provides the required functionality in terms of AIS-specific data processing;</w:t>
      </w:r>
    </w:p>
    <w:p w14:paraId="7C797B9F" w14:textId="77777777" w:rsidR="00F5217B" w:rsidRDefault="00F5217B" w:rsidP="00F5217B">
      <w:pPr>
        <w:pStyle w:val="Bullet1"/>
      </w:pPr>
      <w:r>
        <w:t>The supporting components and resources, which are exclusively used by the AIS Service, such as computers and local networking devices, i.e. the so called service-owned infrastructure;</w:t>
      </w:r>
    </w:p>
    <w:p w14:paraId="5B8885E3" w14:textId="77777777" w:rsidR="00F5217B" w:rsidRDefault="00F5217B" w:rsidP="00F5217B">
      <w:pPr>
        <w:pStyle w:val="Bullet1"/>
      </w:pPr>
      <w:r>
        <w:t>The Human Machine Interfaces (HMI) to allow for (remote) access to Technical Operation Personnel.</w:t>
      </w:r>
    </w:p>
    <w:p w14:paraId="1F852A83" w14:textId="77777777" w:rsidR="00F5217B" w:rsidRDefault="00F5217B" w:rsidP="00F5217B">
      <w:pPr>
        <w:pStyle w:val="BodyText"/>
        <w:rPr>
          <w:lang w:eastAsia="de-DE"/>
        </w:rPr>
      </w:pPr>
      <w:r>
        <w:rPr>
          <w:lang w:eastAsia="de-DE"/>
        </w:rPr>
        <w:t>It is also important to note that each layer is supported by on-site infrastructure, such as energy supply, which may be shared with other on-site technical services.</w:t>
      </w:r>
    </w:p>
    <w:p w14:paraId="52BC9D49" w14:textId="77777777" w:rsidR="00F5217B" w:rsidRDefault="00F5217B" w:rsidP="00F5217B">
      <w:pPr>
        <w:pStyle w:val="BodyText"/>
        <w:rPr>
          <w:lang w:eastAsia="de-DE"/>
        </w:rPr>
      </w:pPr>
    </w:p>
    <w:p w14:paraId="28EACE1E" w14:textId="77777777" w:rsidR="00F5217B" w:rsidRDefault="00F5217B">
      <w:pPr>
        <w:rPr>
          <w:lang w:eastAsia="de-DE"/>
        </w:rPr>
      </w:pPr>
      <w:r>
        <w:rPr>
          <w:lang w:eastAsia="de-DE"/>
        </w:rPr>
        <w:br w:type="page"/>
      </w:r>
    </w:p>
    <w:p w14:paraId="52F20B25" w14:textId="77777777" w:rsidR="00822837" w:rsidRDefault="00680633" w:rsidP="00822837">
      <w:pPr>
        <w:pStyle w:val="BodyText"/>
        <w:tabs>
          <w:tab w:val="left" w:pos="7839"/>
        </w:tabs>
        <w:jc w:val="center"/>
        <w:rPr>
          <w:lang w:eastAsia="de-DE"/>
        </w:rPr>
      </w:pPr>
      <w:r>
        <w:rPr>
          <w:noProof/>
          <w:lang w:val="en-US"/>
        </w:rPr>
        <mc:AlternateContent>
          <mc:Choice Requires="wpg">
            <w:drawing>
              <wp:inline distT="0" distB="0" distL="0" distR="0" wp14:anchorId="0070DF66" wp14:editId="0536E95B">
                <wp:extent cx="6548120" cy="7183120"/>
                <wp:effectExtent l="0" t="0" r="24130" b="17780"/>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8120" cy="7183120"/>
                          <a:chOff x="981" y="1804"/>
                          <a:chExt cx="10672" cy="11767"/>
                        </a:xfrm>
                      </wpg:grpSpPr>
                      <wps:wsp>
                        <wps:cNvPr id="28" name="Text Box 221"/>
                        <wps:cNvSpPr txBox="1">
                          <a:spLocks noChangeArrowheads="1"/>
                        </wps:cNvSpPr>
                        <wps:spPr bwMode="auto">
                          <a:xfrm>
                            <a:off x="1285" y="2703"/>
                            <a:ext cx="2880" cy="1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357BB7" w14:textId="77777777" w:rsidR="00095298" w:rsidRDefault="00095298" w:rsidP="004D660E">
                              <w:r>
                                <w:t>Technical Operation Personnel (master control)</w:t>
                              </w:r>
                            </w:p>
                          </w:txbxContent>
                        </wps:txbx>
                        <wps:bodyPr rot="0" vert="horz" wrap="square" lIns="91440" tIns="45720" rIns="91440" bIns="45720" anchor="t" anchorCtr="0" upright="1">
                          <a:noAutofit/>
                        </wps:bodyPr>
                      </wps:wsp>
                      <wpg:grpSp>
                        <wpg:cNvPr id="29" name="Group 222"/>
                        <wpg:cNvGrpSpPr>
                          <a:grpSpLocks/>
                        </wpg:cNvGrpSpPr>
                        <wpg:grpSpPr bwMode="auto">
                          <a:xfrm>
                            <a:off x="2730" y="6001"/>
                            <a:ext cx="5361" cy="1523"/>
                            <a:chOff x="2680" y="7165"/>
                            <a:chExt cx="5360" cy="1032"/>
                          </a:xfrm>
                        </wpg:grpSpPr>
                        <wps:wsp>
                          <wps:cNvPr id="30" name="Text Box 223"/>
                          <wps:cNvSpPr txBox="1">
                            <a:spLocks noChangeArrowheads="1"/>
                          </wps:cNvSpPr>
                          <wps:spPr bwMode="auto">
                            <a:xfrm>
                              <a:off x="6640" y="7165"/>
                              <a:ext cx="1400" cy="1032"/>
                            </a:xfrm>
                            <a:prstGeom prst="rect">
                              <a:avLst/>
                            </a:prstGeom>
                            <a:solidFill>
                              <a:srgbClr val="FFFFFF"/>
                            </a:solidFill>
                            <a:ln w="9525">
                              <a:solidFill>
                                <a:srgbClr val="000000"/>
                              </a:solidFill>
                              <a:miter lim="800000"/>
                              <a:headEnd/>
                              <a:tailEnd/>
                            </a:ln>
                          </wps:spPr>
                          <wps:txbx>
                            <w:txbxContent>
                              <w:p w14:paraId="56135AA6" w14:textId="77777777" w:rsidR="00095298" w:rsidRDefault="00095298" w:rsidP="004D660E"/>
                              <w:p w14:paraId="3F897EBA" w14:textId="77777777" w:rsidR="00095298" w:rsidRDefault="00095298" w:rsidP="004D660E">
                                <w:pPr>
                                  <w:rPr>
                                    <w:b/>
                                    <w:sz w:val="28"/>
                                  </w:rPr>
                                </w:pPr>
                                <w:r>
                                  <w:t xml:space="preserve"> </w:t>
                                </w:r>
                                <w:r>
                                  <w:rPr>
                                    <w:b/>
                                    <w:sz w:val="28"/>
                                  </w:rPr>
                                  <w:t>HMI</w:t>
                                </w:r>
                              </w:p>
                            </w:txbxContent>
                          </wps:txbx>
                          <wps:bodyPr rot="0" vert="horz" wrap="square" lIns="91440" tIns="45720" rIns="91440" bIns="45720" anchor="t" anchorCtr="0" upright="1">
                            <a:noAutofit/>
                          </wps:bodyPr>
                        </wps:wsp>
                        <wps:wsp>
                          <wps:cNvPr id="31" name="Text Box 224"/>
                          <wps:cNvSpPr txBox="1">
                            <a:spLocks noChangeArrowheads="1"/>
                          </wps:cNvSpPr>
                          <wps:spPr bwMode="auto">
                            <a:xfrm>
                              <a:off x="2680" y="7165"/>
                              <a:ext cx="3960" cy="1032"/>
                            </a:xfrm>
                            <a:prstGeom prst="rect">
                              <a:avLst/>
                            </a:prstGeom>
                            <a:solidFill>
                              <a:srgbClr val="FFFFFF"/>
                            </a:solidFill>
                            <a:ln w="9525">
                              <a:solidFill>
                                <a:srgbClr val="000000"/>
                              </a:solidFill>
                              <a:miter lim="800000"/>
                              <a:headEnd/>
                              <a:tailEnd/>
                            </a:ln>
                          </wps:spPr>
                          <wps:txbx>
                            <w:txbxContent>
                              <w:p w14:paraId="6A635BCF" w14:textId="77777777" w:rsidR="00095298" w:rsidRDefault="00095298" w:rsidP="004D660E"/>
                              <w:p w14:paraId="00C5F29D" w14:textId="77777777" w:rsidR="00095298" w:rsidRDefault="00095298" w:rsidP="004D660E">
                                <w:pPr>
                                  <w:rPr>
                                    <w:b/>
                                    <w:sz w:val="28"/>
                                  </w:rPr>
                                </w:pPr>
                                <w:r>
                                  <w:rPr>
                                    <w:b/>
                                    <w:sz w:val="28"/>
                                  </w:rPr>
                                  <w:t xml:space="preserve">Logical Layer - </w:t>
                                </w:r>
                              </w:p>
                              <w:p w14:paraId="44F91F6A" w14:textId="77777777" w:rsidR="00095298" w:rsidRDefault="00095298" w:rsidP="004D660E">
                                <w:pPr>
                                  <w:rPr>
                                    <w:b/>
                                  </w:rPr>
                                </w:pPr>
                                <w:r>
                                  <w:rPr>
                                    <w:b/>
                                  </w:rPr>
                                  <w:t xml:space="preserve">AIS </w:t>
                                </w:r>
                                <w:r w:rsidRPr="00842E5D">
                                  <w:rPr>
                                    <w:b/>
                                  </w:rPr>
                                  <w:t xml:space="preserve">Logical Shore Station </w:t>
                                </w:r>
                              </w:p>
                              <w:p w14:paraId="2437100F" w14:textId="77777777" w:rsidR="00095298" w:rsidRPr="00842E5D" w:rsidRDefault="00095298" w:rsidP="004D660E">
                                <w:pPr>
                                  <w:rPr>
                                    <w:b/>
                                  </w:rPr>
                                </w:pPr>
                                <w:r w:rsidRPr="00842E5D">
                                  <w:rPr>
                                    <w:b/>
                                  </w:rPr>
                                  <w:t>(</w:t>
                                </w:r>
                                <w:r>
                                  <w:rPr>
                                    <w:b/>
                                  </w:rPr>
                                  <w:t>AIS-</w:t>
                                </w:r>
                                <w:r w:rsidRPr="00842E5D">
                                  <w:rPr>
                                    <w:b/>
                                  </w:rPr>
                                  <w:t>LSS)</w:t>
                                </w:r>
                              </w:p>
                            </w:txbxContent>
                          </wps:txbx>
                          <wps:bodyPr rot="0" vert="horz" wrap="square" lIns="91440" tIns="45720" rIns="91440" bIns="45720" anchor="t" anchorCtr="0" upright="1">
                            <a:noAutofit/>
                          </wps:bodyPr>
                        </wps:wsp>
                      </wpg:grpSp>
                      <wpg:grpSp>
                        <wpg:cNvPr id="96" name="Group 225"/>
                        <wpg:cNvGrpSpPr>
                          <a:grpSpLocks/>
                        </wpg:cNvGrpSpPr>
                        <wpg:grpSpPr bwMode="auto">
                          <a:xfrm>
                            <a:off x="8102" y="6181"/>
                            <a:ext cx="1235" cy="1363"/>
                            <a:chOff x="8648" y="4770"/>
                            <a:chExt cx="1235" cy="1363"/>
                          </a:xfrm>
                        </wpg:grpSpPr>
                        <wps:wsp>
                          <wps:cNvPr id="97" name="Text Box 226"/>
                          <wps:cNvSpPr txBox="1">
                            <a:spLocks noChangeArrowheads="1"/>
                          </wps:cNvSpPr>
                          <wps:spPr bwMode="auto">
                            <a:xfrm>
                              <a:off x="8921" y="4770"/>
                              <a:ext cx="962" cy="526"/>
                            </a:xfrm>
                            <a:prstGeom prst="rect">
                              <a:avLst/>
                            </a:prstGeom>
                            <a:solidFill>
                              <a:srgbClr val="FFFFFF"/>
                            </a:solidFill>
                            <a:ln w="9525">
                              <a:solidFill>
                                <a:srgbClr val="FFFFFF"/>
                              </a:solidFill>
                              <a:miter lim="800000"/>
                              <a:headEnd/>
                              <a:tailEnd/>
                            </a:ln>
                          </wps:spPr>
                          <wps:txbx>
                            <w:txbxContent>
                              <w:p w14:paraId="30FCC896" w14:textId="77777777" w:rsidR="00095298" w:rsidRDefault="00680633" w:rsidP="004D660E">
                                <w:r>
                                  <w:rPr>
                                    <w:b/>
                                    <w:noProof/>
                                    <w:sz w:val="36"/>
                                    <w:lang w:val="en-US"/>
                                  </w:rPr>
                                  <w:drawing>
                                    <wp:inline distT="0" distB="0" distL="0" distR="0" wp14:anchorId="665538C7" wp14:editId="6E701E81">
                                      <wp:extent cx="412750" cy="228600"/>
                                      <wp:effectExtent l="0" t="0" r="6350" b="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12750" cy="228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cNvPr id="98" name="Group 227"/>
                          <wpg:cNvGrpSpPr>
                            <a:grpSpLocks/>
                          </wpg:cNvGrpSpPr>
                          <wpg:grpSpPr bwMode="auto">
                            <a:xfrm>
                              <a:off x="8648" y="5101"/>
                              <a:ext cx="892" cy="1032"/>
                              <a:chOff x="4828" y="8378"/>
                              <a:chExt cx="994" cy="1234"/>
                            </a:xfrm>
                          </wpg:grpSpPr>
                          <wpg:grpSp>
                            <wpg:cNvPr id="99" name="Group 228"/>
                            <wpg:cNvGrpSpPr>
                              <a:grpSpLocks/>
                            </wpg:cNvGrpSpPr>
                            <wpg:grpSpPr bwMode="auto">
                              <a:xfrm>
                                <a:off x="4970" y="8378"/>
                                <a:ext cx="569" cy="852"/>
                                <a:chOff x="4970" y="8378"/>
                                <a:chExt cx="569" cy="852"/>
                              </a:xfrm>
                            </wpg:grpSpPr>
                            <wps:wsp>
                              <wps:cNvPr id="100" name="Oval 229"/>
                              <wps:cNvSpPr>
                                <a:spLocks noChangeArrowheads="1"/>
                              </wps:cNvSpPr>
                              <wps:spPr bwMode="auto">
                                <a:xfrm>
                                  <a:off x="5112" y="8378"/>
                                  <a:ext cx="284"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1" name="Line 230"/>
                              <wps:cNvCnPr/>
                              <wps:spPr bwMode="auto">
                                <a:xfrm>
                                  <a:off x="5254" y="8662"/>
                                  <a:ext cx="0"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Line 231"/>
                              <wps:cNvCnPr/>
                              <wps:spPr bwMode="auto">
                                <a:xfrm>
                                  <a:off x="5254"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 name="Line 232"/>
                              <wps:cNvCnPr/>
                              <wps:spPr bwMode="auto">
                                <a:xfrm flipH="1">
                                  <a:off x="4970"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Line 233"/>
                              <wps:cNvCnPr/>
                              <wps:spPr bwMode="auto">
                                <a:xfrm>
                                  <a:off x="4970" y="8662"/>
                                  <a:ext cx="5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05" name="Text Box 234"/>
                            <wps:cNvSpPr txBox="1">
                              <a:spLocks noChangeArrowheads="1"/>
                            </wps:cNvSpPr>
                            <wps:spPr bwMode="auto">
                              <a:xfrm>
                                <a:off x="4828" y="9230"/>
                                <a:ext cx="994" cy="3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51FF8B" w14:textId="77777777" w:rsidR="00095298" w:rsidRDefault="00095298" w:rsidP="004D660E">
                                  <w:pPr>
                                    <w:rPr>
                                      <w:rFonts w:ascii="Courier New" w:hAnsi="Courier New"/>
                                      <w:sz w:val="18"/>
                                    </w:rPr>
                                  </w:pPr>
                                </w:p>
                              </w:txbxContent>
                            </wps:txbx>
                            <wps:bodyPr rot="0" vert="horz" wrap="square" lIns="91440" tIns="45720" rIns="91440" bIns="45720" anchor="t" anchorCtr="0" upright="1">
                              <a:noAutofit/>
                            </wps:bodyPr>
                          </wps:wsp>
                        </wpg:grpSp>
                      </wpg:grpSp>
                      <wpg:grpSp>
                        <wpg:cNvPr id="106" name="Group 235"/>
                        <wpg:cNvGrpSpPr>
                          <a:grpSpLocks/>
                        </wpg:cNvGrpSpPr>
                        <wpg:grpSpPr bwMode="auto">
                          <a:xfrm>
                            <a:off x="2278" y="3643"/>
                            <a:ext cx="892" cy="1032"/>
                            <a:chOff x="4828" y="8378"/>
                            <a:chExt cx="994" cy="1234"/>
                          </a:xfrm>
                        </wpg:grpSpPr>
                        <wpg:grpSp>
                          <wpg:cNvPr id="107" name="Group 236"/>
                          <wpg:cNvGrpSpPr>
                            <a:grpSpLocks/>
                          </wpg:cNvGrpSpPr>
                          <wpg:grpSpPr bwMode="auto">
                            <a:xfrm>
                              <a:off x="4970" y="8378"/>
                              <a:ext cx="569" cy="852"/>
                              <a:chOff x="4970" y="8378"/>
                              <a:chExt cx="569" cy="852"/>
                            </a:xfrm>
                          </wpg:grpSpPr>
                          <wps:wsp>
                            <wps:cNvPr id="108" name="Oval 237"/>
                            <wps:cNvSpPr>
                              <a:spLocks noChangeArrowheads="1"/>
                            </wps:cNvSpPr>
                            <wps:spPr bwMode="auto">
                              <a:xfrm>
                                <a:off x="5112" y="8378"/>
                                <a:ext cx="284"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9" name="Line 238"/>
                            <wps:cNvCnPr/>
                            <wps:spPr bwMode="auto">
                              <a:xfrm>
                                <a:off x="5254" y="8662"/>
                                <a:ext cx="0"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239"/>
                            <wps:cNvCnPr/>
                            <wps:spPr bwMode="auto">
                              <a:xfrm>
                                <a:off x="5254"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240"/>
                            <wps:cNvCnPr/>
                            <wps:spPr bwMode="auto">
                              <a:xfrm flipH="1">
                                <a:off x="4970"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241"/>
                            <wps:cNvCnPr/>
                            <wps:spPr bwMode="auto">
                              <a:xfrm>
                                <a:off x="4970" y="8662"/>
                                <a:ext cx="5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13" name="Text Box 242"/>
                          <wps:cNvSpPr txBox="1">
                            <a:spLocks noChangeArrowheads="1"/>
                          </wps:cNvSpPr>
                          <wps:spPr bwMode="auto">
                            <a:xfrm>
                              <a:off x="4828" y="9230"/>
                              <a:ext cx="994" cy="3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64F744" w14:textId="77777777" w:rsidR="00095298" w:rsidRDefault="00095298" w:rsidP="004D660E">
                                <w:pPr>
                                  <w:rPr>
                                    <w:rFonts w:ascii="Courier New" w:hAnsi="Courier New"/>
                                    <w:sz w:val="18"/>
                                  </w:rPr>
                                </w:pPr>
                              </w:p>
                            </w:txbxContent>
                          </wps:txbx>
                          <wps:bodyPr rot="0" vert="horz" wrap="square" lIns="91440" tIns="45720" rIns="91440" bIns="45720" anchor="t" anchorCtr="0" upright="1">
                            <a:noAutofit/>
                          </wps:bodyPr>
                        </wps:wsp>
                      </wpg:grpSp>
                      <wps:wsp>
                        <wps:cNvPr id="114" name="Line 243"/>
                        <wps:cNvCnPr/>
                        <wps:spPr bwMode="auto">
                          <a:xfrm flipH="1">
                            <a:off x="2106" y="8997"/>
                            <a:ext cx="615" cy="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44"/>
                        <wps:cNvCnPr/>
                        <wps:spPr bwMode="auto">
                          <a:xfrm flipV="1">
                            <a:off x="2061" y="4521"/>
                            <a:ext cx="73" cy="45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45"/>
                        <wps:cNvCnPr/>
                        <wps:spPr bwMode="auto">
                          <a:xfrm>
                            <a:off x="2134" y="4521"/>
                            <a:ext cx="5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Text Box 246"/>
                        <wps:cNvSpPr txBox="1">
                          <a:spLocks noChangeArrowheads="1"/>
                        </wps:cNvSpPr>
                        <wps:spPr bwMode="auto">
                          <a:xfrm>
                            <a:off x="2149" y="4561"/>
                            <a:ext cx="1296" cy="978"/>
                          </a:xfrm>
                          <a:prstGeom prst="rect">
                            <a:avLst/>
                          </a:prstGeom>
                          <a:solidFill>
                            <a:srgbClr val="FFFFFF"/>
                          </a:solidFill>
                          <a:ln w="9525">
                            <a:solidFill>
                              <a:srgbClr val="000000"/>
                            </a:solidFill>
                            <a:prstDash val="dash"/>
                            <a:miter lim="800000"/>
                            <a:headEnd/>
                            <a:tailEnd/>
                          </a:ln>
                        </wps:spPr>
                        <wps:txbx>
                          <w:txbxContent>
                            <w:p w14:paraId="08DE23B4" w14:textId="77777777" w:rsidR="00095298" w:rsidRDefault="00095298" w:rsidP="004D660E"/>
                            <w:p w14:paraId="4D0C5B40" w14:textId="77777777" w:rsidR="00095298" w:rsidRDefault="00095298" w:rsidP="004D660E">
                              <w:pPr>
                                <w:jc w:val="center"/>
                                <w:rPr>
                                  <w:b/>
                                  <w:sz w:val="28"/>
                                </w:rPr>
                              </w:pPr>
                              <w:r>
                                <w:rPr>
                                  <w:b/>
                                  <w:sz w:val="28"/>
                                </w:rPr>
                                <w:t>HMI</w:t>
                              </w:r>
                            </w:p>
                          </w:txbxContent>
                        </wps:txbx>
                        <wps:bodyPr rot="0" vert="horz" wrap="square" lIns="0" tIns="90000" rIns="0" bIns="90000" anchor="t" anchorCtr="0" upright="1">
                          <a:noAutofit/>
                        </wps:bodyPr>
                      </wps:wsp>
                      <wps:wsp>
                        <wps:cNvPr id="118" name="Line 247"/>
                        <wps:cNvCnPr/>
                        <wps:spPr bwMode="auto">
                          <a:xfrm>
                            <a:off x="8080" y="4521"/>
                            <a:ext cx="7" cy="148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 name="Text Box 248"/>
                        <wps:cNvSpPr txBox="1">
                          <a:spLocks noChangeArrowheads="1"/>
                        </wps:cNvSpPr>
                        <wps:spPr bwMode="auto">
                          <a:xfrm>
                            <a:off x="5605" y="2515"/>
                            <a:ext cx="5616" cy="57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4A4AC1" w14:textId="77777777" w:rsidR="00095298" w:rsidRDefault="00095298" w:rsidP="004D660E">
                              <w:pPr>
                                <w:rPr>
                                  <w:b/>
                                  <w:sz w:val="40"/>
                                </w:rPr>
                              </w:pPr>
                              <w:r>
                                <w:rPr>
                                  <w:b/>
                                  <w:sz w:val="40"/>
                                </w:rPr>
                                <w:t>The AIS Service</w:t>
                              </w:r>
                            </w:p>
                          </w:txbxContent>
                        </wps:txbx>
                        <wps:bodyPr rot="0" vert="horz" wrap="square" lIns="91440" tIns="45720" rIns="91440" bIns="45720" anchor="t" anchorCtr="0" upright="1">
                          <a:noAutofit/>
                        </wps:bodyPr>
                      </wps:wsp>
                      <wps:wsp>
                        <wps:cNvPr id="120" name="Line 249"/>
                        <wps:cNvCnPr/>
                        <wps:spPr bwMode="auto">
                          <a:xfrm>
                            <a:off x="6469" y="3235"/>
                            <a:ext cx="0" cy="317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21" name="Text Box 250"/>
                        <wps:cNvSpPr txBox="1">
                          <a:spLocks noChangeArrowheads="1"/>
                        </wps:cNvSpPr>
                        <wps:spPr bwMode="auto">
                          <a:xfrm>
                            <a:off x="6403" y="3418"/>
                            <a:ext cx="1598" cy="5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5293F" w14:textId="77777777" w:rsidR="00095298" w:rsidRDefault="00095298" w:rsidP="004D660E">
                              <w:pPr>
                                <w:rPr>
                                  <w:b/>
                                </w:rPr>
                              </w:pPr>
                              <w:r>
                                <w:rPr>
                                  <w:b/>
                                </w:rPr>
                                <w:t xml:space="preserve">Net Data </w:t>
                              </w:r>
                            </w:p>
                          </w:txbxContent>
                        </wps:txbx>
                        <wps:bodyPr rot="0" vert="horz" wrap="square" lIns="91440" tIns="45720" rIns="91440" bIns="45720" anchor="t" anchorCtr="0" upright="1">
                          <a:noAutofit/>
                        </wps:bodyPr>
                      </wps:wsp>
                      <wps:wsp>
                        <wps:cNvPr id="122" name="Line 251"/>
                        <wps:cNvCnPr/>
                        <wps:spPr bwMode="auto">
                          <a:xfrm>
                            <a:off x="4309" y="4042"/>
                            <a:ext cx="0" cy="777"/>
                          </a:xfrm>
                          <a:prstGeom prst="line">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4" name="Line 252"/>
                        <wps:cNvCnPr/>
                        <wps:spPr bwMode="auto">
                          <a:xfrm>
                            <a:off x="5029" y="3955"/>
                            <a:ext cx="0" cy="777"/>
                          </a:xfrm>
                          <a:prstGeom prst="line">
                            <a:avLst/>
                          </a:prstGeom>
                          <a:noFill/>
                          <a:ln w="1270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25" name="Text Box 253"/>
                        <wps:cNvSpPr txBox="1">
                          <a:spLocks noChangeArrowheads="1"/>
                        </wps:cNvSpPr>
                        <wps:spPr bwMode="auto">
                          <a:xfrm>
                            <a:off x="4731" y="1804"/>
                            <a:ext cx="855" cy="2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97791" w14:textId="77777777" w:rsidR="00095298" w:rsidRDefault="00095298" w:rsidP="004D660E">
                              <w:pPr>
                                <w:rPr>
                                  <w:b/>
                                  <w:lang w:val="en-US"/>
                                </w:rPr>
                              </w:pPr>
                              <w:r>
                                <w:rPr>
                                  <w:b/>
                                  <w:lang w:val="en-US"/>
                                </w:rPr>
                                <w:t xml:space="preserve">Status </w:t>
                              </w:r>
                            </w:p>
                          </w:txbxContent>
                        </wps:txbx>
                        <wps:bodyPr rot="0" vert="vert270" wrap="square" lIns="91440" tIns="45720" rIns="91440" bIns="45720" anchor="t" anchorCtr="0" upright="1">
                          <a:noAutofit/>
                        </wps:bodyPr>
                      </wps:wsp>
                      <wps:wsp>
                        <wps:cNvPr id="126" name="Text Box 254"/>
                        <wps:cNvSpPr txBox="1">
                          <a:spLocks noChangeArrowheads="1"/>
                        </wps:cNvSpPr>
                        <wps:spPr bwMode="auto">
                          <a:xfrm>
                            <a:off x="3728" y="4849"/>
                            <a:ext cx="3749" cy="978"/>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0582E1B" w14:textId="77777777" w:rsidR="00095298" w:rsidRDefault="00095298" w:rsidP="004D660E">
                              <w:pPr>
                                <w:rPr>
                                  <w:b/>
                                  <w:sz w:val="28"/>
                                </w:rPr>
                              </w:pPr>
                              <w:r>
                                <w:rPr>
                                  <w:b/>
                                  <w:sz w:val="28"/>
                                </w:rPr>
                                <w:t>AIS Service</w:t>
                              </w:r>
                              <w:r>
                                <w:rPr>
                                  <w:b/>
                                  <w:sz w:val="28"/>
                                </w:rPr>
                                <w:br/>
                                <w:t>Management Layer</w:t>
                              </w:r>
                            </w:p>
                          </w:txbxContent>
                        </wps:txbx>
                        <wps:bodyPr rot="0" vert="horz" wrap="square" lIns="91440" tIns="45720" rIns="91440" bIns="45720" anchor="t" anchorCtr="0" upright="1">
                          <a:noAutofit/>
                        </wps:bodyPr>
                      </wps:wsp>
                      <wpg:grpSp>
                        <wpg:cNvPr id="127" name="Group 255"/>
                        <wpg:cNvGrpSpPr>
                          <a:grpSpLocks/>
                        </wpg:cNvGrpSpPr>
                        <wpg:grpSpPr bwMode="auto">
                          <a:xfrm>
                            <a:off x="2737" y="7525"/>
                            <a:ext cx="5360" cy="1523"/>
                            <a:chOff x="2680" y="7165"/>
                            <a:chExt cx="5360" cy="1032"/>
                          </a:xfrm>
                        </wpg:grpSpPr>
                        <wps:wsp>
                          <wps:cNvPr id="128" name="Text Box 256"/>
                          <wps:cNvSpPr txBox="1">
                            <a:spLocks noChangeArrowheads="1"/>
                          </wps:cNvSpPr>
                          <wps:spPr bwMode="auto">
                            <a:xfrm>
                              <a:off x="6640" y="7165"/>
                              <a:ext cx="1400" cy="1032"/>
                            </a:xfrm>
                            <a:prstGeom prst="rect">
                              <a:avLst/>
                            </a:prstGeom>
                            <a:solidFill>
                              <a:srgbClr val="FFFFFF"/>
                            </a:solidFill>
                            <a:ln w="9525">
                              <a:solidFill>
                                <a:srgbClr val="000000"/>
                              </a:solidFill>
                              <a:miter lim="800000"/>
                              <a:headEnd/>
                              <a:tailEnd/>
                            </a:ln>
                          </wps:spPr>
                          <wps:txbx>
                            <w:txbxContent>
                              <w:p w14:paraId="31625908" w14:textId="77777777" w:rsidR="00095298" w:rsidRDefault="00095298" w:rsidP="004D660E"/>
                              <w:p w14:paraId="24FE608C" w14:textId="77777777" w:rsidR="00095298" w:rsidRDefault="00095298" w:rsidP="004D660E">
                                <w:pPr>
                                  <w:rPr>
                                    <w:b/>
                                    <w:sz w:val="28"/>
                                  </w:rPr>
                                </w:pPr>
                                <w:r>
                                  <w:t xml:space="preserve"> </w:t>
                                </w:r>
                                <w:r>
                                  <w:rPr>
                                    <w:b/>
                                    <w:sz w:val="28"/>
                                  </w:rPr>
                                  <w:t>HMI</w:t>
                                </w:r>
                              </w:p>
                              <w:p w14:paraId="4DCAB021" w14:textId="77777777" w:rsidR="00095298" w:rsidRDefault="00095298" w:rsidP="004D660E">
                                <w:pPr>
                                  <w:rPr>
                                    <w:rFonts w:ascii="Courier New" w:hAnsi="Courier New"/>
                                    <w:sz w:val="40"/>
                                  </w:rPr>
                                </w:pPr>
                              </w:p>
                            </w:txbxContent>
                          </wps:txbx>
                          <wps:bodyPr rot="0" vert="horz" wrap="square" lIns="91440" tIns="45720" rIns="91440" bIns="45720" anchor="t" anchorCtr="0" upright="1">
                            <a:noAutofit/>
                          </wps:bodyPr>
                        </wps:wsp>
                        <wps:wsp>
                          <wps:cNvPr id="129" name="Text Box 257"/>
                          <wps:cNvSpPr txBox="1">
                            <a:spLocks noChangeArrowheads="1"/>
                          </wps:cNvSpPr>
                          <wps:spPr bwMode="auto">
                            <a:xfrm>
                              <a:off x="2680" y="7165"/>
                              <a:ext cx="3960" cy="1032"/>
                            </a:xfrm>
                            <a:prstGeom prst="rect">
                              <a:avLst/>
                            </a:prstGeom>
                            <a:solidFill>
                              <a:srgbClr val="FFFFFF"/>
                            </a:solidFill>
                            <a:ln w="9525">
                              <a:solidFill>
                                <a:srgbClr val="000000"/>
                              </a:solidFill>
                              <a:miter lim="800000"/>
                              <a:headEnd/>
                              <a:tailEnd/>
                            </a:ln>
                          </wps:spPr>
                          <wps:txbx>
                            <w:txbxContent>
                              <w:p w14:paraId="1B2A5917" w14:textId="77777777" w:rsidR="00095298" w:rsidRDefault="00095298" w:rsidP="004D660E"/>
                              <w:p w14:paraId="42A87EBA" w14:textId="77777777" w:rsidR="00095298" w:rsidRDefault="00095298" w:rsidP="004D660E">
                                <w:pPr>
                                  <w:rPr>
                                    <w:b/>
                                    <w:sz w:val="28"/>
                                  </w:rPr>
                                </w:pPr>
                                <w:r>
                                  <w:rPr>
                                    <w:b/>
                                    <w:sz w:val="28"/>
                                  </w:rPr>
                                  <w:t>AIS PSS Controlling Unit (AIS-PCU) Layer</w:t>
                                </w:r>
                              </w:p>
                            </w:txbxContent>
                          </wps:txbx>
                          <wps:bodyPr rot="0" vert="horz" wrap="square" lIns="91440" tIns="45720" rIns="91440" bIns="45720" anchor="t" anchorCtr="0" upright="1">
                            <a:noAutofit/>
                          </wps:bodyPr>
                        </wps:wsp>
                      </wpg:grpSp>
                      <wpg:grpSp>
                        <wpg:cNvPr id="130" name="Group 258"/>
                        <wpg:cNvGrpSpPr>
                          <a:grpSpLocks/>
                        </wpg:cNvGrpSpPr>
                        <wpg:grpSpPr bwMode="auto">
                          <a:xfrm>
                            <a:off x="2738" y="9003"/>
                            <a:ext cx="5360" cy="1523"/>
                            <a:chOff x="2680" y="7165"/>
                            <a:chExt cx="5360" cy="1032"/>
                          </a:xfrm>
                        </wpg:grpSpPr>
                        <wps:wsp>
                          <wps:cNvPr id="131" name="Text Box 259"/>
                          <wps:cNvSpPr txBox="1">
                            <a:spLocks noChangeArrowheads="1"/>
                          </wps:cNvSpPr>
                          <wps:spPr bwMode="auto">
                            <a:xfrm>
                              <a:off x="6640" y="7165"/>
                              <a:ext cx="1400" cy="1032"/>
                            </a:xfrm>
                            <a:prstGeom prst="rect">
                              <a:avLst/>
                            </a:prstGeom>
                            <a:solidFill>
                              <a:srgbClr val="FFFFFF"/>
                            </a:solidFill>
                            <a:ln w="9525">
                              <a:solidFill>
                                <a:srgbClr val="000000"/>
                              </a:solidFill>
                              <a:miter lim="800000"/>
                              <a:headEnd/>
                              <a:tailEnd/>
                            </a:ln>
                          </wps:spPr>
                          <wps:txbx>
                            <w:txbxContent>
                              <w:p w14:paraId="4304C16D" w14:textId="77777777" w:rsidR="00095298" w:rsidRDefault="00095298" w:rsidP="004D660E"/>
                              <w:p w14:paraId="287D544E" w14:textId="77777777" w:rsidR="00095298" w:rsidRDefault="00095298" w:rsidP="004D660E">
                                <w:pPr>
                                  <w:rPr>
                                    <w:b/>
                                    <w:sz w:val="28"/>
                                  </w:rPr>
                                </w:pPr>
                                <w:r>
                                  <w:t xml:space="preserve"> </w:t>
                                </w:r>
                                <w:r>
                                  <w:rPr>
                                    <w:b/>
                                    <w:sz w:val="28"/>
                                  </w:rPr>
                                  <w:t>HMI</w:t>
                                </w:r>
                              </w:p>
                            </w:txbxContent>
                          </wps:txbx>
                          <wps:bodyPr rot="0" vert="horz" wrap="square" lIns="91440" tIns="45720" rIns="91440" bIns="45720" anchor="t" anchorCtr="0" upright="1">
                            <a:noAutofit/>
                          </wps:bodyPr>
                        </wps:wsp>
                        <wps:wsp>
                          <wps:cNvPr id="132" name="Text Box 260"/>
                          <wps:cNvSpPr txBox="1">
                            <a:spLocks noChangeArrowheads="1"/>
                          </wps:cNvSpPr>
                          <wps:spPr bwMode="auto">
                            <a:xfrm>
                              <a:off x="2680" y="7165"/>
                              <a:ext cx="3960" cy="1032"/>
                            </a:xfrm>
                            <a:prstGeom prst="rect">
                              <a:avLst/>
                            </a:prstGeom>
                            <a:solidFill>
                              <a:srgbClr val="FFFFFF"/>
                            </a:solidFill>
                            <a:ln w="9525">
                              <a:solidFill>
                                <a:srgbClr val="000000"/>
                              </a:solidFill>
                              <a:miter lim="800000"/>
                              <a:headEnd/>
                              <a:tailEnd/>
                            </a:ln>
                          </wps:spPr>
                          <wps:txbx>
                            <w:txbxContent>
                              <w:p w14:paraId="1415AF55" w14:textId="77777777" w:rsidR="00095298" w:rsidRDefault="00095298" w:rsidP="004D660E"/>
                              <w:p w14:paraId="1EF41F3B" w14:textId="77777777" w:rsidR="00095298" w:rsidRDefault="00095298" w:rsidP="004D660E">
                                <w:pPr>
                                  <w:rPr>
                                    <w:b/>
                                    <w:sz w:val="28"/>
                                  </w:rPr>
                                </w:pPr>
                                <w:r>
                                  <w:rPr>
                                    <w:b/>
                                    <w:sz w:val="28"/>
                                  </w:rPr>
                                  <w:t>AIS Fixed Stations Layer</w:t>
                                </w:r>
                                <w:r>
                                  <w:rPr>
                                    <w:sz w:val="28"/>
                                  </w:rPr>
                                  <w:t xml:space="preserve"> (AIS Base stations, AIS repeater stations)</w:t>
                                </w:r>
                              </w:p>
                            </w:txbxContent>
                          </wps:txbx>
                          <wps:bodyPr rot="0" vert="horz" wrap="square" lIns="91440" tIns="45720" rIns="91440" bIns="45720" anchor="t" anchorCtr="0" upright="1">
                            <a:noAutofit/>
                          </wps:bodyPr>
                        </wps:wsp>
                      </wpg:grpSp>
                      <wpg:grpSp>
                        <wpg:cNvPr id="133" name="Group 261"/>
                        <wpg:cNvGrpSpPr>
                          <a:grpSpLocks/>
                        </wpg:cNvGrpSpPr>
                        <wpg:grpSpPr bwMode="auto">
                          <a:xfrm>
                            <a:off x="2738" y="10518"/>
                            <a:ext cx="5360" cy="1523"/>
                            <a:chOff x="2680" y="7165"/>
                            <a:chExt cx="5360" cy="1032"/>
                          </a:xfrm>
                        </wpg:grpSpPr>
                        <wps:wsp>
                          <wps:cNvPr id="134" name="Text Box 262"/>
                          <wps:cNvSpPr txBox="1">
                            <a:spLocks noChangeArrowheads="1"/>
                          </wps:cNvSpPr>
                          <wps:spPr bwMode="auto">
                            <a:xfrm>
                              <a:off x="6640" y="7165"/>
                              <a:ext cx="1400" cy="1032"/>
                            </a:xfrm>
                            <a:prstGeom prst="rect">
                              <a:avLst/>
                            </a:prstGeom>
                            <a:solidFill>
                              <a:srgbClr val="FFFFFF"/>
                            </a:solidFill>
                            <a:ln w="9525">
                              <a:solidFill>
                                <a:srgbClr val="000000"/>
                              </a:solidFill>
                              <a:miter lim="800000"/>
                              <a:headEnd/>
                              <a:tailEnd/>
                            </a:ln>
                          </wps:spPr>
                          <wps:txbx>
                            <w:txbxContent>
                              <w:p w14:paraId="501C3DA6" w14:textId="77777777" w:rsidR="00095298" w:rsidRDefault="00095298" w:rsidP="004D660E"/>
                              <w:p w14:paraId="6675EFCE" w14:textId="77777777" w:rsidR="00095298" w:rsidRDefault="00095298" w:rsidP="004D660E">
                                <w:pPr>
                                  <w:rPr>
                                    <w:b/>
                                    <w:sz w:val="28"/>
                                  </w:rPr>
                                </w:pPr>
                                <w:r>
                                  <w:t xml:space="preserve"> </w:t>
                                </w:r>
                                <w:r>
                                  <w:rPr>
                                    <w:b/>
                                    <w:sz w:val="28"/>
                                  </w:rPr>
                                  <w:t>HMI</w:t>
                                </w:r>
                              </w:p>
                            </w:txbxContent>
                          </wps:txbx>
                          <wps:bodyPr rot="0" vert="horz" wrap="square" lIns="91440" tIns="45720" rIns="91440" bIns="45720" anchor="t" anchorCtr="0" upright="1">
                            <a:noAutofit/>
                          </wps:bodyPr>
                        </wps:wsp>
                        <wps:wsp>
                          <wps:cNvPr id="135" name="Text Box 263"/>
                          <wps:cNvSpPr txBox="1">
                            <a:spLocks noChangeArrowheads="1"/>
                          </wps:cNvSpPr>
                          <wps:spPr bwMode="auto">
                            <a:xfrm>
                              <a:off x="2680" y="7165"/>
                              <a:ext cx="3960" cy="1032"/>
                            </a:xfrm>
                            <a:prstGeom prst="rect">
                              <a:avLst/>
                            </a:prstGeom>
                            <a:solidFill>
                              <a:srgbClr val="FFFFFF"/>
                            </a:solidFill>
                            <a:ln w="9525">
                              <a:solidFill>
                                <a:srgbClr val="000000"/>
                              </a:solidFill>
                              <a:miter lim="800000"/>
                              <a:headEnd/>
                              <a:tailEnd/>
                            </a:ln>
                          </wps:spPr>
                          <wps:txbx>
                            <w:txbxContent>
                              <w:p w14:paraId="4F2D1D72" w14:textId="77777777" w:rsidR="00095298" w:rsidRDefault="00095298" w:rsidP="004D660E"/>
                              <w:p w14:paraId="10CF8598" w14:textId="77777777" w:rsidR="00095298" w:rsidRDefault="00095298" w:rsidP="004D660E">
                                <w:pPr>
                                  <w:rPr>
                                    <w:b/>
                                    <w:sz w:val="28"/>
                                  </w:rPr>
                                </w:pPr>
                                <w:r>
                                  <w:rPr>
                                    <w:b/>
                                    <w:sz w:val="28"/>
                                  </w:rPr>
                                  <w:t>AIS RF component Layer</w:t>
                                </w:r>
                              </w:p>
                            </w:txbxContent>
                          </wps:txbx>
                          <wps:bodyPr rot="0" vert="horz" wrap="square" lIns="91440" tIns="45720" rIns="91440" bIns="45720" anchor="t" anchorCtr="0" upright="1">
                            <a:noAutofit/>
                          </wps:bodyPr>
                        </wps:wsp>
                      </wpg:grpSp>
                      <wps:wsp>
                        <wps:cNvPr id="136" name="Text Box 264"/>
                        <wps:cNvSpPr txBox="1">
                          <a:spLocks noChangeArrowheads="1"/>
                        </wps:cNvSpPr>
                        <wps:spPr bwMode="auto">
                          <a:xfrm>
                            <a:off x="2738" y="12048"/>
                            <a:ext cx="3960" cy="1523"/>
                          </a:xfrm>
                          <a:prstGeom prst="rect">
                            <a:avLst/>
                          </a:prstGeom>
                          <a:solidFill>
                            <a:srgbClr val="FFFFFF"/>
                          </a:solidFill>
                          <a:ln w="9525">
                            <a:solidFill>
                              <a:srgbClr val="000000"/>
                            </a:solidFill>
                            <a:miter lim="800000"/>
                            <a:headEnd/>
                            <a:tailEnd/>
                          </a:ln>
                        </wps:spPr>
                        <wps:txbx>
                          <w:txbxContent>
                            <w:p w14:paraId="5EF69572" w14:textId="77777777" w:rsidR="00095298" w:rsidRDefault="00095298" w:rsidP="004D660E"/>
                            <w:p w14:paraId="34D020F7" w14:textId="77777777" w:rsidR="00095298" w:rsidRDefault="00095298" w:rsidP="004D660E">
                              <w:pPr>
                                <w:rPr>
                                  <w:sz w:val="28"/>
                                </w:rPr>
                              </w:pPr>
                              <w:r>
                                <w:rPr>
                                  <w:b/>
                                  <w:sz w:val="28"/>
                                </w:rPr>
                                <w:t>AIS VHF Data Link (VDL)</w:t>
                              </w:r>
                              <w:r>
                                <w:rPr>
                                  <w:b/>
                                  <w:sz w:val="28"/>
                                </w:rPr>
                                <w:br/>
                              </w:r>
                              <w:r w:rsidRPr="00325ABC">
                                <w:rPr>
                                  <w:b/>
                                  <w:sz w:val="20"/>
                                </w:rPr>
                                <w:t>(Time Division Multiple Access)</w:t>
                              </w:r>
                            </w:p>
                          </w:txbxContent>
                        </wps:txbx>
                        <wps:bodyPr rot="0" vert="horz" wrap="square" lIns="91440" tIns="45720" rIns="91440" bIns="45720" anchor="t" anchorCtr="0" upright="1">
                          <a:noAutofit/>
                        </wps:bodyPr>
                      </wps:wsp>
                      <wpg:grpSp>
                        <wpg:cNvPr id="137" name="Group 265"/>
                        <wpg:cNvGrpSpPr>
                          <a:grpSpLocks/>
                        </wpg:cNvGrpSpPr>
                        <wpg:grpSpPr bwMode="auto">
                          <a:xfrm>
                            <a:off x="8117" y="7621"/>
                            <a:ext cx="1235" cy="1363"/>
                            <a:chOff x="8648" y="4770"/>
                            <a:chExt cx="1235" cy="1363"/>
                          </a:xfrm>
                        </wpg:grpSpPr>
                        <wps:wsp>
                          <wps:cNvPr id="138" name="Text Box 266"/>
                          <wps:cNvSpPr txBox="1">
                            <a:spLocks noChangeArrowheads="1"/>
                          </wps:cNvSpPr>
                          <wps:spPr bwMode="auto">
                            <a:xfrm>
                              <a:off x="8921" y="4770"/>
                              <a:ext cx="962" cy="526"/>
                            </a:xfrm>
                            <a:prstGeom prst="rect">
                              <a:avLst/>
                            </a:prstGeom>
                            <a:solidFill>
                              <a:srgbClr val="FFFFFF"/>
                            </a:solidFill>
                            <a:ln w="9525">
                              <a:solidFill>
                                <a:srgbClr val="FFFFFF"/>
                              </a:solidFill>
                              <a:miter lim="800000"/>
                              <a:headEnd/>
                              <a:tailEnd/>
                            </a:ln>
                          </wps:spPr>
                          <wps:txbx>
                            <w:txbxContent>
                              <w:p w14:paraId="5E068A86" w14:textId="77777777" w:rsidR="00095298" w:rsidRDefault="00680633" w:rsidP="004D660E">
                                <w:r>
                                  <w:rPr>
                                    <w:b/>
                                    <w:noProof/>
                                    <w:sz w:val="36"/>
                                    <w:lang w:val="en-US"/>
                                  </w:rPr>
                                  <w:drawing>
                                    <wp:inline distT="0" distB="0" distL="0" distR="0" wp14:anchorId="5E4F3080" wp14:editId="1F047F3C">
                                      <wp:extent cx="412750" cy="228600"/>
                                      <wp:effectExtent l="0" t="0" r="6350" b="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12750" cy="228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cNvPr id="139" name="Group 267"/>
                          <wpg:cNvGrpSpPr>
                            <a:grpSpLocks/>
                          </wpg:cNvGrpSpPr>
                          <wpg:grpSpPr bwMode="auto">
                            <a:xfrm>
                              <a:off x="8648" y="5101"/>
                              <a:ext cx="892" cy="1032"/>
                              <a:chOff x="4828" y="8378"/>
                              <a:chExt cx="994" cy="1234"/>
                            </a:xfrm>
                          </wpg:grpSpPr>
                          <wpg:grpSp>
                            <wpg:cNvPr id="140" name="Group 268"/>
                            <wpg:cNvGrpSpPr>
                              <a:grpSpLocks/>
                            </wpg:cNvGrpSpPr>
                            <wpg:grpSpPr bwMode="auto">
                              <a:xfrm>
                                <a:off x="4970" y="8378"/>
                                <a:ext cx="569" cy="852"/>
                                <a:chOff x="4970" y="8378"/>
                                <a:chExt cx="569" cy="852"/>
                              </a:xfrm>
                            </wpg:grpSpPr>
                            <wps:wsp>
                              <wps:cNvPr id="141" name="Oval 269"/>
                              <wps:cNvSpPr>
                                <a:spLocks noChangeArrowheads="1"/>
                              </wps:cNvSpPr>
                              <wps:spPr bwMode="auto">
                                <a:xfrm>
                                  <a:off x="5112" y="8378"/>
                                  <a:ext cx="284"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2" name="Line 270"/>
                              <wps:cNvCnPr/>
                              <wps:spPr bwMode="auto">
                                <a:xfrm>
                                  <a:off x="5254" y="8662"/>
                                  <a:ext cx="0"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3" name="Line 271"/>
                              <wps:cNvCnPr/>
                              <wps:spPr bwMode="auto">
                                <a:xfrm>
                                  <a:off x="5254"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4" name="Line 272"/>
                              <wps:cNvCnPr/>
                              <wps:spPr bwMode="auto">
                                <a:xfrm flipH="1">
                                  <a:off x="4970"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Line 273"/>
                              <wps:cNvCnPr/>
                              <wps:spPr bwMode="auto">
                                <a:xfrm>
                                  <a:off x="4970" y="8662"/>
                                  <a:ext cx="5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46" name="Text Box 274"/>
                            <wps:cNvSpPr txBox="1">
                              <a:spLocks noChangeArrowheads="1"/>
                            </wps:cNvSpPr>
                            <wps:spPr bwMode="auto">
                              <a:xfrm>
                                <a:off x="4828" y="9230"/>
                                <a:ext cx="994" cy="3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560C" w14:textId="77777777" w:rsidR="00095298" w:rsidRDefault="00095298" w:rsidP="004D660E">
                                  <w:pPr>
                                    <w:rPr>
                                      <w:rFonts w:ascii="Courier New" w:hAnsi="Courier New"/>
                                      <w:sz w:val="18"/>
                                    </w:rPr>
                                  </w:pPr>
                                </w:p>
                              </w:txbxContent>
                            </wps:txbx>
                            <wps:bodyPr rot="0" vert="horz" wrap="square" lIns="91440" tIns="45720" rIns="91440" bIns="45720" anchor="t" anchorCtr="0" upright="1">
                              <a:noAutofit/>
                            </wps:bodyPr>
                          </wps:wsp>
                        </wpg:grpSp>
                      </wpg:grpSp>
                      <wpg:grpSp>
                        <wpg:cNvPr id="147" name="Group 275"/>
                        <wpg:cNvGrpSpPr>
                          <a:grpSpLocks/>
                        </wpg:cNvGrpSpPr>
                        <wpg:grpSpPr bwMode="auto">
                          <a:xfrm>
                            <a:off x="8102" y="9151"/>
                            <a:ext cx="1235" cy="1363"/>
                            <a:chOff x="8648" y="4770"/>
                            <a:chExt cx="1235" cy="1363"/>
                          </a:xfrm>
                        </wpg:grpSpPr>
                        <wps:wsp>
                          <wps:cNvPr id="148" name="Text Box 276"/>
                          <wps:cNvSpPr txBox="1">
                            <a:spLocks noChangeArrowheads="1"/>
                          </wps:cNvSpPr>
                          <wps:spPr bwMode="auto">
                            <a:xfrm>
                              <a:off x="8921" y="4770"/>
                              <a:ext cx="962" cy="526"/>
                            </a:xfrm>
                            <a:prstGeom prst="rect">
                              <a:avLst/>
                            </a:prstGeom>
                            <a:solidFill>
                              <a:srgbClr val="FFFFFF"/>
                            </a:solidFill>
                            <a:ln w="9525">
                              <a:solidFill>
                                <a:srgbClr val="FFFFFF"/>
                              </a:solidFill>
                              <a:miter lim="800000"/>
                              <a:headEnd/>
                              <a:tailEnd/>
                            </a:ln>
                          </wps:spPr>
                          <wps:txbx>
                            <w:txbxContent>
                              <w:p w14:paraId="5631D11C" w14:textId="77777777" w:rsidR="00095298" w:rsidRDefault="00680633" w:rsidP="004D660E">
                                <w:r>
                                  <w:rPr>
                                    <w:b/>
                                    <w:noProof/>
                                    <w:sz w:val="36"/>
                                    <w:lang w:val="en-US"/>
                                  </w:rPr>
                                  <w:drawing>
                                    <wp:inline distT="0" distB="0" distL="0" distR="0" wp14:anchorId="0A91E762" wp14:editId="1A665220">
                                      <wp:extent cx="412750" cy="228600"/>
                                      <wp:effectExtent l="0" t="0" r="6350"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12750" cy="228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cNvPr id="149" name="Group 277"/>
                          <wpg:cNvGrpSpPr>
                            <a:grpSpLocks/>
                          </wpg:cNvGrpSpPr>
                          <wpg:grpSpPr bwMode="auto">
                            <a:xfrm>
                              <a:off x="8648" y="5101"/>
                              <a:ext cx="892" cy="1032"/>
                              <a:chOff x="4828" y="8378"/>
                              <a:chExt cx="994" cy="1234"/>
                            </a:xfrm>
                          </wpg:grpSpPr>
                          <wpg:grpSp>
                            <wpg:cNvPr id="150" name="Group 278"/>
                            <wpg:cNvGrpSpPr>
                              <a:grpSpLocks/>
                            </wpg:cNvGrpSpPr>
                            <wpg:grpSpPr bwMode="auto">
                              <a:xfrm>
                                <a:off x="4970" y="8378"/>
                                <a:ext cx="569" cy="852"/>
                                <a:chOff x="4970" y="8378"/>
                                <a:chExt cx="569" cy="852"/>
                              </a:xfrm>
                            </wpg:grpSpPr>
                            <wps:wsp>
                              <wps:cNvPr id="151" name="Oval 279"/>
                              <wps:cNvSpPr>
                                <a:spLocks noChangeArrowheads="1"/>
                              </wps:cNvSpPr>
                              <wps:spPr bwMode="auto">
                                <a:xfrm>
                                  <a:off x="5112" y="8378"/>
                                  <a:ext cx="284"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2" name="Line 280"/>
                              <wps:cNvCnPr/>
                              <wps:spPr bwMode="auto">
                                <a:xfrm>
                                  <a:off x="5254" y="8662"/>
                                  <a:ext cx="0"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Line 281"/>
                              <wps:cNvCnPr/>
                              <wps:spPr bwMode="auto">
                                <a:xfrm>
                                  <a:off x="5254"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4" name="Line 282"/>
                              <wps:cNvCnPr/>
                              <wps:spPr bwMode="auto">
                                <a:xfrm flipH="1">
                                  <a:off x="4970"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 name="Line 283"/>
                              <wps:cNvCnPr/>
                              <wps:spPr bwMode="auto">
                                <a:xfrm>
                                  <a:off x="4970" y="8662"/>
                                  <a:ext cx="5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56" name="Text Box 284"/>
                            <wps:cNvSpPr txBox="1">
                              <a:spLocks noChangeArrowheads="1"/>
                            </wps:cNvSpPr>
                            <wps:spPr bwMode="auto">
                              <a:xfrm>
                                <a:off x="4828" y="9230"/>
                                <a:ext cx="994" cy="3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76C1C" w14:textId="77777777" w:rsidR="00095298" w:rsidRDefault="00095298" w:rsidP="004D660E">
                                  <w:pPr>
                                    <w:rPr>
                                      <w:rFonts w:ascii="Courier New" w:hAnsi="Courier New"/>
                                      <w:sz w:val="18"/>
                                    </w:rPr>
                                  </w:pPr>
                                </w:p>
                              </w:txbxContent>
                            </wps:txbx>
                            <wps:bodyPr rot="0" vert="horz" wrap="square" lIns="91440" tIns="45720" rIns="91440" bIns="45720" anchor="t" anchorCtr="0" upright="1">
                              <a:noAutofit/>
                            </wps:bodyPr>
                          </wps:wsp>
                        </wpg:grpSp>
                      </wpg:grpSp>
                      <wpg:grpSp>
                        <wpg:cNvPr id="157" name="Group 285"/>
                        <wpg:cNvGrpSpPr>
                          <a:grpSpLocks/>
                        </wpg:cNvGrpSpPr>
                        <wpg:grpSpPr bwMode="auto">
                          <a:xfrm>
                            <a:off x="8087" y="10666"/>
                            <a:ext cx="1235" cy="1363"/>
                            <a:chOff x="8648" y="4770"/>
                            <a:chExt cx="1235" cy="1363"/>
                          </a:xfrm>
                        </wpg:grpSpPr>
                        <wps:wsp>
                          <wps:cNvPr id="158" name="Text Box 286"/>
                          <wps:cNvSpPr txBox="1">
                            <a:spLocks noChangeArrowheads="1"/>
                          </wps:cNvSpPr>
                          <wps:spPr bwMode="auto">
                            <a:xfrm>
                              <a:off x="8921" y="4770"/>
                              <a:ext cx="962" cy="526"/>
                            </a:xfrm>
                            <a:prstGeom prst="rect">
                              <a:avLst/>
                            </a:prstGeom>
                            <a:solidFill>
                              <a:srgbClr val="FFFFFF"/>
                            </a:solidFill>
                            <a:ln w="9525">
                              <a:solidFill>
                                <a:srgbClr val="FFFFFF"/>
                              </a:solidFill>
                              <a:miter lim="800000"/>
                              <a:headEnd/>
                              <a:tailEnd/>
                            </a:ln>
                          </wps:spPr>
                          <wps:txbx>
                            <w:txbxContent>
                              <w:p w14:paraId="4F5B083C" w14:textId="77777777" w:rsidR="00095298" w:rsidRDefault="00680633" w:rsidP="004D660E">
                                <w:r>
                                  <w:rPr>
                                    <w:b/>
                                    <w:noProof/>
                                    <w:sz w:val="36"/>
                                    <w:lang w:val="en-US"/>
                                  </w:rPr>
                                  <w:drawing>
                                    <wp:inline distT="0" distB="0" distL="0" distR="0" wp14:anchorId="62695FF4" wp14:editId="7F92F4AB">
                                      <wp:extent cx="412750" cy="228600"/>
                                      <wp:effectExtent l="0" t="0" r="6350" b="0"/>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12750" cy="2286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g:grpSp>
                          <wpg:cNvPr id="159" name="Group 287"/>
                          <wpg:cNvGrpSpPr>
                            <a:grpSpLocks/>
                          </wpg:cNvGrpSpPr>
                          <wpg:grpSpPr bwMode="auto">
                            <a:xfrm>
                              <a:off x="8648" y="5101"/>
                              <a:ext cx="892" cy="1032"/>
                              <a:chOff x="4828" y="8378"/>
                              <a:chExt cx="994" cy="1234"/>
                            </a:xfrm>
                          </wpg:grpSpPr>
                          <wpg:grpSp>
                            <wpg:cNvPr id="160" name="Group 288"/>
                            <wpg:cNvGrpSpPr>
                              <a:grpSpLocks/>
                            </wpg:cNvGrpSpPr>
                            <wpg:grpSpPr bwMode="auto">
                              <a:xfrm>
                                <a:off x="4970" y="8378"/>
                                <a:ext cx="569" cy="852"/>
                                <a:chOff x="4970" y="8378"/>
                                <a:chExt cx="569" cy="852"/>
                              </a:xfrm>
                            </wpg:grpSpPr>
                            <wps:wsp>
                              <wps:cNvPr id="161" name="Oval 289"/>
                              <wps:cNvSpPr>
                                <a:spLocks noChangeArrowheads="1"/>
                              </wps:cNvSpPr>
                              <wps:spPr bwMode="auto">
                                <a:xfrm>
                                  <a:off x="5112" y="8378"/>
                                  <a:ext cx="284" cy="2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Line 290"/>
                              <wps:cNvCnPr/>
                              <wps:spPr bwMode="auto">
                                <a:xfrm>
                                  <a:off x="5254" y="8662"/>
                                  <a:ext cx="0"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291"/>
                              <wps:cNvCnPr/>
                              <wps:spPr bwMode="auto">
                                <a:xfrm>
                                  <a:off x="5254"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292"/>
                              <wps:cNvCnPr/>
                              <wps:spPr bwMode="auto">
                                <a:xfrm flipH="1">
                                  <a:off x="4970" y="8946"/>
                                  <a:ext cx="284" cy="28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5" name="Line 293"/>
                              <wps:cNvCnPr/>
                              <wps:spPr bwMode="auto">
                                <a:xfrm>
                                  <a:off x="4970" y="8662"/>
                                  <a:ext cx="56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66" name="Text Box 294"/>
                            <wps:cNvSpPr txBox="1">
                              <a:spLocks noChangeArrowheads="1"/>
                            </wps:cNvSpPr>
                            <wps:spPr bwMode="auto">
                              <a:xfrm>
                                <a:off x="4828" y="9230"/>
                                <a:ext cx="994" cy="3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FF2C2" w14:textId="77777777" w:rsidR="00095298" w:rsidRDefault="00095298" w:rsidP="004D660E">
                                  <w:pPr>
                                    <w:rPr>
                                      <w:rFonts w:ascii="Courier New" w:hAnsi="Courier New"/>
                                      <w:sz w:val="18"/>
                                    </w:rPr>
                                  </w:pPr>
                                </w:p>
                              </w:txbxContent>
                            </wps:txbx>
                            <wps:bodyPr rot="0" vert="horz" wrap="square" lIns="91440" tIns="45720" rIns="91440" bIns="45720" anchor="t" anchorCtr="0" upright="1">
                              <a:noAutofit/>
                            </wps:bodyPr>
                          </wps:wsp>
                        </wpg:grpSp>
                      </wpg:grpSp>
                      <wps:wsp>
                        <wps:cNvPr id="167" name="AutoShape 295"/>
                        <wps:cNvSpPr>
                          <a:spLocks/>
                        </wps:cNvSpPr>
                        <wps:spPr bwMode="auto">
                          <a:xfrm>
                            <a:off x="8769" y="5926"/>
                            <a:ext cx="963" cy="6176"/>
                          </a:xfrm>
                          <a:prstGeom prst="rightBrace">
                            <a:avLst>
                              <a:gd name="adj1" fmla="val 53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 name="Text Box 296"/>
                        <wps:cNvSpPr txBox="1">
                          <a:spLocks noChangeArrowheads="1"/>
                        </wps:cNvSpPr>
                        <wps:spPr bwMode="auto">
                          <a:xfrm>
                            <a:off x="9748" y="8845"/>
                            <a:ext cx="1905" cy="2886"/>
                          </a:xfrm>
                          <a:prstGeom prst="rect">
                            <a:avLst/>
                          </a:prstGeom>
                          <a:solidFill>
                            <a:srgbClr val="FFFFFF"/>
                          </a:solidFill>
                          <a:ln w="9525">
                            <a:solidFill>
                              <a:srgbClr val="FFFFFF"/>
                            </a:solidFill>
                            <a:miter lim="800000"/>
                            <a:headEnd/>
                            <a:tailEnd/>
                          </a:ln>
                        </wps:spPr>
                        <wps:txbx>
                          <w:txbxContent>
                            <w:p w14:paraId="38D7D961" w14:textId="77777777" w:rsidR="00095298" w:rsidRPr="00325ABC" w:rsidRDefault="00095298" w:rsidP="004D660E">
                              <w:r>
                                <w:rPr>
                                  <w:b/>
                                </w:rPr>
                                <w:t xml:space="preserve">Technical Operation Personnel </w:t>
                              </w:r>
                              <w:r>
                                <w:rPr>
                                  <w:b/>
                                </w:rPr>
                                <w:br/>
                              </w:r>
                              <w:r w:rsidRPr="00325ABC">
                                <w:t>(there are tasks for each layer in principle)</w:t>
                              </w:r>
                            </w:p>
                            <w:p w14:paraId="4BBB2FFC" w14:textId="77777777" w:rsidR="00095298" w:rsidRDefault="00095298" w:rsidP="004D660E"/>
                          </w:txbxContent>
                        </wps:txbx>
                        <wps:bodyPr rot="0" vert="horz" wrap="square" lIns="91440" tIns="45720" rIns="91440" bIns="45720" anchor="t" anchorCtr="0" upright="1">
                          <a:noAutofit/>
                        </wps:bodyPr>
                      </wps:wsp>
                      <wps:wsp>
                        <wps:cNvPr id="169" name="Line 297"/>
                        <wps:cNvCnPr/>
                        <wps:spPr bwMode="auto">
                          <a:xfrm flipH="1">
                            <a:off x="981" y="12282"/>
                            <a:ext cx="9900" cy="0"/>
                          </a:xfrm>
                          <a:prstGeom prst="line">
                            <a:avLst/>
                          </a:prstGeom>
                          <a:noFill/>
                          <a:ln w="349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0" name="Group 298"/>
                        <wpg:cNvGrpSpPr>
                          <a:grpSpLocks/>
                        </wpg:cNvGrpSpPr>
                        <wpg:grpSpPr bwMode="auto">
                          <a:xfrm>
                            <a:off x="2439" y="8527"/>
                            <a:ext cx="600" cy="180"/>
                            <a:chOff x="1815" y="15330"/>
                            <a:chExt cx="600" cy="180"/>
                          </a:xfrm>
                        </wpg:grpSpPr>
                        <wps:wsp>
                          <wps:cNvPr id="171" name="Line 299"/>
                          <wps:cNvCnPr/>
                          <wps:spPr bwMode="auto">
                            <a:xfrm>
                              <a:off x="1845" y="15330"/>
                              <a:ext cx="5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2" name="Line 300"/>
                          <wps:cNvCnPr/>
                          <wps:spPr bwMode="auto">
                            <a:xfrm>
                              <a:off x="1815" y="15510"/>
                              <a:ext cx="57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173" name="Group 301"/>
                        <wpg:cNvGrpSpPr>
                          <a:grpSpLocks/>
                        </wpg:cNvGrpSpPr>
                        <wpg:grpSpPr bwMode="auto">
                          <a:xfrm>
                            <a:off x="2446" y="7087"/>
                            <a:ext cx="600" cy="180"/>
                            <a:chOff x="1815" y="15330"/>
                            <a:chExt cx="600" cy="180"/>
                          </a:xfrm>
                        </wpg:grpSpPr>
                        <wps:wsp>
                          <wps:cNvPr id="174" name="Line 302"/>
                          <wps:cNvCnPr/>
                          <wps:spPr bwMode="auto">
                            <a:xfrm>
                              <a:off x="1845" y="15330"/>
                              <a:ext cx="5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5" name="Line 303"/>
                          <wps:cNvCnPr/>
                          <wps:spPr bwMode="auto">
                            <a:xfrm>
                              <a:off x="1815" y="15510"/>
                              <a:ext cx="57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s:wsp>
                        <wps:cNvPr id="176" name="Line 304"/>
                        <wps:cNvCnPr/>
                        <wps:spPr bwMode="auto">
                          <a:xfrm rot="-5400000">
                            <a:off x="3412" y="7501"/>
                            <a:ext cx="5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77" name="Group 305"/>
                        <wpg:cNvGrpSpPr>
                          <a:grpSpLocks/>
                        </wpg:cNvGrpSpPr>
                        <wpg:grpSpPr bwMode="auto">
                          <a:xfrm rot="-5400000">
                            <a:off x="3523" y="8875"/>
                            <a:ext cx="600" cy="180"/>
                            <a:chOff x="1815" y="15330"/>
                            <a:chExt cx="600" cy="180"/>
                          </a:xfrm>
                        </wpg:grpSpPr>
                        <wps:wsp>
                          <wps:cNvPr id="178" name="Line 306"/>
                          <wps:cNvCnPr/>
                          <wps:spPr bwMode="auto">
                            <a:xfrm>
                              <a:off x="1845" y="15330"/>
                              <a:ext cx="5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 name="Line 307"/>
                          <wps:cNvCnPr/>
                          <wps:spPr bwMode="auto">
                            <a:xfrm>
                              <a:off x="1815" y="15510"/>
                              <a:ext cx="57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180" name="Group 308"/>
                        <wpg:cNvGrpSpPr>
                          <a:grpSpLocks/>
                        </wpg:cNvGrpSpPr>
                        <wpg:grpSpPr bwMode="auto">
                          <a:xfrm rot="-5400000">
                            <a:off x="3487" y="10352"/>
                            <a:ext cx="600" cy="180"/>
                            <a:chOff x="1815" y="15330"/>
                            <a:chExt cx="600" cy="180"/>
                          </a:xfrm>
                        </wpg:grpSpPr>
                        <wps:wsp>
                          <wps:cNvPr id="181" name="Line 309"/>
                          <wps:cNvCnPr/>
                          <wps:spPr bwMode="auto">
                            <a:xfrm>
                              <a:off x="1845" y="15330"/>
                              <a:ext cx="5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2" name="Line 310"/>
                          <wps:cNvCnPr/>
                          <wps:spPr bwMode="auto">
                            <a:xfrm>
                              <a:off x="1815" y="15510"/>
                              <a:ext cx="570"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s:wsp>
                        <wps:cNvPr id="183" name="Text Box 311"/>
                        <wps:cNvSpPr txBox="1">
                          <a:spLocks noChangeArrowheads="1"/>
                        </wps:cNvSpPr>
                        <wps:spPr bwMode="auto">
                          <a:xfrm>
                            <a:off x="4041" y="1851"/>
                            <a:ext cx="855" cy="2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1AC63" w14:textId="77777777" w:rsidR="00095298" w:rsidRDefault="00095298" w:rsidP="004D660E">
                              <w:pPr>
                                <w:rPr>
                                  <w:b/>
                                  <w:lang w:val="en-US"/>
                                </w:rPr>
                              </w:pPr>
                              <w:r>
                                <w:rPr>
                                  <w:b/>
                                  <w:lang w:val="en-US"/>
                                </w:rPr>
                                <w:t>Configuration</w:t>
                              </w:r>
                            </w:p>
                          </w:txbxContent>
                        </wps:txbx>
                        <wps:bodyPr rot="0" vert="vert270" wrap="square" lIns="91440" tIns="45720" rIns="91440" bIns="45720" anchor="t" anchorCtr="0" upright="1">
                          <a:noAutofit/>
                        </wps:bodyPr>
                      </wps:wsp>
                      <wps:wsp>
                        <wps:cNvPr id="184" name="Rectangle 312"/>
                        <wps:cNvSpPr>
                          <a:spLocks noChangeArrowheads="1"/>
                        </wps:cNvSpPr>
                        <wps:spPr bwMode="auto">
                          <a:xfrm>
                            <a:off x="2601" y="7422"/>
                            <a:ext cx="5580" cy="4680"/>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 name="Line 313"/>
                        <wps:cNvCnPr/>
                        <wps:spPr bwMode="auto">
                          <a:xfrm flipH="1">
                            <a:off x="6471" y="7062"/>
                            <a:ext cx="0" cy="126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6" name="Line 314"/>
                        <wps:cNvCnPr/>
                        <wps:spPr bwMode="auto">
                          <a:xfrm flipH="1">
                            <a:off x="6456" y="8502"/>
                            <a:ext cx="0" cy="126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7" name="Line 315"/>
                        <wps:cNvCnPr/>
                        <wps:spPr bwMode="auto">
                          <a:xfrm flipH="1">
                            <a:off x="6441" y="10122"/>
                            <a:ext cx="0" cy="126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8" name="Line 316"/>
                        <wps:cNvCnPr/>
                        <wps:spPr bwMode="auto">
                          <a:xfrm flipH="1">
                            <a:off x="6441" y="11742"/>
                            <a:ext cx="0" cy="1260"/>
                          </a:xfrm>
                          <a:prstGeom prst="line">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9" name="Text Box 317"/>
                        <wps:cNvSpPr txBox="1">
                          <a:spLocks noChangeArrowheads="1"/>
                        </wps:cNvSpPr>
                        <wps:spPr bwMode="auto">
                          <a:xfrm>
                            <a:off x="1341" y="10084"/>
                            <a:ext cx="1440" cy="1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2472C" w14:textId="77777777" w:rsidR="00095298" w:rsidRDefault="00095298" w:rsidP="004D660E">
                              <w:pPr>
                                <w:rPr>
                                  <w:b/>
                                  <w:sz w:val="28"/>
                                  <w:szCs w:val="28"/>
                                </w:rPr>
                              </w:pPr>
                              <w:r>
                                <w:rPr>
                                  <w:b/>
                                  <w:sz w:val="28"/>
                                  <w:szCs w:val="28"/>
                                </w:rPr>
                                <w:t>AIS Physical</w:t>
                              </w:r>
                            </w:p>
                            <w:p w14:paraId="1D5155A1" w14:textId="77777777" w:rsidR="00095298" w:rsidRDefault="00095298" w:rsidP="004D660E">
                              <w:pPr>
                                <w:rPr>
                                  <w:b/>
                                  <w:sz w:val="28"/>
                                  <w:szCs w:val="28"/>
                                </w:rPr>
                              </w:pPr>
                              <w:r>
                                <w:rPr>
                                  <w:b/>
                                  <w:sz w:val="28"/>
                                  <w:szCs w:val="28"/>
                                </w:rPr>
                                <w:t>Shore</w:t>
                              </w:r>
                            </w:p>
                            <w:p w14:paraId="544EB184" w14:textId="77777777" w:rsidR="00095298" w:rsidRDefault="00095298" w:rsidP="004D660E">
                              <w:pPr>
                                <w:rPr>
                                  <w:b/>
                                  <w:sz w:val="28"/>
                                  <w:szCs w:val="28"/>
                                </w:rPr>
                              </w:pPr>
                              <w:r>
                                <w:rPr>
                                  <w:b/>
                                  <w:sz w:val="28"/>
                                  <w:szCs w:val="28"/>
                                </w:rPr>
                                <w:t>Station</w:t>
                              </w:r>
                            </w:p>
                            <w:p w14:paraId="69FCFF59" w14:textId="77777777" w:rsidR="00095298" w:rsidRPr="00842E5D" w:rsidRDefault="00095298" w:rsidP="004D660E">
                              <w:pPr>
                                <w:rPr>
                                  <w:b/>
                                  <w:sz w:val="28"/>
                                  <w:szCs w:val="28"/>
                                </w:rPr>
                              </w:pPr>
                              <w:r>
                                <w:rPr>
                                  <w:b/>
                                  <w:sz w:val="28"/>
                                  <w:szCs w:val="28"/>
                                </w:rPr>
                                <w:t>AIS-PSS</w:t>
                              </w:r>
                              <w:r>
                                <w:rPr>
                                  <w:b/>
                                  <w:sz w:val="28"/>
                                  <w:szCs w:val="28"/>
                                </w:rPr>
                                <w:br/>
                              </w:r>
                            </w:p>
                          </w:txbxContent>
                        </wps:txbx>
                        <wps:bodyPr rot="0" vert="horz" wrap="square" lIns="91440" tIns="45720" rIns="91440" bIns="45720" anchor="t" anchorCtr="0" upright="1">
                          <a:noAutofit/>
                        </wps:bodyPr>
                      </wps:wsp>
                    </wpg:wgp>
                  </a:graphicData>
                </a:graphic>
              </wp:inline>
            </w:drawing>
          </mc:Choice>
          <mc:Fallback>
            <w:pict>
              <v:group id="Group 27" o:spid="_x0000_s1053" style="width:515.6pt;height:565.6pt;mso-position-horizontal-relative:char;mso-position-vertical-relative:line" coordorigin="981,1804" coordsize="10672,11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">
                <v:shape id="Text Box 221" o:spid="_x0000_s1054" type="#_x0000_t202" style="position:absolute;left:1285;top:2703;width:2880;height:11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9xrwA&#10;AADbAAAADwAAAGRycy9kb3ducmV2LnhtbERPSwrCMBDdC94hjOBGNFX8VqOooLj1c4CxGdtiMylN&#10;tPX2ZiG4fLz/atOYQrypcrllBcNBBII4sTrnVMHteujPQTiPrLGwTAo+5GCzbrdWGGtb85neF5+K&#10;EMIuRgWZ92UspUsyMugGtiQO3MNWBn2AVSp1hXUIN4UcRdFUGsw5NGRY0j6j5Hl5GQWPU92bLOr7&#10;0d9m5/F0h/nsbj9KdTvNdgnCU+P/4p/7pBWMwt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9ez3GvAAAANsAAAAPAAAAAAAAAAAAAAAAAJgCAABkcnMvZG93bnJldi54&#10;bWxQSwUGAAAAAAQABAD1AAAAgQMAAAAA&#10;" stroked="f">
                  <v:textbox>
                    <w:txbxContent>
                      <w:p w:rsidR="00095298" w:rsidRDefault="00095298" w:rsidP="004D660E">
                        <w:r>
                          <w:t>Technical Operation Personnel (master control)</w:t>
                        </w:r>
                      </w:p>
                    </w:txbxContent>
                  </v:textbox>
                </v:shape>
                <v:group id="Group 222" o:spid="_x0000_s1055" style="position:absolute;left:2730;top:6001;width:5361;height:1523" coordorigin="2680,7165" coordsize="5360,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Text Box 223" o:spid="_x0000_s1056" type="#_x0000_t202" style="position:absolute;left:6640;top:7165;width:1400;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095298" w:rsidRDefault="00095298" w:rsidP="004D660E"/>
                        <w:p w:rsidR="00095298" w:rsidRDefault="00095298" w:rsidP="004D660E">
                          <w:pPr>
                            <w:rPr>
                              <w:b/>
                              <w:sz w:val="28"/>
                            </w:rPr>
                          </w:pPr>
                          <w:r>
                            <w:t xml:space="preserve"> </w:t>
                          </w:r>
                          <w:r>
                            <w:rPr>
                              <w:b/>
                              <w:sz w:val="28"/>
                            </w:rPr>
                            <w:t>HMI</w:t>
                          </w:r>
                        </w:p>
                      </w:txbxContent>
                    </v:textbox>
                  </v:shape>
                  <v:shape id="Text Box 224" o:spid="_x0000_s1057" type="#_x0000_t202" style="position:absolute;left:2680;top:7165;width:3960;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095298" w:rsidRDefault="00095298" w:rsidP="004D660E"/>
                        <w:p w:rsidR="00095298" w:rsidRDefault="00095298" w:rsidP="004D660E">
                          <w:pPr>
                            <w:rPr>
                              <w:b/>
                              <w:sz w:val="28"/>
                            </w:rPr>
                          </w:pPr>
                          <w:r>
                            <w:rPr>
                              <w:b/>
                              <w:sz w:val="28"/>
                            </w:rPr>
                            <w:t xml:space="preserve">Logical Layer - </w:t>
                          </w:r>
                        </w:p>
                        <w:p w:rsidR="00095298" w:rsidRDefault="00095298" w:rsidP="004D660E">
                          <w:pPr>
                            <w:rPr>
                              <w:b/>
                            </w:rPr>
                          </w:pPr>
                          <w:r>
                            <w:rPr>
                              <w:b/>
                            </w:rPr>
                            <w:t xml:space="preserve">AIS </w:t>
                          </w:r>
                          <w:r w:rsidRPr="00842E5D">
                            <w:rPr>
                              <w:b/>
                            </w:rPr>
                            <w:t xml:space="preserve">Logical Shore Station </w:t>
                          </w:r>
                        </w:p>
                        <w:p w:rsidR="00095298" w:rsidRPr="00842E5D" w:rsidRDefault="00095298" w:rsidP="004D660E">
                          <w:pPr>
                            <w:rPr>
                              <w:b/>
                            </w:rPr>
                          </w:pPr>
                          <w:r w:rsidRPr="00842E5D">
                            <w:rPr>
                              <w:b/>
                            </w:rPr>
                            <w:t>(</w:t>
                          </w:r>
                          <w:r>
                            <w:rPr>
                              <w:b/>
                            </w:rPr>
                            <w:t>AIS-</w:t>
                          </w:r>
                          <w:r w:rsidRPr="00842E5D">
                            <w:rPr>
                              <w:b/>
                            </w:rPr>
                            <w:t>LSS)</w:t>
                          </w:r>
                        </w:p>
                      </w:txbxContent>
                    </v:textbox>
                  </v:shape>
                </v:group>
                <v:group id="Group 225" o:spid="_x0000_s1058" style="position:absolute;left:8102;top:6181;width:1235;height:1363" coordorigin="8648,4770" coordsize="1235,1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Text Box 226" o:spid="_x0000_s1059" type="#_x0000_t202" style="position:absolute;left:8921;top:4770;width:96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ddGMMA&#10;AADbAAAADwAAAGRycy9kb3ducmV2LnhtbESPS4vCQBCE74L/YWjBi+jEHHxkHUVE0avuXrw1mc6D&#10;zfQkmdHE/fU7Cwsei6r6itrselOJJ7WutKxgPotAEKdWl5wr+Po8TVcgnEfWWFkmBS9ysNsOBxtM&#10;tO34Ss+bz0WAsEtQQeF9nUjp0oIMupmtiYOX2dagD7LNpW6xC3BTyTiKFtJgyWGhwJoOBaXft4dR&#10;YLvjy1hqonhy/zHnw765ZnGj1HjU7z9AeOr9O/zfvmgF6yX8fQ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ddGMMAAADbAAAADwAAAAAAAAAAAAAAAACYAgAAZHJzL2Rv&#10;d25yZXYueG1sUEsFBgAAAAAEAAQA9QAAAIgDAAAAAA==&#10;" strokecolor="white">
                    <v:textbox>
                      <w:txbxContent>
                        <w:p w:rsidR="00095298" w:rsidRDefault="00680633" w:rsidP="004D660E">
                          <w:r>
                            <w:rPr>
                              <w:b/>
                              <w:noProof/>
                              <w:sz w:val="36"/>
                              <w:lang w:val="sv-SE" w:eastAsia="sv-SE"/>
                            </w:rPr>
                            <w:drawing>
                              <wp:inline distT="0" distB="0" distL="0" distR="0">
                                <wp:extent cx="412750" cy="228600"/>
                                <wp:effectExtent l="0" t="0" r="6350" b="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12750" cy="228600"/>
                                        </a:xfrm>
                                        <a:prstGeom prst="rect">
                                          <a:avLst/>
                                        </a:prstGeom>
                                        <a:noFill/>
                                        <a:ln>
                                          <a:noFill/>
                                        </a:ln>
                                      </pic:spPr>
                                    </pic:pic>
                                  </a:graphicData>
                                </a:graphic>
                              </wp:inline>
                            </w:drawing>
                          </w:r>
                        </w:p>
                      </w:txbxContent>
                    </v:textbox>
                  </v:shape>
                  <v:group id="Group 227" o:spid="_x0000_s1060" style="position:absolute;left:8648;top:5101;width:892;height:1032" coordorigin="4828,8378" coordsize="994,1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group id="Group 228" o:spid="_x0000_s1061" style="position:absolute;left:4970;top:8378;width:569;height:852" coordorigin="4970,8378" coordsize="569,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oval id="Oval 229" o:spid="_x0000_s1062" style="position:absolute;left:5112;top:8378;width:28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Fp7sQA&#10;AADcAAAADwAAAGRycy9kb3ducmV2LnhtbESPQWvCQBCF74X+h2UKvdWNBkVSVxGlYA89NNr7kB2T&#10;YHY2ZKcx/fedQ6G3Gd6b977Z7KbQmZGG1EZ2MJ9lYIir6FuuHVzOby9rMEmQPXaRycEPJdhtHx82&#10;WPh4508aS6mNhnAq0EEj0hfWpqqhgGkWe2LVrnEIKLoOtfUD3jU8dHaRZSsbsGVtaLCnQ0PVrfwO&#10;Do71vlyNNpdlfj2eZHn7+njP5849P037VzBCk/yb/65PXvEzxddndAK7/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hae7EAAAA3AAAAA8AAAAAAAAAAAAAAAAAmAIAAGRycy9k&#10;b3ducmV2LnhtbFBLBQYAAAAABAAEAPUAAACJAwAAAAA=&#10;"/>
                      <v:line id="Line 230" o:spid="_x0000_s1063" style="position:absolute;visibility:visible;mso-wrap-style:square" from="5254,8662" to="5254,8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231" o:spid="_x0000_s1064" style="position:absolute;visibility:visible;mso-wrap-style:square" from="5254,8946" to="5538,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232" o:spid="_x0000_s1065" style="position:absolute;flip:x;visibility:visible;mso-wrap-style:square" from="4970,8946" to="5254,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8f1sQAAADcAAAADwAAAGRycy9kb3ducmV2LnhtbERPTWsCMRC9F/wPYQQvotnaIro1ihQK&#10;PXipyoq3cTPdLLuZbJNUt/++KQi9zeN9zmrT21ZcyYfasYLHaQaCuHS65krB8fA2WYAIEVlj65gU&#10;/FCAzXrwsMJcuxt/0HUfK5FCOOSowMTY5VKG0pDFMHUdceI+nbcYE/SV1B5vKdy2cpZlc2mx5tRg&#10;sKNXQ2Wz/7YK5GI3/vLby3NTNKfT0hRl0Z13So2G/fYFRKQ+/ovv7ned5mdP8PdMuk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x/WxAAAANwAAAAPAAAAAAAAAAAA&#10;AAAAAKECAABkcnMvZG93bnJldi54bWxQSwUGAAAAAAQABAD5AAAAkgMAAAAA&#10;"/>
                      <v:line id="Line 233" o:spid="_x0000_s1066" style="position:absolute;visibility:visible;mso-wrap-style:square" from="4970,8662" to="5539,8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group>
                    <v:shape id="Text Box 234" o:spid="_x0000_s1067" type="#_x0000_t202" style="position:absolute;left:4828;top:9230;width:994;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w:txbxContent>
                          <w:p w:rsidR="00095298" w:rsidRDefault="00095298" w:rsidP="004D660E">
                            <w:pPr>
                              <w:rPr>
                                <w:rFonts w:ascii="Courier New" w:hAnsi="Courier New"/>
                                <w:sz w:val="18"/>
                              </w:rPr>
                            </w:pPr>
                          </w:p>
                        </w:txbxContent>
                      </v:textbox>
                    </v:shape>
                  </v:group>
                </v:group>
                <v:group id="Group 235" o:spid="_x0000_s1068" style="position:absolute;left:2278;top:3643;width:892;height:1032" coordorigin="4828,8378" coordsize="994,1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group id="Group 236" o:spid="_x0000_s1069" style="position:absolute;left:4970;top:8378;width:569;height:852" coordorigin="4970,8378" coordsize="569,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oval id="Oval 237" o:spid="_x0000_s1070" style="position:absolute;left:5112;top:8378;width:28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dl6MQA&#10;AADcAAAADwAAAGRycy9kb3ducmV2LnhtbESPQWvCQBCF74X+h2UKvdWNBkVSVxGlYA89NNr7kB2T&#10;YHY2ZKcx/fedQ6G3Gd6b977Z7KbQmZGG1EZ2MJ9lYIir6FuuHVzOby9rMEmQPXaRycEPJdhtHx82&#10;WPh4508aS6mNhnAq0EEj0hfWpqqhgGkWe2LVrnEIKLoOtfUD3jU8dHaRZSsbsGVtaLCnQ0PVrfwO&#10;Do71vlyNNpdlfj2eZHn7+njP5849P037VzBCk/yb/65PXvEzpdVndAK7/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ZejEAAAA3AAAAA8AAAAAAAAAAAAAAAAAmAIAAGRycy9k&#10;b3ducmV2LnhtbFBLBQYAAAAABAAEAPUAAACJAwAAAAA=&#10;"/>
                    <v:line id="Line 238" o:spid="_x0000_s1071" style="position:absolute;visibility:visible;mso-wrap-style:square" from="5254,8662" to="5254,8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239" o:spid="_x0000_s1072" style="position:absolute;visibility:visible;mso-wrap-style:square" from="5254,8946" to="5538,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CWA8cAAADcAAAADwAAAGRycy9kb3ducmV2LnhtbESPQUvDQBCF70L/wzIFb3ZThSCx21Ja&#10;hNaD2CrY4zQ7TaLZ2bC7JvHfOwehtxnem/e+WaxG16qeQmw8G5jPMlDEpbcNVwY+3p/vHkHFhGyx&#10;9UwGfinCajm5WWBh/cAH6o+pUhLCsUADdUpdoXUsa3IYZ74jFu3ig8Mka6i0DThIuGv1fZbl2mHD&#10;0lBjR5uayu/jjzPw+vCW9+v9y2783Ofncns4n76GYMztdFw/gUo0pqv5/3pnBX8u+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TIJYDxwAAANwAAAAPAAAAAAAA&#10;AAAAAAAAAKECAABkcnMvZG93bnJldi54bWxQSwUGAAAAAAQABAD5AAAAlQMAAAAA&#10;"/>
                    <v:line id="Line 240" o:spid="_x0000_s1073" style="position:absolute;flip:x;visibility:visible;mso-wrap-style:square" from="4970,8946" to="5254,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iy58QAAADcAAAADwAAAGRycy9kb3ducmV2LnhtbERPTWsCMRC9C/0PYQq9SM1ukWJXo0ih&#10;4MFLbVnpbdxMN8tuJtsk6vbfG0HwNo/3OYvVYDtxIh8axwrySQaCuHK64VrB99fH8wxEiMgaO8ek&#10;4J8CrJYPowUW2p35k067WIsUwqFABSbGvpAyVIYshonriRP367zFmKCvpfZ4TuG2ky9Z9iotNpwa&#10;DPb0bqhqd0erQM624z+/Pkzbst3v30xZlf3PVqmnx2E9BxFpiHfxzb3RaX6ew/WZdIFcX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SLLnxAAAANwAAAAPAAAAAAAAAAAA&#10;AAAAAKECAABkcnMvZG93bnJldi54bWxQSwUGAAAAAAQABAD5AAAAkgMAAAAA&#10;"/>
                    <v:line id="Line 241" o:spid="_x0000_s1074" style="position:absolute;visibility:visible;mso-wrap-style:square" from="4970,8662" to="5539,8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6t78QAAADcAAAADwAAAGRycy9kb3ducmV2LnhtbERPS2vCQBC+F/wPyxR6qxstBEldRSoF&#10;7aHUB9TjmB2TaHY27G6T+O/dguBtPr7nTOe9qUVLzleWFYyGCQji3OqKCwX73efrBIQPyBpry6Tg&#10;Sh7ms8HTFDNtO95Quw2FiCHsM1RQhtBkUvq8JIN+aBviyJ2sMxgidIXUDrsYbmo5TpJUGqw4NpTY&#10;0EdJ+WX7ZxR8v/2k7WL9tep/1+kxX26Oh3PnlHp57hfvIAL14SG+u1c6zh+N4f+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vq3vxAAAANwAAAAPAAAAAAAAAAAA&#10;AAAAAKECAABkcnMvZG93bnJldi54bWxQSwUGAAAAAAQABAD5AAAAkgMAAAAA&#10;"/>
                  </v:group>
                  <v:shape id="Text Box 242" o:spid="_x0000_s1075" type="#_x0000_t202" style="position:absolute;left:4828;top:9230;width:994;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sXSsEA&#10;AADcAAAADwAAAGRycy9kb3ducmV2LnhtbERPTYvCMBC9C/6HMIK3NXHVZbcaZVEET4ruKuxtaMa2&#10;2ExKE23990ZY8DaP9zmzRWtLcaPaF441DAcKBHHqTMGZht+f9dsnCB+QDZaOScOdPCzm3c4ME+Ma&#10;3tPtEDIRQ9gnqCEPoUqk9GlOFv3AVcSRO7vaYoiwzqSpsYnhtpTvSn1IiwXHhhwrWuaUXg5Xq+G4&#10;Pf+dxmqXreykalyrJNsvqXW/135PQQRqw0v8796YOH84gu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bF0rBAAAA3AAAAA8AAAAAAAAAAAAAAAAAmAIAAGRycy9kb3du&#10;cmV2LnhtbFBLBQYAAAAABAAEAPUAAACGAwAAAAA=&#10;" filled="f" stroked="f">
                    <v:textbox>
                      <w:txbxContent>
                        <w:p w:rsidR="00095298" w:rsidRDefault="00095298" w:rsidP="004D660E">
                          <w:pPr>
                            <w:rPr>
                              <w:rFonts w:ascii="Courier New" w:hAnsi="Courier New"/>
                              <w:sz w:val="18"/>
                            </w:rPr>
                          </w:pPr>
                        </w:p>
                      </w:txbxContent>
                    </v:textbox>
                  </v:shape>
                </v:group>
                <v:line id="Line 243" o:spid="_x0000_s1076" style="position:absolute;flip:x;visibility:visible;mso-wrap-style:square" from="2106,8997" to="2721,9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8Rf8QAAADcAAAADwAAAGRycy9kb3ducmV2LnhtbERPTWsCMRC9F/ofwhR6KZq1iNjVKCII&#10;PXiplpXexs24WXYzWZOo23/fCEJv83ifM1/2thVX8qF2rGA0zEAQl07XXCn43m8GUxAhImtsHZOC&#10;XwqwXDw/zTHX7sZfdN3FSqQQDjkqMDF2uZShNGQxDF1HnLiT8xZjgr6S2uMthdtWvmfZRFqsOTUY&#10;7GhtqGx2F6tATrdvZ786jpuiORw+TFEW3c9WqdeXfjUDEamP/+KH+1On+aMx3J9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PxF/xAAAANwAAAAPAAAAAAAAAAAA&#10;AAAAAKECAABkcnMvZG93bnJldi54bWxQSwUGAAAAAAQABAD5AAAAkgMAAAAA&#10;"/>
                <v:line id="Line 244" o:spid="_x0000_s1077" style="position:absolute;flip:y;visibility:visible;mso-wrap-style:square" from="2061,4521" to="2134,90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nO05MQAAADcAAAADwAAAGRycy9kb3ducmV2LnhtbERPTWsCMRC9C/6HMIVeSs1a2qKrUUQQ&#10;evCiLSvexs10s+xmsiapbv+9KRS8zeN9znzZ21ZcyIfasYLxKANBXDpdc6Xg63PzPAERIrLG1jEp&#10;+KUAy8VwMMdcuyvv6LKPlUghHHJUYGLscilDachiGLmOOHHfzluMCfpKao/XFG5b+ZJl79JizanB&#10;YEdrQ2Wz/7EK5GT7dPar02tTNIfD1BRl0R23Sj0+9KsZiEh9vIv/3R86zR+/wd8z6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c7TkxAAAANwAAAAPAAAAAAAAAAAA&#10;AAAAAKECAABkcnMvZG93bnJldi54bWxQSwUGAAAAAAQABAD5AAAAkgMAAAAA&#10;"/>
                <v:line id="Line 245" o:spid="_x0000_s1078" style="position:absolute;visibility:visible;mso-wrap-style:square" from="2134,4521" to="8064,4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4Wr7MQAAADcAAAADwAAAGRycy9kb3ducmV2LnhtbERPTWvCQBC9F/wPywje6sYWQomuIoqg&#10;PZRqBT2O2TGJZmfD7pqk/75bKPQ2j/c5s0VvatGS85VlBZNxAoI4t7riQsHxa/P8BsIHZI21ZVLw&#10;TR4W88HTDDNtO95TewiFiCHsM1RQhtBkUvq8JIN+bBviyF2tMxgidIXUDrsYbmr5kiSpNFhxbCix&#10;oVVJ+f3wMAo+Xj/Tdrl73/anXXrJ1/vL+dY5pUbDfjkFEagP/+I/91bH+ZMU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havsxAAAANwAAAAPAAAAAAAAAAAA&#10;AAAAAKECAABkcnMvZG93bnJldi54bWxQSwUGAAAAAAQABAD5AAAAkgMAAAAA&#10;"/>
                <v:shape id="Text Box 246" o:spid="_x0000_s1079" type="#_x0000_t202" style="position:absolute;left:2149;top:4561;width:1296;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8gY8EA&#10;AADcAAAADwAAAGRycy9kb3ducmV2LnhtbERPTYvCMBC9L/gfwgje1lQPKtUoKogetW5hvQ3N2Bab&#10;SWlSrf/eCIK3ebzPWaw6U4k7Na60rGA0jEAQZ1aXnCv4O+9+ZyCcR9ZYWSYFT3KwWvZ+Fhhr++AT&#10;3ROfixDCLkYFhfd1LKXLCjLohrYmDtzVNgZ9gE0udYOPEG4qOY6iiTRYcmgosKZtQdktaY2C9XE/&#10;2eaXzf7/dKzaZzJO23qTKjXod+s5CE+d/4o/7oMO80dTeD8TLp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IGPBAAAA3AAAAA8AAAAAAAAAAAAAAAAAmAIAAGRycy9kb3du&#10;cmV2LnhtbFBLBQYAAAAABAAEAPUAAACGAwAAAAA=&#10;">
                  <v:stroke dashstyle="dash"/>
                  <v:textbox inset="0,2.5mm,0,2.5mm">
                    <w:txbxContent>
                      <w:p w:rsidR="00095298" w:rsidRDefault="00095298" w:rsidP="004D660E"/>
                      <w:p w:rsidR="00095298" w:rsidRDefault="00095298" w:rsidP="004D660E">
                        <w:pPr>
                          <w:jc w:val="center"/>
                          <w:rPr>
                            <w:b/>
                            <w:sz w:val="28"/>
                          </w:rPr>
                        </w:pPr>
                        <w:r>
                          <w:rPr>
                            <w:b/>
                            <w:sz w:val="28"/>
                          </w:rPr>
                          <w:t>HMI</w:t>
                        </w:r>
                      </w:p>
                    </w:txbxContent>
                  </v:textbox>
                </v:shape>
                <v:line id="Line 247" o:spid="_x0000_s1080" style="position:absolute;visibility:visible;mso-wrap-style:square" from="8080,4521" to="8087,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VaaBccAAADcAAAADwAAAGRycy9kb3ducmV2LnhtbESPQUvDQBCF70L/wzIFb3ZThSCx21Ja&#10;hNaD2CrY4zQ7TaLZ2bC7JvHfOwehtxnem/e+WaxG16qeQmw8G5jPMlDEpbcNVwY+3p/vHkHFhGyx&#10;9UwGfinCajm5WWBh/cAH6o+pUhLCsUADdUpdoXUsa3IYZ74jFu3ig8Mka6i0DThIuGv1fZbl2mHD&#10;0lBjR5uayu/jjzPw+vCW9+v9y2783Ofncns4n76GYMztdFw/gUo0pqv5/3pnBX8utPKMT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VpoFxwAAANwAAAAPAAAAAAAA&#10;AAAAAAAAAKECAABkcnMvZG93bnJldi54bWxQSwUGAAAAAAQABAD5AAAAlQMAAAAA&#10;"/>
                <v:shape id="Text Box 248" o:spid="_x0000_s1081" type="#_x0000_t202" style="position:absolute;left:5605;top:2515;width:5616;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9wUcEA&#10;AADcAAAADwAAAGRycy9kb3ducmV2LnhtbERP24rCMBB9X/Afwgi+LDZ1WW/VKK7g4mvVD5g2Y1ts&#10;JqWJtv69WVjwbQ7nOuttb2rxoNZVlhVMohgEcW51xYWCy/kwXoBwHlljbZkUPMnBdjP4WGOibccp&#10;PU6+ECGEXYIKSu+bREqXl2TQRbYhDtzVtgZ9gG0hdYtdCDe1/IrjmTRYcWgosaF9SfntdDcKrsfu&#10;c7rssl9/maffsx+s5pl9KjUa9rsVCE+9f4v/3Ucd5k+W8PdMuE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cFHBAAAA3AAAAA8AAAAAAAAAAAAAAAAAmAIAAGRycy9kb3du&#10;cmV2LnhtbFBLBQYAAAAABAAEAPUAAACGAwAAAAA=&#10;" stroked="f">
                  <v:textbox>
                    <w:txbxContent>
                      <w:p w:rsidR="00095298" w:rsidRDefault="00095298" w:rsidP="004D660E">
                        <w:pPr>
                          <w:rPr>
                            <w:b/>
                            <w:sz w:val="40"/>
                          </w:rPr>
                        </w:pPr>
                        <w:r>
                          <w:rPr>
                            <w:b/>
                            <w:sz w:val="40"/>
                          </w:rPr>
                          <w:t>The AIS Service</w:t>
                        </w:r>
                      </w:p>
                    </w:txbxContent>
                  </v:textbox>
                </v:shape>
                <v:line id="Line 249" o:spid="_x0000_s1082" style="position:absolute;visibility:visible;mso-wrap-style:square" from="6469,3235" to="6469,6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vfSMUAAADcAAAADwAAAGRycy9kb3ducmV2LnhtbESPT2sCQQzF74V+hyEFb3W2CiJbRxFR&#10;ET0UtaXXdCf7B3cyy87ort/eHAreEt7Le7/MFr2r1Y3aUHk28DFMQBFn3lZcGPg+b96noEJEtlh7&#10;JgN3CrCYv77MMLW+4yPdTrFQEsIhRQNljE2qdchKchiGviEWLfetwyhrW2jbYifhrtajJJlohxVL&#10;Q4kNrUrKLqerM7AZ+wN20/1KX/LDcp3/6p/t35cxg7d++QkqUh+f5v/rnRX8keDLMzKBn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vfSMUAAADcAAAADwAAAAAAAAAA&#10;AAAAAAChAgAAZHJzL2Rvd25yZXYueG1sUEsFBgAAAAAEAAQA+QAAAJMDAAAAAA==&#10;" strokeweight="2.25pt">
                  <v:stroke startarrow="block" endarrow="block"/>
                </v:line>
                <v:shape id="Text Box 250" o:spid="_x0000_s1083" type="#_x0000_t202" style="position:absolute;left:6403;top:3418;width:1598;height: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mG8IA&#10;AADcAAAADwAAAGRycy9kb3ducmV2LnhtbERPTWvCQBC9C/0Pywi9md1IFU2zhqIUerKordDbkB2T&#10;YHY2ZLcm/ffdQsHbPN7n5MVoW3Gj3jeONaSJAkFcOtNwpeHj9DpbgfAB2WDrmDT8kIdi8zDJMTNu&#10;4APdjqESMYR9hhrqELpMSl/WZNEnriOO3MX1FkOEfSVNj0MMt62cK7WUFhuODTV2tK2pvB6/rYbP&#10;/eXr/KTeq51ddIMblWS7llo/TseXZxCBxnAX/7vfTJw/T+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eYbwgAAANwAAAAPAAAAAAAAAAAAAAAAAJgCAABkcnMvZG93&#10;bnJldi54bWxQSwUGAAAAAAQABAD1AAAAhwMAAAAA&#10;" filled="f" stroked="f">
                  <v:textbox>
                    <w:txbxContent>
                      <w:p w:rsidR="00095298" w:rsidRDefault="00095298" w:rsidP="004D660E">
                        <w:pPr>
                          <w:rPr>
                            <w:b/>
                          </w:rPr>
                        </w:pPr>
                        <w:r>
                          <w:rPr>
                            <w:b/>
                          </w:rPr>
                          <w:t xml:space="preserve">Net Data </w:t>
                        </w:r>
                      </w:p>
                    </w:txbxContent>
                  </v:textbox>
                </v:shape>
                <v:line id="Line 251" o:spid="_x0000_s1084" style="position:absolute;visibility:visible;mso-wrap-style:square" from="4309,4042" to="4309,4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QuOMAAAADcAAAADwAAAGRycy9kb3ducmV2LnhtbERPy6rCMBDdX/Afwgjurqld6KUaRQRF&#10;XQi+EHdDM7bFZlKaWOvfG0G4uzmc50xmrSlFQ7UrLCsY9CMQxKnVBWcKTsfl7x8I55E1lpZJwYsc&#10;zKadnwkm2j55T83BZyKEsEtQQe59lUjp0pwMur6tiAN3s7VBH2CdSV3jM4SbUsZRNJQGCw4NOVa0&#10;yCm9Hx5GQdq4xoziy0Yu6bhqrzt73mZWqV63nY9BeGr9v/jrXuswP47h80y4QE7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J0LjjAAAAA3AAAAA8AAAAAAAAAAAAAAAAA&#10;oQIAAGRycy9kb3ducmV2LnhtbFBLBQYAAAAABAAEAPkAAACOAwAAAAA=&#10;" strokeweight="1pt">
                  <v:stroke endarrow="block"/>
                </v:line>
                <v:line id="Line 252" o:spid="_x0000_s1085" style="position:absolute;visibility:visible;mso-wrap-style:square" from="5029,3955" to="5029,4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mMS/sEAAADcAAAADwAAAGRycy9kb3ducmV2LnhtbERPS4vCMBC+L/gfwgje1kTRRatRRFhd&#10;8LK+8Do0Y1tsJt0m2vrvN8LC3ubje8582dpSPKj2hWMNg74CQZw6U3Cm4XT8fJ+A8AHZYOmYNDzJ&#10;w3LReZtjYlzDe3ocQiZiCPsENeQhVImUPs3Jou+7ijhyV1dbDBHWmTQ1NjHclnKo1Ie0WHBsyLGi&#10;dU7p7XC3Gs7Nbfx9+VFT3vHYbjZ+LbfqqXWv265mIAK14V/85/4ycf5wBK9n4gVy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YxL+wQAAANwAAAAPAAAAAAAAAAAAAAAA&#10;AKECAABkcnMvZG93bnJldi54bWxQSwUGAAAAAAQABAD5AAAAjwMAAAAA&#10;" strokeweight="1pt">
                  <v:stroke startarrow="block"/>
                </v:line>
                <v:shape id="Text Box 253" o:spid="_x0000_s1086" type="#_x0000_t202" style="position:absolute;left:4731;top:1804;width:855;height:2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l9Z8MA&#10;AADcAAAADwAAAGRycy9kb3ducmV2LnhtbERPTWvCQBC9F/oflil4qxuVikRXkRbFXopGPXgbs2MS&#10;zM7G7Griv3cLgrd5vM+ZzFpTihvVrrCsoNeNQBCnVhecKdhtF58jEM4jaywtk4I7OZhN398mGGvb&#10;8IZuic9ECGEXo4Lc+yqW0qU5GXRdWxEH7mRrgz7AOpO6xiaEm1L2o2goDRYcGnKs6Dun9JxcjYL9&#10;8e9ebqrBISqa33W7vKyTn2WmVOejnY9BeGr9S/x0r3SY3/+C/2fCBX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l9Z8MAAADcAAAADwAAAAAAAAAAAAAAAACYAgAAZHJzL2Rv&#10;d25yZXYueG1sUEsFBgAAAAAEAAQA9QAAAIgDAAAAAA==&#10;" filled="f" stroked="f">
                  <v:textbox style="layout-flow:vertical;mso-layout-flow-alt:bottom-to-top">
                    <w:txbxContent>
                      <w:p w:rsidR="00095298" w:rsidRDefault="00095298" w:rsidP="004D660E">
                        <w:pPr>
                          <w:rPr>
                            <w:b/>
                            <w:lang w:val="en-US"/>
                          </w:rPr>
                        </w:pPr>
                        <w:r>
                          <w:rPr>
                            <w:b/>
                            <w:lang w:val="en-US"/>
                          </w:rPr>
                          <w:t xml:space="preserve">Status </w:t>
                        </w:r>
                      </w:p>
                    </w:txbxContent>
                  </v:textbox>
                </v:shape>
                <v:shape id="Text Box 254" o:spid="_x0000_s1087" type="#_x0000_t202" style="position:absolute;left:3728;top:4849;width:3749;height:9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41J8IA&#10;AADcAAAADwAAAGRycy9kb3ducmV2LnhtbERP24rCMBB9X/Afwgi+iKYrS5FqFBGE9cHd9fIBQzM2&#10;1WZSmtjWvzcLC/s2h3Od5bq3lWip8aVjBe/TBARx7nTJhYLLeTeZg/ABWWPlmBQ8ycN6NXhbYqZd&#10;x0dqT6EQMYR9hgpMCHUmpc8NWfRTVxNH7uoaiyHCppC6wS6G20rOkiSVFkuODQZr2hrK76eHVXDc&#10;m58xfxwOlZZtert8Pb67+Vip0bDfLEAE6sO/+M/9qeP8WQq/z8QL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jUnwgAAANwAAAAPAAAAAAAAAAAAAAAAAJgCAABkcnMvZG93&#10;bnJldi54bWxQSwUGAAAAAAQABAD1AAAAhwMAAAAA&#10;" filled="f" strokecolor="white">
                  <v:textbox>
                    <w:txbxContent>
                      <w:p w:rsidR="00095298" w:rsidRDefault="00095298" w:rsidP="004D660E">
                        <w:pPr>
                          <w:rPr>
                            <w:b/>
                            <w:sz w:val="28"/>
                          </w:rPr>
                        </w:pPr>
                        <w:r>
                          <w:rPr>
                            <w:b/>
                            <w:sz w:val="28"/>
                          </w:rPr>
                          <w:t>AIS Service</w:t>
                        </w:r>
                        <w:r>
                          <w:rPr>
                            <w:b/>
                            <w:sz w:val="28"/>
                          </w:rPr>
                          <w:br/>
                          <w:t>Management Layer</w:t>
                        </w:r>
                      </w:p>
                    </w:txbxContent>
                  </v:textbox>
                </v:shape>
                <v:group id="Group 255" o:spid="_x0000_s1088" style="position:absolute;left:2737;top:7525;width:5360;height:1523" coordorigin="2680,7165" coordsize="5360,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Text Box 256" o:spid="_x0000_s1089" type="#_x0000_t202" style="position:absolute;left:6640;top:7165;width:1400;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NsQMYA&#10;AADcAAAADwAAAGRycy9kb3ducmV2LnhtbESPQW/CMAyF75P2HyIjcZlGOoaAdQQ0ITHBbYNpu1qN&#10;aSsap0tCKf8eHybtZus9v/d5sepdozoKsfZs4GmUgSIuvK25NPB12DzOQcWEbLHxTAauFGG1vL9b&#10;YG79hT+p26dSSQjHHA1UKbW51rGoyGEc+ZZYtKMPDpOsodQ24EXCXaPHWTbVDmuWhgpbWldUnPZn&#10;Z2A+2XY/cff88V1Mj81Leph177/BmOGgf3sFlahP/+a/660V/LHQyjMygV7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NsQMYAAADcAAAADwAAAAAAAAAAAAAAAACYAgAAZHJz&#10;L2Rvd25yZXYueG1sUEsFBgAAAAAEAAQA9QAAAIsDAAAAAA==&#10;">
                    <v:textbox>
                      <w:txbxContent>
                        <w:p w:rsidR="00095298" w:rsidRDefault="00095298" w:rsidP="004D660E"/>
                        <w:p w:rsidR="00095298" w:rsidRDefault="00095298" w:rsidP="004D660E">
                          <w:pPr>
                            <w:rPr>
                              <w:b/>
                              <w:sz w:val="28"/>
                            </w:rPr>
                          </w:pPr>
                          <w:r>
                            <w:t xml:space="preserve"> </w:t>
                          </w:r>
                          <w:r>
                            <w:rPr>
                              <w:b/>
                              <w:sz w:val="28"/>
                            </w:rPr>
                            <w:t>HMI</w:t>
                          </w:r>
                        </w:p>
                        <w:p w:rsidR="00095298" w:rsidRDefault="00095298" w:rsidP="004D660E">
                          <w:pPr>
                            <w:rPr>
                              <w:rFonts w:ascii="Courier New" w:hAnsi="Courier New"/>
                              <w:sz w:val="40"/>
                            </w:rPr>
                          </w:pPr>
                        </w:p>
                      </w:txbxContent>
                    </v:textbox>
                  </v:shape>
                  <v:shape id="Text Box 257" o:spid="_x0000_s1090" type="#_x0000_t202" style="position:absolute;left:2680;top:7165;width:3960;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J28MA&#10;AADcAAAADwAAAGRycy9kb3ducmV2LnhtbERPTWvCQBC9C/0PyxR6kWZTFWtSV5GCYm/Wir0O2TEJ&#10;zc7G3TWm/75bELzN433OfNmbRnTkfG1ZwUuSgiAurK65VHD4Wj/PQPiArLGxTAp+ycNy8TCYY67t&#10;lT+p24dSxBD2OSqoQmhzKX1RkUGf2JY4cifrDIYIXSm1w2sMN40cpelUGqw5NlTY0ntFxc/+YhTM&#10;Jtvu23+Md8diemqyMHztNmen1NNjv3oDEagPd/HNvdVx/iiD/2fiBXL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1/J28MAAADcAAAADwAAAAAAAAAAAAAAAACYAgAAZHJzL2Rv&#10;d25yZXYueG1sUEsFBgAAAAAEAAQA9QAAAIgDAAAAAA==&#10;">
                    <v:textbox>
                      <w:txbxContent>
                        <w:p w:rsidR="00095298" w:rsidRDefault="00095298" w:rsidP="004D660E"/>
                        <w:p w:rsidR="00095298" w:rsidRDefault="00095298" w:rsidP="004D660E">
                          <w:pPr>
                            <w:rPr>
                              <w:b/>
                              <w:sz w:val="28"/>
                            </w:rPr>
                          </w:pPr>
                          <w:r>
                            <w:rPr>
                              <w:b/>
                              <w:sz w:val="28"/>
                            </w:rPr>
                            <w:t>AIS PSS Controlling Unit (AIS-PCU) Layer</w:t>
                          </w:r>
                        </w:p>
                      </w:txbxContent>
                    </v:textbox>
                  </v:shape>
                </v:group>
                <v:group id="Group 258" o:spid="_x0000_s1091" style="position:absolute;left:2738;top:9003;width:5360;height:1523" coordorigin="2680,7165" coordsize="5360,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shape id="Text Box 259" o:spid="_x0000_s1092" type="#_x0000_t202" style="position:absolute;left:6640;top:7165;width:1400;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BTAMQA&#10;AADcAAAADwAAAGRycy9kb3ducmV2LnhtbERPS2vCQBC+F/oflil4KbrxgY80GylCi721VvQ6ZMck&#10;NDub7q4x/nu3IPQ2H99zsnVvGtGR87VlBeNRAoK4sLrmUsH++224BOEDssbGMim4kod1/viQYart&#10;hb+o24VSxBD2KSqoQmhTKX1RkUE/si1x5E7WGQwRulJqh5cYbho5SZK5NFhzbKiwpU1Fxc/ubBQs&#10;Z9vu6D+mn4difmpW4XnRvf86pQZP/esLiEB9+Bff3Vsd50/H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wUwDEAAAA3AAAAA8AAAAAAAAAAAAAAAAAmAIAAGRycy9k&#10;b3ducmV2LnhtbFBLBQYAAAAABAAEAPUAAACJAwAAAAA=&#10;">
                    <v:textbox>
                      <w:txbxContent>
                        <w:p w:rsidR="00095298" w:rsidRDefault="00095298" w:rsidP="004D660E"/>
                        <w:p w:rsidR="00095298" w:rsidRDefault="00095298" w:rsidP="004D660E">
                          <w:pPr>
                            <w:rPr>
                              <w:b/>
                              <w:sz w:val="28"/>
                            </w:rPr>
                          </w:pPr>
                          <w:r>
                            <w:t xml:space="preserve"> </w:t>
                          </w:r>
                          <w:r>
                            <w:rPr>
                              <w:b/>
                              <w:sz w:val="28"/>
                            </w:rPr>
                            <w:t>HMI</w:t>
                          </w:r>
                        </w:p>
                      </w:txbxContent>
                    </v:textbox>
                  </v:shape>
                  <v:shape id="Text Box 260" o:spid="_x0000_s1093" type="#_x0000_t202" style="position:absolute;left:2680;top:7165;width:3960;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Nd8QA&#10;AADcAAAADwAAAGRycy9kb3ducmV2LnhtbERPS2vCQBC+F/wPywi9lLrxgbUxGymFFnurD+x1yI5J&#10;MDsbd7cx/nu3IPQ2H99zslVvGtGR87VlBeNRAoK4sLrmUsF+9/G8AOEDssbGMim4kodVPnjIMNX2&#10;whvqtqEUMYR9igqqENpUSl9UZNCPbEscuaN1BkOErpTa4SWGm0ZOkmQuDdYcGyps6b2i4rT9NQoW&#10;s3X347+m34difmxew9NL93l2Sj0O+7cliEB9+Bff3Wsd508n8PdMvE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izXfEAAAA3AAAAA8AAAAAAAAAAAAAAAAAmAIAAGRycy9k&#10;b3ducmV2LnhtbFBLBQYAAAAABAAEAPUAAACJAwAAAAA=&#10;">
                    <v:textbox>
                      <w:txbxContent>
                        <w:p w:rsidR="00095298" w:rsidRDefault="00095298" w:rsidP="004D660E"/>
                        <w:p w:rsidR="00095298" w:rsidRDefault="00095298" w:rsidP="004D660E">
                          <w:pPr>
                            <w:rPr>
                              <w:b/>
                              <w:sz w:val="28"/>
                            </w:rPr>
                          </w:pPr>
                          <w:r>
                            <w:rPr>
                              <w:b/>
                              <w:sz w:val="28"/>
                            </w:rPr>
                            <w:t>AIS Fixed Stations Layer</w:t>
                          </w:r>
                          <w:r>
                            <w:rPr>
                              <w:sz w:val="28"/>
                            </w:rPr>
                            <w:t xml:space="preserve"> (AIS Base stations, AIS repeater stations)</w:t>
                          </w:r>
                        </w:p>
                      </w:txbxContent>
                    </v:textbox>
                  </v:shape>
                </v:group>
                <v:group id="Group 261" o:spid="_x0000_s1094" style="position:absolute;left:2738;top:10518;width:5360;height:1523" coordorigin="2680,7165" coordsize="5360,1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Text Box 262" o:spid="_x0000_s1095" type="#_x0000_t202" style="position:absolute;left:6640;top:7165;width:1400;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fwmMMA&#10;AADcAAAADwAAAGRycy9kb3ducmV2LnhtbERPS2sCMRC+F/wPYQQvRbM+8LE1iggVe2ut6HXYjLtL&#10;N5M1Sdf13xuh0Nt8fM9ZrltTiYacLy0rGA4SEMSZ1SXnCo7f7/05CB+QNVaWScGdPKxXnZclptre&#10;+IuaQ8hFDGGfooIihDqV0mcFGfQDWxNH7mKdwRChy6V2eIvhppKjJJlKgyXHhgJr2haU/Rx+jYL5&#10;ZN+c/cf485RNL9UivM6a3dUp1eu2mzcQgdrwL/5z73WcP57A85l4gV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fwmMMAAADcAAAADwAAAAAAAAAAAAAAAACYAgAAZHJzL2Rv&#10;d25yZXYueG1sUEsFBgAAAAAEAAQA9QAAAIgDAAAAAA==&#10;">
                    <v:textbox>
                      <w:txbxContent>
                        <w:p w:rsidR="00095298" w:rsidRDefault="00095298" w:rsidP="004D660E"/>
                        <w:p w:rsidR="00095298" w:rsidRDefault="00095298" w:rsidP="004D660E">
                          <w:pPr>
                            <w:rPr>
                              <w:b/>
                              <w:sz w:val="28"/>
                            </w:rPr>
                          </w:pPr>
                          <w:r>
                            <w:t xml:space="preserve"> </w:t>
                          </w:r>
                          <w:r>
                            <w:rPr>
                              <w:b/>
                              <w:sz w:val="28"/>
                            </w:rPr>
                            <w:t>HMI</w:t>
                          </w:r>
                        </w:p>
                      </w:txbxContent>
                    </v:textbox>
                  </v:shape>
                  <v:shape id="Text Box 263" o:spid="_x0000_s1096" type="#_x0000_t202" style="position:absolute;left:2680;top:7165;width:3960;height:1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tVA8MA&#10;AADcAAAADwAAAGRycy9kb3ducmV2LnhtbERPS2sCMRC+C/6HMEIvpWat9dGtUURosbdqRa/DZtxd&#10;3EzWJK7rvzeFgrf5+J4zW7SmEg05X1pWMOgnIIgzq0vOFex+P1+mIHxA1lhZJgU38rCYdzszTLW9&#10;8oaabchFDGGfooIihDqV0mcFGfR9WxNH7midwRChy6V2eI3hppKvSTKWBkuODQXWtCooO20vRsH0&#10;bd0c/PfwZ5+Nj9V7eJ40X2en1FOvXX6ACNSGh/jfvdZx/nAEf8/EC+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tVA8MAAADcAAAADwAAAAAAAAAAAAAAAACYAgAAZHJzL2Rv&#10;d25yZXYueG1sUEsFBgAAAAAEAAQA9QAAAIgDAAAAAA==&#10;">
                    <v:textbox>
                      <w:txbxContent>
                        <w:p w:rsidR="00095298" w:rsidRDefault="00095298" w:rsidP="004D660E"/>
                        <w:p w:rsidR="00095298" w:rsidRDefault="00095298" w:rsidP="004D660E">
                          <w:pPr>
                            <w:rPr>
                              <w:b/>
                              <w:sz w:val="28"/>
                            </w:rPr>
                          </w:pPr>
                          <w:r>
                            <w:rPr>
                              <w:b/>
                              <w:sz w:val="28"/>
                            </w:rPr>
                            <w:t>AIS RF component Layer</w:t>
                          </w:r>
                        </w:p>
                      </w:txbxContent>
                    </v:textbox>
                  </v:shape>
                </v:group>
                <v:shape id="Text Box 264" o:spid="_x0000_s1097" type="#_x0000_t202" style="position:absolute;left:2738;top:12048;width:3960;height:1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LdMMA&#10;AADcAAAADwAAAGRycy9kb3ducmV2LnhtbERPS2vCQBC+F/wPyxS8lLrxQarRVYrQYm+alvY6ZMck&#10;NDub7q4x/nu3IHibj+85q01vGtGR87VlBeNRAoK4sLrmUsHX59vzHIQPyBoby6TgQh4268HDCjNt&#10;z3ygLg+liCHsM1RQhdBmUvqiIoN+ZFviyB2tMxgidKXUDs8x3DRykiSpNFhzbKiwpW1FxW9+Mgrm&#10;s1334z+m++8iPTaL8PTSvf85pYaP/esSRKA+3MU3907H+dMU/p+JF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nLdMMAAADcAAAADwAAAAAAAAAAAAAAAACYAgAAZHJzL2Rv&#10;d25yZXYueG1sUEsFBgAAAAAEAAQA9QAAAIgDAAAAAA==&#10;">
                  <v:textbox>
                    <w:txbxContent>
                      <w:p w:rsidR="00095298" w:rsidRDefault="00095298" w:rsidP="004D660E"/>
                      <w:p w:rsidR="00095298" w:rsidRDefault="00095298" w:rsidP="004D660E">
                        <w:pPr>
                          <w:rPr>
                            <w:sz w:val="28"/>
                          </w:rPr>
                        </w:pPr>
                        <w:r>
                          <w:rPr>
                            <w:b/>
                            <w:sz w:val="28"/>
                          </w:rPr>
                          <w:t>AIS VHF Data Link (VDL)</w:t>
                        </w:r>
                        <w:r>
                          <w:rPr>
                            <w:b/>
                            <w:sz w:val="28"/>
                          </w:rPr>
                          <w:br/>
                        </w:r>
                        <w:r w:rsidRPr="00325ABC">
                          <w:rPr>
                            <w:b/>
                            <w:sz w:val="20"/>
                          </w:rPr>
                          <w:t>(Time Division Multiple Access)</w:t>
                        </w:r>
                      </w:p>
                    </w:txbxContent>
                  </v:textbox>
                </v:shape>
                <v:group id="Group 265" o:spid="_x0000_s1098" style="position:absolute;left:8117;top:7621;width:1235;height:1363" coordorigin="8648,4770" coordsize="1235,1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Text Box 266" o:spid="_x0000_s1099" type="#_x0000_t202" style="position:absolute;left:8921;top:4770;width:96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KKMQA&#10;AADcAAAADwAAAGRycy9kb3ducmV2LnhtbESPQWvCQBCF7wX/wzKCl6IbUygSXUXEoldtL70N2TEJ&#10;ZmeT7NZEf33nIHib4b1575vVZnC1ulEXKs8G5rMEFHHubcWFgZ/vr+kCVIjIFmvPZOBOATbr0dsK&#10;M+t7PtHtHAslIRwyNFDG2GRah7wkh2HmG2LRLr5zGGXtCm077CXc1TpNkk/tsGJpKLGhXUn59fzn&#10;DPh+f3ee2iR9/324w27bni5pa8xkPGyXoCIN8WV+Xh+t4H8IrTwjE+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PyijEAAAA3AAAAA8AAAAAAAAAAAAAAAAAmAIAAGRycy9k&#10;b3ducmV2LnhtbFBLBQYAAAAABAAEAPUAAACJAwAAAAA=&#10;" strokecolor="white">
                    <v:textbox>
                      <w:txbxContent>
                        <w:p w:rsidR="00095298" w:rsidRDefault="00680633" w:rsidP="004D660E">
                          <w:r>
                            <w:rPr>
                              <w:b/>
                              <w:noProof/>
                              <w:sz w:val="36"/>
                              <w:lang w:val="sv-SE" w:eastAsia="sv-SE"/>
                            </w:rPr>
                            <w:drawing>
                              <wp:inline distT="0" distB="0" distL="0" distR="0">
                                <wp:extent cx="412750" cy="228600"/>
                                <wp:effectExtent l="0" t="0" r="6350" b="0"/>
                                <wp:docPr id="19" name="Bild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12750" cy="228600"/>
                                        </a:xfrm>
                                        <a:prstGeom prst="rect">
                                          <a:avLst/>
                                        </a:prstGeom>
                                        <a:noFill/>
                                        <a:ln>
                                          <a:noFill/>
                                        </a:ln>
                                      </pic:spPr>
                                    </pic:pic>
                                  </a:graphicData>
                                </a:graphic>
                              </wp:inline>
                            </w:drawing>
                          </w:r>
                        </w:p>
                      </w:txbxContent>
                    </v:textbox>
                  </v:shape>
                  <v:group id="Group 267" o:spid="_x0000_s1100" style="position:absolute;left:8648;top:5101;width:892;height:1032" coordorigin="4828,8378" coordsize="994,1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group id="Group 268" o:spid="_x0000_s1101" style="position:absolute;left:4970;top:8378;width:569;height:852" coordorigin="4970,8378" coordsize="569,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4jnMYAAADcAAAADwAAAGRycy9kb3ducmV2LnhtbESPT2vCQBDF74V+h2UK&#10;vdVNbCsluoqIigcp+AeKtyE7JsHsbMiuSfz2nUOhtxnem/d+M1sMrlYdtaHybCAdJaCIc28rLgyc&#10;T5u3L1AhIlusPZOBBwVYzJ+fZphZ3/OBumMslIRwyNBAGWOTaR3ykhyGkW+IRbv61mGUtS20bbGX&#10;cFfrcZJMtMOKpaHEhlYl5bfj3RnY9tgv39N1t79dV4/L6fP7Z5+SMa8vw3IKKtIQ/81/1zsr+B+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riOcxgAAANwA&#10;AAAPAAAAAAAAAAAAAAAAAKoCAABkcnMvZG93bnJldi54bWxQSwUGAAAAAAQABAD6AAAAnQMAAAAA&#10;">
                      <v:oval id="Oval 269" o:spid="_x0000_s1102" style="position:absolute;left:5112;top:8378;width:28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d1tcIA&#10;AADcAAAADwAAAGRycy9kb3ducmV2LnhtbERPTWvCQBC9C/6HZYTedJOmSkldRSoFPXhobO9DdkyC&#10;2dmQncb037sFobd5vM9Zb0fXqoH60Hg2kC4SUMSltw1XBr7OH/NXUEGQLbaeycAvBdhuppM15tbf&#10;+JOGQioVQzjkaKAW6XKtQ1mTw7DwHXHkLr53KBH2lbY93mK4a/Vzkqy0w4ZjQ40dvddUXosfZ2Bf&#10;7YrVoDNZZpf9QZbX79MxS415mo27N1BCo/yLH+6DjfNfUvh7Jl6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h3W1wgAAANwAAAAPAAAAAAAAAAAAAAAAAJgCAABkcnMvZG93&#10;bnJldi54bWxQSwUGAAAAAAQABAD1AAAAhwMAAAAA&#10;"/>
                      <v:line id="Line 270" o:spid="_x0000_s1103" style="position:absolute;visibility:visible;mso-wrap-style:square" from="5254,8662" to="5254,8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2C8sQAAADcAAAADwAAAGRycy9kb3ducmV2LnhtbERPTWvCQBC9F/wPywi91U2thJ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DYLyxAAAANwAAAAPAAAAAAAAAAAA&#10;AAAAAKECAABkcnMvZG93bnJldi54bWxQSwUGAAAAAAQABAD5AAAAkgMAAAAA&#10;"/>
                      <v:line id="Line 271" o:spid="_x0000_s1104" style="position:absolute;visibility:visible;mso-wrap-style:square" from="5254,8946" to="5538,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EnacQAAADcAAAADwAAAGRycy9kb3ducmV2LnhtbERPS2vCQBC+C/6HZYTedGMt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QSdpxAAAANwAAAAPAAAAAAAAAAAA&#10;AAAAAKECAABkcnMvZG93bnJldi54bWxQSwUGAAAAAAQABAD5AAAAkgMAAAAA&#10;"/>
                      <v:line id="Line 272" o:spid="_x0000_s1105" style="position:absolute;flip:x;visibility:visible;mso-wrap-style:square" from="4970,8946" to="5254,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w+YsQAAADcAAAADwAAAGRycy9kb3ducmV2LnhtbERPTWsCMRC9F/wPYYReimZblqKrUaRQ&#10;6MFLrax4GzfjZtnNZE1S3f77plDwNo/3Ocv1YDtxJR8axwqepxkI4srphmsF+6/3yQxEiMgaO8ek&#10;4IcCrFejhyUW2t34k667WIsUwqFABSbGvpAyVIYshqnriRN3dt5iTNDXUnu8pXDbyZcse5UWG04N&#10;Bnt6M1S1u2+rQM62Txe/OeVt2R4Oc1NWZX/cKvU4HjYLEJGGeBf/uz90mp/n8PdMuk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jD5ixAAAANwAAAAPAAAAAAAAAAAA&#10;AAAAAKECAABkcnMvZG93bnJldi54bWxQSwUGAAAAAAQABAD5AAAAkgMAAAAA&#10;"/>
                      <v:line id="Line 273" o:spid="_x0000_s1106" style="position:absolute;visibility:visible;mso-wrap-style:square" from="4970,8662" to="5539,8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group>
                    <v:shape id="Text Box 274" o:spid="_x0000_s1107" type="#_x0000_t202" style="position:absolute;left:4828;top:9230;width:994;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bz8IA&#10;AADcAAAADwAAAGRycy9kb3ducmV2LnhtbERPTWvCQBC9C/6HZQRvZlexoaZZpVQKnlq0rdDbkB2T&#10;YHY2ZLdJ+u+7BcHbPN7n5LvRNqKnzteONSwTBYK4cKbmUsPnx+viEYQPyAYbx6ThlzzsttNJjplx&#10;Ax+pP4VSxBD2GWqoQmgzKX1RkUWfuJY4chfXWQwRdqU0HQ4x3DZypVQqLdYcGyps6aWi4nr6sRq+&#10;3i7f57V6L/f2oR3cqCTbjdR6Phufn0AEGsNdfHMfTJy/TuH/mXiB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n5vPwgAAANwAAAAPAAAAAAAAAAAAAAAAAJgCAABkcnMvZG93&#10;bnJldi54bWxQSwUGAAAAAAQABAD1AAAAhwMAAAAA&#10;" filled="f" stroked="f">
                      <v:textbox>
                        <w:txbxContent>
                          <w:p w:rsidR="00095298" w:rsidRDefault="00095298" w:rsidP="004D660E">
                            <w:pPr>
                              <w:rPr>
                                <w:rFonts w:ascii="Courier New" w:hAnsi="Courier New"/>
                                <w:sz w:val="18"/>
                              </w:rPr>
                            </w:pPr>
                          </w:p>
                        </w:txbxContent>
                      </v:textbox>
                    </v:shape>
                  </v:group>
                </v:group>
                <v:group id="Group 275" o:spid="_x0000_s1108" style="position:absolute;left:8102;top:9151;width:1235;height:1363" coordorigin="8648,4770" coordsize="1235,1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shape id="Text Box 276" o:spid="_x0000_s1109" type="#_x0000_t202" style="position:absolute;left:8921;top:4770;width:96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m5VcQA&#10;AADcAAAADwAAAGRycy9kb3ducmV2LnhtbESPQWvCQBCF7wX/wzKCl6IbQykSXUXEoldtL70N2TEJ&#10;ZmeT7NZEf33nIHib4b1575vVZnC1ulEXKs8G5rMEFHHubcWFgZ/vr+kCVIjIFmvPZOBOATbr0dsK&#10;M+t7PtHtHAslIRwyNFDG2GRah7wkh2HmG2LRLr5zGGXtCm077CXc1TpNkk/tsGJpKLGhXUn59fzn&#10;DPh+f3ee2iR9/324w27bni5pa8xkPGyXoCIN8WV+Xh+t4H8IrTwjE+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JuVXEAAAA3AAAAA8AAAAAAAAAAAAAAAAAmAIAAGRycy9k&#10;b3ducmV2LnhtbFBLBQYAAAAABAAEAPUAAACJAwAAAAA=&#10;" strokecolor="white">
                    <v:textbox>
                      <w:txbxContent>
                        <w:p w:rsidR="00095298" w:rsidRDefault="00680633" w:rsidP="004D660E">
                          <w:r>
                            <w:rPr>
                              <w:b/>
                              <w:noProof/>
                              <w:sz w:val="36"/>
                              <w:lang w:val="sv-SE" w:eastAsia="sv-SE"/>
                            </w:rPr>
                            <w:drawing>
                              <wp:inline distT="0" distB="0" distL="0" distR="0">
                                <wp:extent cx="412750" cy="228600"/>
                                <wp:effectExtent l="0" t="0" r="6350" b="0"/>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12750" cy="228600"/>
                                        </a:xfrm>
                                        <a:prstGeom prst="rect">
                                          <a:avLst/>
                                        </a:prstGeom>
                                        <a:noFill/>
                                        <a:ln>
                                          <a:noFill/>
                                        </a:ln>
                                      </pic:spPr>
                                    </pic:pic>
                                  </a:graphicData>
                                </a:graphic>
                              </wp:inline>
                            </w:drawing>
                          </w:r>
                        </w:p>
                      </w:txbxContent>
                    </v:textbox>
                  </v:shape>
                  <v:group id="Group 277" o:spid="_x0000_s1110" style="position:absolute;left:8648;top:5101;width:892;height:1032" coordorigin="4828,8378" coordsize="994,1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group id="Group 278" o:spid="_x0000_s1111" style="position:absolute;left:4970;top:8378;width:569;height:852" coordorigin="4970,8378" coordsize="569,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He1QcYAAADcAAAADwAAAGRycy9kb3ducmV2LnhtbESPT2vCQBDF7wW/wzKC&#10;t7pJi0VSNyJSiwcpVAultyE7+YPZ2ZBdk/jtO4dCbzO8N+/9ZrOdXKsG6kPj2UC6TEARF942XBn4&#10;uhwe16BCRLbYeiYDdwqwzWcPG8ysH/mThnOslIRwyNBAHWOXaR2KmhyGpe+IRSt97zDK2lfa9jhK&#10;uGv1U5K8aIcNS0ONHe1rKq7nmzPwPuK4e07fhtO13N9/Lqu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d7VBxgAAANwA&#10;AAAPAAAAAAAAAAAAAAAAAKoCAABkcnMvZG93bnJldi54bWxQSwUGAAAAAAQABAD6AAAAnQMAAAAA&#10;">
                      <v:oval id="Oval 279" o:spid="_x0000_s1112" style="position:absolute;left:5112;top:8378;width:28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7jaMIA&#10;AADcAAAADwAAAGRycy9kb3ducmV2LnhtbERPTUvDQBC9C/6HZQRvZpOGFIndlmIR6sGDab0P2WkS&#10;mp0N2Wma/vuuIHibx/uc1WZ2vZpoDJ1nA1mSgiKuve24MXA8fLy8ggqCbLH3TAZuFGCzfnxYYWn9&#10;lb9pqqRRMYRDiQZakaHUOtQtOQyJH4gjd/KjQ4lwbLQd8RrDXa8XabrUDjuODS0O9N5Sfa4uzsCu&#10;2VbLSedS5KfdXorzz9dnnhnz/DRv30AJzfIv/nPvbZxfZPD7TLxA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XuNowgAAANwAAAAPAAAAAAAAAAAAAAAAAJgCAABkcnMvZG93&#10;bnJldi54bWxQSwUGAAAAAAQABAD1AAAAhwMAAAAA&#10;"/>
                      <v:line id="Line 280" o:spid="_x0000_s1113" style="position:absolute;visibility:visible;mso-wrap-style:square" from="5254,8662" to="5254,8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UL8QAAADcAAAADwAAAGRycy9kb3ducmV2LnhtbERPTWvCQBC9F/wPywi91U0thpK6iiiC&#10;9iBqC+1xzE6T1Oxs2N0m8d+7gtDbPN7nTOe9qUVLzleWFTyPEhDEudUVFwo+P9ZPryB8QNZYWyYF&#10;F/Iwnw0epphp2/GB2mMoRAxhn6GCMoQmk9LnJRn0I9sQR+7HOoMhQldI7bCL4aaW4yRJpcGKY0OJ&#10;DS1Lys/HP6Ng97JP28X2fdN/bdNTvjqcvn87p9TjsF+8gQjUh3/x3b3Rcf5k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1BQvxAAAANwAAAAPAAAAAAAAAAAA&#10;AAAAAKECAABkcnMvZG93bnJldi54bWxQSwUGAAAAAAQABAD5AAAAkgMAAAAA&#10;"/>
                      <v:line id="Line 281" o:spid="_x0000_s1114" style="position:absolute;visibility:visible;mso-wrap-style:square" from="5254,8946" to="5538,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ixtMQAAADcAAAADwAAAGRycy9kb3ducmV2LnhtbERPS2vCQBC+C/6HZYTedGOlQV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mLG0xAAAANwAAAAPAAAAAAAAAAAA&#10;AAAAAKECAABkcnMvZG93bnJldi54bWxQSwUGAAAAAAQABAD5AAAAkgMAAAAA&#10;"/>
                      <v:line id="Line 282" o:spid="_x0000_s1115" style="position:absolute;flip:x;visibility:visible;mso-wrap-style:square" from="4970,8946" to="5254,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1Wov8QAAADcAAAADwAAAGRycy9kb3ducmV2LnhtbERPTWsCMRC9C/6HMIVepGYtWnQ1ihQK&#10;PXipLSvexs10s+xmsk1S3f77RhC8zeN9zmrT21acyYfasYLJOANBXDpdc6Xg6/PtaQ4iRGSNrWNS&#10;8EcBNuvhYIW5dhf+oPM+ViKFcMhRgYmxy6UMpSGLYew64sR9O28xJugrqT1eUrht5XOWvUiLNacG&#10;gx29Giqb/a9VIOe70Y/fnqZN0RwOC1OURXfcKfX40G+XICL18S6+ud91mj+bwv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Vai/xAAAANwAAAAPAAAAAAAAAAAA&#10;AAAAAKECAABkcnMvZG93bnJldi54bWxQSwUGAAAAAAQABAD5AAAAkgMAAAAA&#10;"/>
                      <v:line id="Line 283" o:spid="_x0000_s1116" style="position:absolute;visibility:visible;mso-wrap-style:square" from="4970,8662" to="5539,8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2MW8QAAADcAAAADwAAAGRycy9kb3ducmV2LnhtbERPS2vCQBC+F/wPywi91Y0tBkldRSwF&#10;7aH4gvY4ZqdJNDsbdrdJ+u/dguBtPr7nzBa9qUVLzleWFYxHCQji3OqKCwXHw/vTFIQPyBpry6Tg&#10;jzws5oOHGWbadryjdh8KEUPYZ6igDKHJpPR5SQb9yDbEkfuxzmCI0BVSO+xiuKnlc5Kk0mDFsaHE&#10;hlYl5Zf9r1Hw+bJN2+XmY91/bdJT/rY7fZ87p9TjsF++ggjUh7v45l7rOH8ygf9n4gVy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PYxbxAAAANwAAAAPAAAAAAAAAAAA&#10;AAAAAKECAABkcnMvZG93bnJldi54bWxQSwUGAAAAAAQABAD5AAAAkgMAAAAA&#10;"/>
                    </v:group>
                    <v:shape id="Text Box 284" o:spid="_x0000_s1117" type="#_x0000_t202" style="position:absolute;left:4828;top:9230;width:994;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YNEsAA&#10;AADcAAAADwAAAGRycy9kb3ducmV2LnhtbERPS4vCMBC+C/6HMMLeNFFW0WoUUYQ9uawv8DY0Y1ts&#10;JqWJtvvvzcKCt/n4nrNYtbYUT6p94VjDcKBAEKfOFJxpOB13/SkIH5ANlo5Jwy95WC27nQUmxjX8&#10;Q89DyEQMYZ+ghjyEKpHSpzlZ9ANXEUfu5mqLIcI6k6bGJobbUo6UmkiLBceGHCva5JTeDw+r4by/&#10;XS+f6jvb2nHVuFZJtjOp9UevXc9BBGrDW/zv/jJx/ngCf8/E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0YNEsAAAADcAAAADwAAAAAAAAAAAAAAAACYAgAAZHJzL2Rvd25y&#10;ZXYueG1sUEsFBgAAAAAEAAQA9QAAAIUDAAAAAA==&#10;" filled="f" stroked="f">
                      <v:textbox>
                        <w:txbxContent>
                          <w:p w:rsidR="00095298" w:rsidRDefault="00095298" w:rsidP="004D660E">
                            <w:pPr>
                              <w:rPr>
                                <w:rFonts w:ascii="Courier New" w:hAnsi="Courier New"/>
                                <w:sz w:val="18"/>
                              </w:rPr>
                            </w:pPr>
                          </w:p>
                        </w:txbxContent>
                      </v:textbox>
                    </v:shape>
                  </v:group>
                </v:group>
                <v:group id="Group 285" o:spid="_x0000_s1118" style="position:absolute;left:8087;top:10666;width:1235;height:1363" coordorigin="8648,4770" coordsize="1235,1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Text Box 286" o:spid="_x0000_s1119" type="#_x0000_t202" style="position:absolute;left:8921;top:4770;width:96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viMQA&#10;AADcAAAADwAAAGRycy9kb3ducmV2LnhtbESPQWvCQBCF7wX/wzKCl6IbAy0SXUXEoldtL70N2TEJ&#10;ZmeT7NZEf33nIHib4b1575vVZnC1ulEXKs8G5rMEFHHubcWFgZ/vr+kCVIjIFmvPZOBOATbr0dsK&#10;M+t7PtHtHAslIRwyNFDG2GRah7wkh2HmG2LRLr5zGGXtCm077CXc1TpNkk/tsGJpKLGhXUn59fzn&#10;DPh+f3ee2iR9/324w27bni5pa8xkPGyXoCIN8WV+Xh+t4H8IrTwjE+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L4jEAAAA3AAAAA8AAAAAAAAAAAAAAAAAmAIAAGRycy9k&#10;b3ducmV2LnhtbFBLBQYAAAAABAAEAPUAAACJAwAAAAA=&#10;" strokecolor="white">
                    <v:textbox>
                      <w:txbxContent>
                        <w:p w:rsidR="00095298" w:rsidRDefault="00680633" w:rsidP="004D660E">
                          <w:r>
                            <w:rPr>
                              <w:b/>
                              <w:noProof/>
                              <w:sz w:val="36"/>
                              <w:lang w:val="sv-SE" w:eastAsia="sv-SE"/>
                            </w:rPr>
                            <w:drawing>
                              <wp:inline distT="0" distB="0" distL="0" distR="0">
                                <wp:extent cx="412750" cy="228600"/>
                                <wp:effectExtent l="0" t="0" r="6350" b="0"/>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12750" cy="228600"/>
                                        </a:xfrm>
                                        <a:prstGeom prst="rect">
                                          <a:avLst/>
                                        </a:prstGeom>
                                        <a:noFill/>
                                        <a:ln>
                                          <a:noFill/>
                                        </a:ln>
                                      </pic:spPr>
                                    </pic:pic>
                                  </a:graphicData>
                                </a:graphic>
                              </wp:inline>
                            </w:drawing>
                          </w:r>
                        </w:p>
                      </w:txbxContent>
                    </v:textbox>
                  </v:shape>
                  <v:group id="Group 287" o:spid="_x0000_s1120" style="position:absolute;left:8648;top:5101;width:892;height:1032" coordorigin="4828,8378" coordsize="994,12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group id="Group 288" o:spid="_x0000_s1121" style="position:absolute;left:4970;top:8378;width:569;height:852" coordorigin="4970,8378" coordsize="569,8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oval id="Oval 289" o:spid="_x0000_s1122" style="position:absolute;left:5112;top:8378;width:284;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Ip1cIA&#10;AADcAAAADwAAAGRycy9kb3ducmV2LnhtbERPTUvDQBC9F/wPywjemk0aGiR2W4pFaA8ejHofstMk&#10;NDsbstM0/nu3IHibx/uczW52vZpoDJ1nA1mSgiKuve24MfD1+bZ8BhUE2WLvmQz8UIDd9mGxwdL6&#10;G3/QVEmjYgiHEg20IkOpdahbchgSPxBH7uxHhxLh2Gg74i2Gu16v0rTQDjuODS0O9NpSfamuzsCh&#10;2VfFpHNZ5+fDUdaX7/dTnhnz9DjvX0AJzfIv/nMfbZxfZHB/Jl6gt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inVwgAAANwAAAAPAAAAAAAAAAAAAAAAAJgCAABkcnMvZG93&#10;bnJldi54bWxQSwUGAAAAAAQABAD1AAAAhwMAAAAA&#10;"/>
                      <v:line id="Line 290" o:spid="_x0000_s1123" style="position:absolute;visibility:visible;mso-wrap-style:square" from="5254,8662" to="5254,89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LjeksQAAADcAAAADwAAAGRycy9kb3ducmV2LnhtbERPTWvCQBC9C/6HZYTedKOFUKKriFLQ&#10;Hkq1gh7H7JhEs7Nhd5uk/75bKPQ2j/c5i1VvatGS85VlBdNJAoI4t7riQsHp83X8AsIHZI21ZVLw&#10;TR5Wy+FggZm2HR+oPYZCxBD2GSooQ2gyKX1ekkE/sQ1x5G7WGQwRukJqh10MN7WcJUkqDVYcG0ps&#10;aFNS/jh+GQXv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uN6SxAAAANwAAAAPAAAAAAAAAAAA&#10;AAAAAKECAABkcnMvZG93bnJldi54bWxQSwUGAAAAAAQABAD5AAAAkgMAAAAA&#10;"/>
                      <v:line id="Line 291" o:spid="_x0000_s1124" style="position:absolute;visibility:visible;mso-wrap-style:square" from="5254,8946" to="5538,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7CcQAAADcAAAADwAAAGRycy9kb3ducmV2LnhtbERPTWvCQBC9C/6HZYTedGOFUKKriFLQ&#10;Hkq1gh7H7JhEs7Nhd5uk/75bKPQ2j/c5i1VvatGS85VlBdNJAoI4t7riQsHp83X8AsIHZI21ZVLw&#10;TR5Wy+FggZm2HR+oPYZCxBD2GSooQ2gyKX1ekkE/sQ1x5G7WGQwRukJqh10MN7V8TpJUGqw4NpTY&#10;0Kak/HH8MgreZx9pu96/7frzPr3m28P1cu+cUk+jfj0HEagP/+I/907H+e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9HsJxAAAANwAAAAPAAAAAAAAAAAA&#10;AAAAAKECAABkcnMvZG93bnJldi54bWxQSwUGAAAAAAQABAD5AAAAkgMAAAAA&#10;"/>
                      <v:line id="Line 292" o:spid="_x0000_s1125" style="position:absolute;flip:x;visibility:visible;mso-wrap-style:square" from="4970,8946" to="5254,92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TliAsQAAADcAAAADwAAAGRycy9kb3ducmV2LnhtbERPTWsCMRC9C/0PYQq9SM1aROzWKCII&#10;HrxUZaW36Wa6WXYzWZOo23/fFARv83ifM1/2thVX8qF2rGA8ykAQl07XXCk4HjavMxAhImtsHZOC&#10;XwqwXDwN5phrd+NPuu5jJVIIhxwVmBi7XMpQGrIYRq4jTtyP8xZjgr6S2uMthdtWvmXZVFqsOTUY&#10;7GhtqGz2F6tAznbDs199T5qiOZ3eTVEW3ddOqZfnfvUBIlIfH+K7e6vT/OkE/p9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OWICxAAAANwAAAAPAAAAAAAAAAAA&#10;AAAAAKECAABkcnMvZG93bnJldi54bWxQSwUGAAAAAAQABAD5AAAAkgMAAAAA&#10;"/>
                      <v:line id="Line 293" o:spid="_x0000_s1126" style="position:absolute;visibility:visible;mso-wrap-style:square" from="4970,8662" to="5539,86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1FG5sQAAADcAAAADwAAAGRycy9kb3ducmV2LnhtbERPS2vCQBC+F/oflhF6qxtbGiS6irQU&#10;1IPUB+hxzI5JbHY27K5J+u+7QqG3+fieM533phYtOV9ZVjAaJiCIc6srLhQc9p/PYxA+IGusLZOC&#10;H/Iwnz0+TDHTtuMttbtQiBjCPkMFZQhNJqXPSzLoh7YhjtzFOoMhQldI7bCL4aaWL0mSSoMVx4YS&#10;G3ovKf/e3YyCzetX2i5W62V/XKXn/GN7Pl07p9TToF9MQATqw7/4z73UcX76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UUbmxAAAANwAAAAPAAAAAAAAAAAA&#10;AAAAAKECAABkcnMvZG93bnJldi54bWxQSwUGAAAAAAQABAD5AAAAkgMAAAAA&#10;"/>
                    </v:group>
                    <v:shape id="Text Box 294" o:spid="_x0000_s1127" type="#_x0000_t202" style="position:absolute;left:4828;top:9230;width:994;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rHr8EA&#10;AADcAAAADwAAAGRycy9kb3ducmV2LnhtbERPTYvCMBC9L/gfwgh7WxNFi1ajiIuwJ2VdFbwNzdgW&#10;m0lpsrb+eyMs7G0e73MWq85W4k6NLx1rGA4UCOLMmZJzDcef7ccUhA/IBivHpOFBHlbL3tsCU+Na&#10;/qb7IeQihrBPUUMRQp1K6bOCLPqBq4kjd3WNxRBhk0vTYBvDbSVHSiXSYsmxocCaNgVlt8Ov1XDa&#10;XS/nsdrnn3ZSt65Tku1Mav3e79ZzEIG68C/+c3+ZOD9J4PVMvE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qx6/BAAAA3AAAAA8AAAAAAAAAAAAAAAAAmAIAAGRycy9kb3du&#10;cmV2LnhtbFBLBQYAAAAABAAEAPUAAACGAwAAAAA=&#10;" filled="f" stroked="f">
                      <v:textbox>
                        <w:txbxContent>
                          <w:p w:rsidR="00095298" w:rsidRDefault="00095298" w:rsidP="004D660E">
                            <w:pPr>
                              <w:rPr>
                                <w:rFonts w:ascii="Courier New" w:hAnsi="Courier New"/>
                                <w:sz w:val="18"/>
                              </w:rPr>
                            </w:pPr>
                          </w:p>
                        </w:txbxContent>
                      </v:textbox>
                    </v:shape>
                  </v:group>
                </v:group>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95" o:spid="_x0000_s1128" type="#_x0000_t88" style="position:absolute;left:8769;top:5926;width:963;height:6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hOBMQA&#10;AADcAAAADwAAAGRycy9kb3ducmV2LnhtbERPTWsCMRC9F/wPYQq91WxbUNkaRS2FUi1FK4i3cTNu&#10;FjeTJUnd9d8bodDbPN7njKedrcWZfKgcK3jqZyCIC6crLhVsf94fRyBCRNZYOyYFFwownfTuxphr&#10;1/KazptYihTCIUcFJsYmlzIUhiyGvmuIE3d03mJM0JdSe2xTuK3lc5YNpMWKU4PBhhaGitPm1yo4&#10;7s2L+1y9LQ/W77629Xz2fWhLpR7uu9kriEhd/Bf/uT90mj8Ywu2ZdIG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YTgTEAAAA3AAAAA8AAAAAAAAAAAAAAAAAmAIAAGRycy9k&#10;b3ducmV2LnhtbFBLBQYAAAAABAAEAPUAAACJAwAAAAA=&#10;"/>
                <v:shape id="Text Box 296" o:spid="_x0000_s1129" type="#_x0000_t202" style="position:absolute;left:9748;top:8845;width:1905;height:28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lNcQA&#10;AADcAAAADwAAAGRycy9kb3ducmV2LnhtbESPT4vCQAzF7wt+hyHCXkSn24NI11FEXPTqn8veQie2&#10;xU6m7Yy27qc3B2FvCe/lvV+W68HV6kFdqDwb+JoloIhzbysuDFzOP9MFqBCRLdaeycCTAqxXo48l&#10;Ztb3fKTHKRZKQjhkaKCMscm0DnlJDsPMN8SiXX3nMMraFdp22Eu4q3WaJHPtsGJpKLGhbUn57XR3&#10;Bny/ezpPbZJOfv/cfrtpj9e0NeZzPGy+QUUa4r/5fX2wgj8XWnlGJt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85TXEAAAA3AAAAA8AAAAAAAAAAAAAAAAAmAIAAGRycy9k&#10;b3ducmV2LnhtbFBLBQYAAAAABAAEAPUAAACJAwAAAAA=&#10;" strokecolor="white">
                  <v:textbox>
                    <w:txbxContent>
                      <w:p w:rsidR="00095298" w:rsidRPr="00325ABC" w:rsidRDefault="00095298" w:rsidP="004D660E">
                        <w:r>
                          <w:rPr>
                            <w:b/>
                          </w:rPr>
                          <w:t xml:space="preserve">Technical Operation Personnel </w:t>
                        </w:r>
                        <w:r>
                          <w:rPr>
                            <w:b/>
                          </w:rPr>
                          <w:br/>
                        </w:r>
                        <w:r w:rsidRPr="00325ABC">
                          <w:t>(there are tasks for each layer in principle)</w:t>
                        </w:r>
                      </w:p>
                      <w:p w:rsidR="00095298" w:rsidRDefault="00095298" w:rsidP="004D660E"/>
                    </w:txbxContent>
                  </v:textbox>
                </v:shape>
                <v:line id="Line 297" o:spid="_x0000_s1130" style="position:absolute;flip:x;visibility:visible;mso-wrap-style:square" from="981,12282" to="10881,12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XvKsMAAADcAAAADwAAAGRycy9kb3ducmV2LnhtbERPTWvCQBC9F/wPywjezEZFqamriFAs&#10;FiyJvfQ2ZKebYHY2ZLdJ+u+7hUJv83ifszuMthE9db52rGCRpCCIS6drNgreb8/zRxA+IGtsHJOC&#10;b/Jw2E8edphpN3BOfRGMiCHsM1RQhdBmUvqyIos+cS1x5D5dZzFE2BmpOxxiuG3kMk030mLNsaHC&#10;lk4VlffiyyoohtW9X+Wv1/WHoUue6v7tbKRSs+l4fAIRaAz/4j/3i47zN1v4fSZeIP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JF7yrDAAAA3AAAAA8AAAAAAAAAAAAA&#10;AAAAoQIAAGRycy9kb3ducmV2LnhtbFBLBQYAAAAABAAEAPkAAACRAwAAAAA=&#10;" strokeweight="2.75pt">
                  <v:stroke dashstyle="dash"/>
                </v:line>
                <v:group id="Group 298" o:spid="_x0000_s1131" style="position:absolute;left:2439;top:8527;width:600;height:180" coordorigin="1815,15330" coordsize="60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line id="Line 299" o:spid="_x0000_s1132" style="position:absolute;visibility:visible;mso-wrap-style:square" from="1845,15330" to="2415,15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sGrMMAAADcAAAADwAAAGRycy9kb3ducmV2LnhtbERPyWrDMBC9B/oPYgq9JbJ7qBMnSig1&#10;gR7aQhZ6nloTy9QaGUtxlL+PCoXc5vHWWW2i7cRIg28dK8hnGQji2umWGwXHw3Y6B+EDssbOMSm4&#10;kofN+mGywlK7C+9o3IdGpBD2JSowIfSllL42ZNHPXE+cuJMbLIYEh0bqAS8p3HbyOctepMWWU4PB&#10;nt4M1b/7s1VQmGonC1l9HL6qsc0X8TN+/yyUenqMr0sQgWK4i//d7zrNL3L4eyZdIN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2LBqzDAAAA3AAAAA8AAAAAAAAAAAAA&#10;AAAAoQIAAGRycy9kb3ducmV2LnhtbFBLBQYAAAAABAAEAPkAAACRAwAAAAA=&#10;">
                    <v:stroke endarrow="block"/>
                  </v:line>
                  <v:line id="Line 300" o:spid="_x0000_s1133" style="position:absolute;visibility:visible;mso-wrap-style:square" from="1815,15510" to="2385,15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4RBMEAAADcAAAADwAAAGRycy9kb3ducmV2LnhtbERPy6rCMBDdC/5DGMGdpop4tRpFBOGi&#10;IPgCl2MztsVmUppcrX69ES64m8N5znRem0LcqXK5ZQW9bgSCOLE651TB8bDqjEA4j6yxsEwKnuRg&#10;Pms2phhr++Ad3fc+FSGEXYwKMu/LWEqXZGTQdW1JHLirrQz6AKtU6gofIdwUsh9FQ2kw59CQYUnL&#10;jJLb/s8oQLl8+dGu3gzGJyPP28XwdHmtlWq36sUEhKfaf8X/7l8d5v/04fNMuEDO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7hEEwQAAANwAAAAPAAAAAAAAAAAAAAAA&#10;AKECAABkcnMvZG93bnJldi54bWxQSwUGAAAAAAQABAD5AAAAjwMAAAAA&#10;">
                    <v:stroke startarrow="block"/>
                  </v:line>
                </v:group>
                <v:group id="Group 301" o:spid="_x0000_s1134" style="position:absolute;left:2446;top:7087;width:600;height:180" coordorigin="1815,15330" coordsize="60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line id="Line 302" o:spid="_x0000_s1135" style="position:absolute;visibility:visible;mso-wrap-style:square" from="1845,15330" to="2415,15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ylNMIAAADcAAAADwAAAGRycy9kb3ducmV2LnhtbERP32vCMBB+F/Y/hBvsTVNl2NkZRSyD&#10;PcyBOvZ8a86m2FxKE2v23xthsLf7+H7ech1tKwbqfeNYwXSSgSCunG64VvB1fBu/gPABWWPrmBT8&#10;kof16mG0xEK7K+9pOIRapBD2BSowIXSFlL4yZNFPXEecuJPrLYYE+1rqHq8p3LZylmVzabHh1GCw&#10;o62h6ny4WAW5Kfcyl+XH8bMcmuki7uL3z0Kpp8e4eQURKIZ/8Z/7Xaf5+TPcn0kXyNU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fylNMIAAADcAAAADwAAAAAAAAAAAAAA&#10;AAChAgAAZHJzL2Rvd25yZXYueG1sUEsFBgAAAAAEAAQA+QAAAJADAAAAAA==&#10;">
                    <v:stroke endarrow="block"/>
                  </v:line>
                  <v:line id="Line 303" o:spid="_x0000_s1136" style="position:absolute;visibility:visible;mso-wrap-style:square" from="1815,15510" to="2385,15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eJcMQAAADcAAAADwAAAGRycy9kb3ducmV2LnhtbERPTWvCQBC9C/0PyxS8mU2LtZq6igSE&#10;UqFgWsHjNDsmwexsyK5J6q/vCkJv83ifs1wPphYdta6yrOApikEQ51ZXXCj4/tpO5iCcR9ZYWyYF&#10;v+RgvXoYLTHRtuc9dZkvRAhhl6CC0vsmkdLlJRl0kW2IA3eyrUEfYFtI3WIfwk0tn+N4Jg1WHBpK&#10;bCgtKT9nF6MAZXr18/2wmy4ORh4/N7PDz/VDqfHjsHkD4Wnw/+K7+12H+a8vcHsmXC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B4lwxAAAANwAAAAPAAAAAAAAAAAA&#10;AAAAAKECAABkcnMvZG93bnJldi54bWxQSwUGAAAAAAQABAD5AAAAkgMAAAAA&#10;">
                    <v:stroke startarrow="block"/>
                  </v:line>
                </v:group>
                <v:line id="Line 304" o:spid="_x0000_s1137" style="position:absolute;rotation:-90;visibility:visible;mso-wrap-style:square" from="3412,7501" to="3982,75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7dr8IAAADcAAAADwAAAGRycy9kb3ducmV2LnhtbERPS2sCMRC+C/0PYQpeRLO1Za2rUUqh&#10;0JPUJ/Q2bGY3SzeTJUl1++8bQfA2H99zluvetuJMPjSOFTxNMhDEpdMN1woO+4/xK4gQkTW2jknB&#10;HwVYrx4GSyy0u/CWzrtYixTCoUAFJsaukDKUhiyGieuIE1c5bzEm6GupPV5SuG3lNMtyabHh1GCw&#10;o3dD5c/u1yqwX/5IJzN/qegwivlx87z9rlip4WP/tgARqY938c39qdP8WQ7XZ9IF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7dr8IAAADcAAAADwAAAAAAAAAAAAAA&#10;AAChAgAAZHJzL2Rvd25yZXYueG1sUEsFBgAAAAAEAAQA+QAAAJADAAAAAA==&#10;">
                  <v:stroke endarrow="block"/>
                </v:line>
                <v:group id="Group 305" o:spid="_x0000_s1138" style="position:absolute;left:3523;top:8875;width:600;height:180;rotation:-90" coordorigin="1815,15330" coordsize="60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qpbOcQAAADcAAAA&#10;DwAAAAAAAAAAAAAAAACqAgAAZHJzL2Rvd25yZXYueG1sUEsFBgAAAAAEAAQA+gAAAJsDAAAAAA==&#10;">
                  <v:line id="Line 306" o:spid="_x0000_s1139" style="position:absolute;visibility:visible;mso-wrap-style:square" from="1845,15330" to="2415,15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GvMcUAAADcAAAADwAAAGRycy9kb3ducmV2LnhtbESPQU/DMAyF70j7D5GRuLF0HCgryya0&#10;CmkHQNqGOJvGa6o1TtVkXfj3+IDEzdZ7fu/zapN9ryYaYxfYwGJegCJugu24NfB5fL1/AhUTssU+&#10;MBn4oQib9exmhZUNV97TdEitkhCOFRpwKQ2V1rFx5DHOw0As2imMHpOsY6vtiFcJ971+KIpH7bFj&#10;aXA40NZRcz5cvIHS1Xtd6vrt+FFP3WKZ3/PX99KYu9v88gwqUU7/5r/rnRX8UmjlGZlAr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LGvMcUAAADcAAAADwAAAAAAAAAA&#10;AAAAAAChAgAAZHJzL2Rvd25yZXYueG1sUEsFBgAAAAAEAAQA+QAAAJMDAAAAAA==&#10;">
                    <v:stroke endarrow="block"/>
                  </v:line>
                  <v:line id="Line 307" o:spid="_x0000_s1140" style="position:absolute;visibility:visible;mso-wrap-style:square" from="1815,15510" to="2385,15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qDdcQAAADcAAAADwAAAGRycy9kb3ducmV2LnhtbERPTWvCQBC9C/6HZYTezKal2CRmIyIU&#10;ikJB20CP0+yYhGZnQ3ar0V/vFgre5vE+J1+NphMnGlxrWcFjFIMgrqxuuVbw+fE6T0A4j6yxs0wK&#10;LuRgVUwnOWbannlPp4OvRQhhl6GCxvs+k9JVDRl0ke2JA3e0g0Ef4FBLPeA5hJtOPsXxQhpsOTQ0&#10;2NOmoern8GsUoNxcfbIfd89paeTX+3pRfl+3Sj3MxvUShKfR38X/7jcd5r+k8PdMuEAW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SoN1xAAAANwAAAAPAAAAAAAAAAAA&#10;AAAAAKECAABkcnMvZG93bnJldi54bWxQSwUGAAAAAAQABAD5AAAAkgMAAAAA&#10;">
                    <v:stroke startarrow="block"/>
                  </v:line>
                </v:group>
                <v:group id="Group 308" o:spid="_x0000_s1141" style="position:absolute;left:3487;top:10352;width:600;height:180;rotation:-90" coordorigin="1815,15330" coordsize="60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JazascAAADc&#10;AAAADwAAAAAAAAAAAAAAAACqAgAAZHJzL2Rvd25yZXYueG1sUEsFBgAAAAAEAAQA+gAAAJ4DAAAA&#10;AA==&#10;">
                  <v:line id="Line 309" o:spid="_x0000_s1142" style="position:absolute;visibility:visible;mso-wrap-style:square" from="1845,15330" to="2415,153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52i8IAAADcAAAADwAAAGRycy9kb3ducmV2LnhtbERPS2sCMRC+F/wPYYTeanZ7qLoaRVwK&#10;PbQFH3geN+NmcTNZNuma/vumIHibj+85y3W0rRio941jBfkkA0FcOd1wreB4eH+ZgfABWWPrmBT8&#10;kof1avS0xEK7G+9o2IdapBD2BSowIXSFlL4yZNFPXEecuIvrLYYE+1rqHm8p3LbyNcvepMWGU4PB&#10;jraGquv+xyqYmnInp7L8PHyXQ5PP41c8nedKPY/jZgEiUAwP8d39odP8WQ7/z6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F52i8IAAADcAAAADwAAAAAAAAAAAAAA&#10;AAChAgAAZHJzL2Rvd25yZXYueG1sUEsFBgAAAAAEAAQA+QAAAJADAAAAAA==&#10;">
                    <v:stroke endarrow="block"/>
                  </v:line>
                  <v:line id="Line 310" o:spid="_x0000_s1143" style="position:absolute;visibility:visible;mso-wrap-style:square" from="1815,15510" to="2385,15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thI8MAAADcAAAADwAAAGRycy9kb3ducmV2LnhtbERPTWvCQBC9F/wPyxS8mU1FJE1dQxCE&#10;oiAkbaDHaXaahGZnQ3ar0V/fLQi9zeN9ziabTC/ONLrOsoKnKAZBXFvdcaPg/W2/SEA4j6yxt0wK&#10;ruQg284eNphqe+GCzqVvRAhhl6KC1vshldLVLRl0kR2IA/dlR4M+wLGResRLCDe9XMbxWhrsODS0&#10;ONCupfq7/DEKUO5uPimm4+q5MvLjlK+rz9tBqfnjlL+A8DT5f/Hd/arD/GQJf8+EC+T2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7YSPDAAAA3AAAAA8AAAAAAAAAAAAA&#10;AAAAoQIAAGRycy9kb3ducmV2LnhtbFBLBQYAAAAABAAEAPkAAACRAwAAAAA=&#10;">
                    <v:stroke startarrow="block"/>
                  </v:line>
                </v:group>
                <v:shape id="Text Box 311" o:spid="_x0000_s1144" type="#_x0000_t202" style="position:absolute;left:4041;top:1851;width:855;height:21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ofssMA&#10;AADcAAAADwAAAGRycy9kb3ducmV2LnhtbERPTYvCMBC9L/gfwgje1tQVFqlGEWXFvSxa9eBtbMa2&#10;2ExqE2399xtB8DaP9zmTWWtKcafaFZYVDPoRCOLU6oIzBfvdz+cIhPPIGkvLpOBBDmbTzscEY20b&#10;3tI98ZkIIexiVJB7X8VSujQng65vK+LAnW1t0AdYZ1LX2IRwU8qvKPqWBgsODTlWtMgpvSQ3o+Bw&#10;+nuU22p4jIrmd9OurptkucqU6nXb+RiEp9a/xS/3Wof5oyE8nwkXy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ofssMAAADcAAAADwAAAAAAAAAAAAAAAACYAgAAZHJzL2Rv&#10;d25yZXYueG1sUEsFBgAAAAAEAAQA9QAAAIgDAAAAAA==&#10;" filled="f" stroked="f">
                  <v:textbox style="layout-flow:vertical;mso-layout-flow-alt:bottom-to-top">
                    <w:txbxContent>
                      <w:p w:rsidR="00095298" w:rsidRDefault="00095298" w:rsidP="004D660E">
                        <w:pPr>
                          <w:rPr>
                            <w:b/>
                            <w:lang w:val="en-US"/>
                          </w:rPr>
                        </w:pPr>
                        <w:r>
                          <w:rPr>
                            <w:b/>
                            <w:lang w:val="en-US"/>
                          </w:rPr>
                          <w:t>Configuration</w:t>
                        </w:r>
                      </w:p>
                    </w:txbxContent>
                  </v:textbox>
                </v:shape>
                <v:rect id="Rectangle 312" o:spid="_x0000_s1145" style="position:absolute;left:2601;top:7422;width:5580;height:4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cUZsEA&#10;AADcAAAADwAAAGRycy9kb3ducmV2LnhtbERP22rCQBB9F/yHZYS+6a7XSnQVUQoFA6Va34fsNAnN&#10;zobsmqR/7xYKvs3hXGe7720lWmp86VjDdKJAEGfOlJxr+Lq+jdcgfEA2WDkmDb/kYb8bDraYGNfx&#10;J7WXkIsYwj5BDUUIdSKlzwqy6CeuJo7ct2sshgibXJoGuxhuKzlTaiUtlhwbCqzpWFD2c7lbDa/p&#10;vFOnGadp+4FntShvIV1WWr+M+sMGRKA+PMX/7ncT568X8PdMvED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HFGbBAAAA3AAAAA8AAAAAAAAAAAAAAAAAmAIAAGRycy9kb3du&#10;cmV2LnhtbFBLBQYAAAAABAAEAPUAAACGAwAAAAA=&#10;" filled="f" strokeweight="1.5pt">
                  <v:stroke dashstyle="dash"/>
                </v:rect>
                <v:line id="Line 313" o:spid="_x0000_s1146" style="position:absolute;flip:x;visibility:visible;mso-wrap-style:square" from="6471,7062" to="6471,8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Z6yMMAAADcAAAADwAAAGRycy9kb3ducmV2LnhtbERPS2sCMRC+C/6HMEJvmrVgldUoWiwo&#10;eKgPBG/DZtysbibLJurWX98UCt7m43vOZNbYUtyp9oVjBf1eAoI4c7rgXMFh/9UdgfABWWPpmBT8&#10;kIfZtN2aYKrdg7d034VcxBD2KSowIVSplD4zZNH3XEUcubOrLYYI61zqGh8x3JbyPUk+pMWCY4PB&#10;ij4NZdfdzSpI5GVpnpvbfDHM1mZfHU/fy+FAqbdOMx+DCNSEl/jfvdJx/mgAf8/EC+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WesjDAAAA3AAAAA8AAAAAAAAAAAAA&#10;AAAAoQIAAGRycy9kb3ducmV2LnhtbFBLBQYAAAAABAAEAPkAAACRAwAAAAA=&#10;" strokeweight="2.25pt">
                  <v:stroke startarrow="block" endarrow="block"/>
                </v:line>
                <v:line id="Line 314" o:spid="_x0000_s1147" style="position:absolute;flip:x;visibility:visible;mso-wrap-style:square" from="6456,8502" to="6456,9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Tkv8UAAADcAAAADwAAAGRycy9kb3ducmV2LnhtbERPS2vCQBC+F/oflin0VjcV1BBdQyoK&#10;FXrwUQq9DdkxmzY7G7Krxv56VxB6m4/vObO8t404UedrxwpeBwkI4tLpmisFn/vVSwrCB2SNjWNS&#10;cCEP+fzxYYaZdmfe0mkXKhFD2GeowITQZlL60pBFP3AtceQOrrMYIuwqqTs8x3DbyGGSjKXFmmOD&#10;wZYWhsrf3dEqSOTP0vx9HIu3Sbk2+/bre7OcjJR6fuqLKYhAffgX393vOs5Px3B7Jl4g5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ATkv8UAAADcAAAADwAAAAAAAAAA&#10;AAAAAAChAgAAZHJzL2Rvd25yZXYueG1sUEsFBgAAAAAEAAQA+QAAAJMDAAAAAA==&#10;" strokeweight="2.25pt">
                  <v:stroke startarrow="block" endarrow="block"/>
                </v:line>
                <v:line id="Line 315" o:spid="_x0000_s1148" style="position:absolute;flip:x;visibility:visible;mso-wrap-style:square" from="6441,10122" to="6441,11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hBJMQAAADcAAAADwAAAGRycy9kb3ducmV2LnhtbERPS2sCMRC+C/0PYQreNFtBV1aj2KLQ&#10;Qg/1geBt2IybtZvJsom69tcboeBtPr7nTOetrcSFGl86VvDWT0AQ506XXCjYbVe9MQgfkDVWjknB&#10;jTzMZy+dKWbaXXlNl00oRAxhn6ECE0KdSelzQxZ939XEkTu6xmKIsCmkbvAaw20lB0kykhZLjg0G&#10;a/owlP9uzlZBIk9L8/d9Xryn+ZfZ1vvDzzIdKtV9bRcTEIHa8BT/uz91nD9O4fFMvEDO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SEEkxAAAANwAAAAPAAAAAAAAAAAA&#10;AAAAAKECAABkcnMvZG93bnJldi54bWxQSwUGAAAAAAQABAD5AAAAkgMAAAAA&#10;" strokeweight="2.25pt">
                  <v:stroke startarrow="block" endarrow="block"/>
                </v:line>
                <v:line id="Line 316" o:spid="_x0000_s1149" style="position:absolute;flip:x;visibility:visible;mso-wrap-style:square" from="6441,11742" to="6441,13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fVVscAAADcAAAADwAAAGRycy9kb3ducmV2LnhtbESPT2sCQQzF7wW/w5CCtzrbglW2jqJF&#10;wYKH+odCb2En3dl2J7PsjLr66c2h4C3hvbz3y2TW+VqdqI1VYAPPgwwUcRFsxaWBw371NAYVE7LF&#10;OjAZuFCE2bT3MMHchjNv6bRLpZIQjjkacCk1udaxcOQxDkJDLNpPaD0mWdtS2xbPEu5r/ZJlr9pj&#10;xdLgsKF3R8Xf7ugNZPp36a6b43wxKj7cvvn6/lyOhsb0H7v5G6hEXbqb/6/XVvDHQivPyAR6e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19VWxwAAANwAAAAPAAAAAAAA&#10;AAAAAAAAAKECAABkcnMvZG93bnJldi54bWxQSwUGAAAAAAQABAD5AAAAlQMAAAAA&#10;" strokeweight="2.25pt">
                  <v:stroke startarrow="block" endarrow="block"/>
                </v:line>
                <v:shape id="Text Box 317" o:spid="_x0000_s1150" type="#_x0000_t202" style="position:absolute;left:1341;top:10084;width:1440;height:1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m1J8AA&#10;AADcAAAADwAAAGRycy9kb3ducmV2LnhtbERPS4vCMBC+C/6HMII3TVZUtBpFlAVPiu4DvA3N2JZt&#10;JqXJ2vrvjSB4m4/vOct1a0txo9oXjjV8DBUI4tSZgjMN31+fgxkIH5ANlo5Jw508rFfdzhIT4xo+&#10;0e0cMhFD2CeoIQ+hSqT0aU4W/dBVxJG7utpiiLDOpKmxieG2lCOlptJiwbEhx4q2OaV/53+r4edw&#10;vfyO1THb2UnVuFZJtnOpdb/XbhYgArXhLX659ybOn83h+Uy8QK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Lm1J8AAAADcAAAADwAAAAAAAAAAAAAAAACYAgAAZHJzL2Rvd25y&#10;ZXYueG1sUEsFBgAAAAAEAAQA9QAAAIUDAAAAAA==&#10;" filled="f" stroked="f">
                  <v:textbox>
                    <w:txbxContent>
                      <w:p w:rsidR="00095298" w:rsidRDefault="00095298" w:rsidP="004D660E">
                        <w:pPr>
                          <w:rPr>
                            <w:b/>
                            <w:sz w:val="28"/>
                            <w:szCs w:val="28"/>
                          </w:rPr>
                        </w:pPr>
                        <w:r>
                          <w:rPr>
                            <w:b/>
                            <w:sz w:val="28"/>
                            <w:szCs w:val="28"/>
                          </w:rPr>
                          <w:t>AIS Physical</w:t>
                        </w:r>
                      </w:p>
                      <w:p w:rsidR="00095298" w:rsidRDefault="00095298" w:rsidP="004D660E">
                        <w:pPr>
                          <w:rPr>
                            <w:b/>
                            <w:sz w:val="28"/>
                            <w:szCs w:val="28"/>
                          </w:rPr>
                        </w:pPr>
                        <w:r>
                          <w:rPr>
                            <w:b/>
                            <w:sz w:val="28"/>
                            <w:szCs w:val="28"/>
                          </w:rPr>
                          <w:t>Shore</w:t>
                        </w:r>
                      </w:p>
                      <w:p w:rsidR="00095298" w:rsidRDefault="00095298" w:rsidP="004D660E">
                        <w:pPr>
                          <w:rPr>
                            <w:b/>
                            <w:sz w:val="28"/>
                            <w:szCs w:val="28"/>
                          </w:rPr>
                        </w:pPr>
                        <w:r>
                          <w:rPr>
                            <w:b/>
                            <w:sz w:val="28"/>
                            <w:szCs w:val="28"/>
                          </w:rPr>
                          <w:t>Station</w:t>
                        </w:r>
                      </w:p>
                      <w:p w:rsidR="00095298" w:rsidRPr="00842E5D" w:rsidRDefault="00095298" w:rsidP="004D660E">
                        <w:pPr>
                          <w:rPr>
                            <w:b/>
                            <w:sz w:val="28"/>
                            <w:szCs w:val="28"/>
                          </w:rPr>
                        </w:pPr>
                        <w:r>
                          <w:rPr>
                            <w:b/>
                            <w:sz w:val="28"/>
                            <w:szCs w:val="28"/>
                          </w:rPr>
                          <w:t>AIS-PSS</w:t>
                        </w:r>
                        <w:r>
                          <w:rPr>
                            <w:b/>
                            <w:sz w:val="28"/>
                            <w:szCs w:val="28"/>
                          </w:rPr>
                          <w:br/>
                        </w:r>
                      </w:p>
                    </w:txbxContent>
                  </v:textbox>
                </v:shape>
                <w10:anchorlock/>
              </v:group>
            </w:pict>
          </mc:Fallback>
        </mc:AlternateContent>
      </w:r>
    </w:p>
    <w:p w14:paraId="2AA277C3" w14:textId="77777777" w:rsidR="00822837" w:rsidRPr="00822837" w:rsidRDefault="00822837" w:rsidP="00822837">
      <w:pPr>
        <w:pStyle w:val="Figure"/>
      </w:pPr>
      <w:bookmarkStart w:id="572" w:name="_Ref304918152"/>
      <w:bookmarkStart w:id="573" w:name="_Toc203639346"/>
      <w:r w:rsidRPr="00822837">
        <w:t>Layered structure of AIS Service – Structure model of the AIS Service</w:t>
      </w:r>
      <w:bookmarkEnd w:id="572"/>
      <w:bookmarkEnd w:id="573"/>
    </w:p>
    <w:p w14:paraId="35D94E34" w14:textId="77777777" w:rsidR="00F5217B" w:rsidRDefault="00822837" w:rsidP="00822837">
      <w:pPr>
        <w:pStyle w:val="BodyText"/>
      </w:pPr>
      <w:r w:rsidRPr="00822837">
        <w:t>* Note: This symbolic representation</w:t>
      </w:r>
      <w:r w:rsidR="000B4BE7">
        <w:t xml:space="preserve"> </w:t>
      </w:r>
      <w:r w:rsidR="002E5743" w:rsidRPr="000B4BE7">
        <w:t>should not be taken as an inference of</w:t>
      </w:r>
      <w:r w:rsidR="002E5743">
        <w:t xml:space="preserve"> </w:t>
      </w:r>
      <w:r w:rsidRPr="00822837">
        <w:t xml:space="preserve">the amount of personnel </w:t>
      </w:r>
      <w:r w:rsidR="000B4BE7" w:rsidRPr="00822837">
        <w:t xml:space="preserve">required </w:t>
      </w:r>
      <w:r w:rsidRPr="00822837">
        <w:t xml:space="preserve">for the technical operation of the AIS service. </w:t>
      </w:r>
      <w:r>
        <w:t xml:space="preserve"> </w:t>
      </w:r>
      <w:r w:rsidRPr="00822837">
        <w:t>This symbolic representation aims at indicating that human interaction with the largely automated AIS Service is required as the last resort - and in some cases possibly on a regular basis - on all layers of the AIS Service.</w:t>
      </w:r>
    </w:p>
    <w:p w14:paraId="6C99FCFA" w14:textId="77777777" w:rsidR="00822837" w:rsidRDefault="00822837">
      <w:r>
        <w:br w:type="page"/>
      </w:r>
    </w:p>
    <w:p w14:paraId="6A8AE5B9" w14:textId="77777777" w:rsidR="00822837" w:rsidRDefault="00822837" w:rsidP="00695B3E">
      <w:pPr>
        <w:pStyle w:val="Heading3"/>
      </w:pPr>
      <w:bookmarkStart w:id="574" w:name="_Toc203639312"/>
      <w:r w:rsidRPr="00822837">
        <w:t>Mapping of the BAS to component functionalities and component requirements</w:t>
      </w:r>
      <w:bookmarkEnd w:id="574"/>
    </w:p>
    <w:p w14:paraId="6D9BE16A" w14:textId="77777777" w:rsidR="00822837" w:rsidRDefault="00822837" w:rsidP="00822837">
      <w:pPr>
        <w:pStyle w:val="BodyText"/>
        <w:rPr>
          <w:lang w:eastAsia="de-DE"/>
        </w:rPr>
      </w:pPr>
      <w:r>
        <w:rPr>
          <w:lang w:eastAsia="de-DE"/>
        </w:rPr>
        <w:t>To arrive at the required functionalities of the components internal to the AIS Service it is necessary to map the Basic AIS Services (both External and Internal) to the relevant individual components.  In accordance with Figure 4 and the above section there are the three main service components, namely AIS Logical Shore Station (AIS-LSS), AIS PSS Controlling Unit (AIS-PCU), and AIS Service Management (</w:t>
      </w:r>
      <w:del w:id="575" w:author="Brian Tetreault" w:date="2012-07-11T15:22:00Z">
        <w:r w:rsidDel="00B56F26">
          <w:rPr>
            <w:lang w:eastAsia="de-DE"/>
          </w:rPr>
          <w:delText>ASM</w:delText>
        </w:r>
      </w:del>
      <w:ins w:id="576" w:author="Brian Tetreault" w:date="2012-07-11T15:22:00Z">
        <w:r w:rsidR="00B56F26">
          <w:rPr>
            <w:lang w:eastAsia="de-DE"/>
          </w:rPr>
          <w:t>AIS-SM</w:t>
        </w:r>
      </w:ins>
      <w:r>
        <w:rPr>
          <w:lang w:eastAsia="de-DE"/>
        </w:rPr>
        <w:t>) to be considered for the mapping.  The AIS Base Stations, the AIS antenna</w:t>
      </w:r>
      <w:r w:rsidR="00F67513">
        <w:rPr>
          <w:lang w:eastAsia="de-DE"/>
        </w:rPr>
        <w:t>e</w:t>
      </w:r>
      <w:r>
        <w:rPr>
          <w:lang w:eastAsia="de-DE"/>
        </w:rPr>
        <w:t>, and also the AIS VDL are omitted from the consideration at this point since they are transparent in regard to the net information flow.  They will re-appear when considering secondary issues of the AIS Service, such as component management pr</w:t>
      </w:r>
      <w:r w:rsidR="00A71224">
        <w:rPr>
          <w:lang w:eastAsia="de-DE"/>
        </w:rPr>
        <w:t>oper or loading of the AIS VDL.</w:t>
      </w:r>
    </w:p>
    <w:p w14:paraId="10239F57" w14:textId="77777777" w:rsidR="00822837" w:rsidRDefault="00822837" w:rsidP="00822837">
      <w:pPr>
        <w:pStyle w:val="BodyText"/>
        <w:rPr>
          <w:lang w:eastAsia="de-DE"/>
        </w:rPr>
      </w:pPr>
      <w:r>
        <w:rPr>
          <w:lang w:eastAsia="de-DE"/>
        </w:rPr>
        <w:t>The mapping of the Basic AIS Services to functional components is described in A</w:t>
      </w:r>
      <w:r w:rsidR="00C60D73">
        <w:rPr>
          <w:lang w:eastAsia="de-DE"/>
        </w:rPr>
        <w:t>ppendix</w:t>
      </w:r>
      <w:r>
        <w:rPr>
          <w:lang w:eastAsia="de-DE"/>
        </w:rPr>
        <w:t>1.</w:t>
      </w:r>
    </w:p>
    <w:p w14:paraId="41A47B96" w14:textId="77777777" w:rsidR="00822837" w:rsidRDefault="00822837" w:rsidP="00822837">
      <w:pPr>
        <w:pStyle w:val="BodyText"/>
        <w:rPr>
          <w:lang w:eastAsia="de-DE"/>
        </w:rPr>
      </w:pPr>
      <w:r>
        <w:rPr>
          <w:lang w:eastAsia="de-DE"/>
        </w:rPr>
        <w:t>The resulting component functionalities are collected in A</w:t>
      </w:r>
      <w:r w:rsidR="00C60D73">
        <w:rPr>
          <w:lang w:eastAsia="de-DE"/>
        </w:rPr>
        <w:t>ppendic</w:t>
      </w:r>
      <w:r>
        <w:rPr>
          <w:lang w:eastAsia="de-DE"/>
        </w:rPr>
        <w:t>es 9, 10 and 11 which deal with the functional description</w:t>
      </w:r>
      <w:r w:rsidR="00C60D73">
        <w:rPr>
          <w:lang w:eastAsia="de-DE"/>
        </w:rPr>
        <w:t>s of the respective components.</w:t>
      </w:r>
    </w:p>
    <w:p w14:paraId="5E25FF0F" w14:textId="77777777" w:rsidR="00822837" w:rsidRDefault="00822837" w:rsidP="00822837">
      <w:pPr>
        <w:pStyle w:val="Heading2"/>
        <w:rPr>
          <w:lang w:eastAsia="de-DE"/>
        </w:rPr>
      </w:pPr>
      <w:bookmarkStart w:id="577" w:name="_Ref304917702"/>
      <w:bookmarkStart w:id="578" w:name="_Toc203639313"/>
      <w:r>
        <w:rPr>
          <w:lang w:eastAsia="de-DE"/>
        </w:rPr>
        <w:t>Distribution model for the AIS Service</w:t>
      </w:r>
      <w:bookmarkEnd w:id="577"/>
      <w:bookmarkEnd w:id="578"/>
    </w:p>
    <w:p w14:paraId="72B6CCEB" w14:textId="77777777" w:rsidR="00822837" w:rsidRDefault="00822837" w:rsidP="00526754">
      <w:pPr>
        <w:pStyle w:val="BodyText"/>
        <w:rPr>
          <w:lang w:eastAsia="de-DE"/>
        </w:rPr>
      </w:pPr>
      <w:r>
        <w:rPr>
          <w:lang w:eastAsia="de-DE"/>
        </w:rPr>
        <w:t xml:space="preserve">So far, the BAS and the internal structure of the AIS Service have been introduced. </w:t>
      </w:r>
      <w:r w:rsidR="00526754">
        <w:rPr>
          <w:lang w:eastAsia="de-DE"/>
        </w:rPr>
        <w:t xml:space="preserve"> </w:t>
      </w:r>
      <w:r>
        <w:rPr>
          <w:lang w:eastAsia="de-DE"/>
        </w:rPr>
        <w:t xml:space="preserve">The Distribution Model considers the influence of the geographical topology on the design of the AIS Service. </w:t>
      </w:r>
      <w:r w:rsidR="00C60D73">
        <w:rPr>
          <w:lang w:eastAsia="de-DE"/>
        </w:rPr>
        <w:t xml:space="preserve"> </w:t>
      </w:r>
      <w:r>
        <w:rPr>
          <w:lang w:eastAsia="de-DE"/>
        </w:rPr>
        <w:t>It deals with subjects such as the type of AIS Service recommended for different topologies, coverage planning and considerations for the location of diffe</w:t>
      </w:r>
      <w:r w:rsidR="00F67513">
        <w:rPr>
          <w:lang w:eastAsia="de-DE"/>
        </w:rPr>
        <w:t>rent AIS functional components.</w:t>
      </w:r>
    </w:p>
    <w:p w14:paraId="69E057D8" w14:textId="77777777" w:rsidR="00822837" w:rsidRDefault="00822837" w:rsidP="00526754">
      <w:pPr>
        <w:pStyle w:val="BodyText"/>
        <w:rPr>
          <w:lang w:eastAsia="de-DE"/>
        </w:rPr>
      </w:pPr>
      <w:r>
        <w:rPr>
          <w:lang w:eastAsia="de-DE"/>
        </w:rPr>
        <w:t xml:space="preserve"> The distribution model of the AIS Service is defined in accordance with the generic rules set out for Data Collection and Data Transfer Services in the IA</w:t>
      </w:r>
      <w:r w:rsidR="00526754">
        <w:rPr>
          <w:lang w:eastAsia="de-DE"/>
        </w:rPr>
        <w:t>LA CSSA description.  The influ</w:t>
      </w:r>
      <w:r>
        <w:rPr>
          <w:lang w:eastAsia="de-DE"/>
        </w:rPr>
        <w:t>ence of the geographical topology on the AIS te</w:t>
      </w:r>
      <w:r w:rsidR="00526754">
        <w:rPr>
          <w:lang w:eastAsia="de-DE"/>
        </w:rPr>
        <w:t xml:space="preserve">chnology is given in </w:t>
      </w:r>
      <w:r w:rsidR="00C60D73">
        <w:rPr>
          <w:lang w:eastAsia="de-DE"/>
        </w:rPr>
        <w:t>Appendix</w:t>
      </w:r>
      <w:r w:rsidR="00526754">
        <w:rPr>
          <w:lang w:eastAsia="de-DE"/>
        </w:rPr>
        <w:t xml:space="preserve"> 3.</w:t>
      </w:r>
    </w:p>
    <w:p w14:paraId="5E96D8B3" w14:textId="77777777" w:rsidR="00822837" w:rsidRDefault="00822837" w:rsidP="00526754">
      <w:pPr>
        <w:pStyle w:val="Heading2"/>
      </w:pPr>
      <w:bookmarkStart w:id="579" w:name="_Ref304917681"/>
      <w:bookmarkStart w:id="580" w:name="_Toc203639314"/>
      <w:r>
        <w:t>Interaction and Data Flow model of the AIS Service</w:t>
      </w:r>
      <w:bookmarkEnd w:id="579"/>
      <w:bookmarkEnd w:id="580"/>
    </w:p>
    <w:p w14:paraId="5C04460F" w14:textId="77777777" w:rsidR="00822837" w:rsidRDefault="00822837" w:rsidP="00695B3E">
      <w:pPr>
        <w:pStyle w:val="Heading3"/>
      </w:pPr>
      <w:bookmarkStart w:id="581" w:name="_Ref304917659"/>
      <w:bookmarkStart w:id="582" w:name="_Toc203639315"/>
      <w:r>
        <w:t>Introduction</w:t>
      </w:r>
      <w:bookmarkEnd w:id="581"/>
      <w:bookmarkEnd w:id="582"/>
      <w:r>
        <w:t xml:space="preserve"> </w:t>
      </w:r>
    </w:p>
    <w:p w14:paraId="2B009108" w14:textId="77777777" w:rsidR="00822837" w:rsidRDefault="00822837" w:rsidP="00526754">
      <w:pPr>
        <w:pStyle w:val="BodyText"/>
        <w:rPr>
          <w:lang w:eastAsia="de-DE"/>
        </w:rPr>
      </w:pPr>
      <w:r>
        <w:rPr>
          <w:lang w:eastAsia="de-DE"/>
        </w:rPr>
        <w:t>Previous sections considered the static aspects of the AIS Service.</w:t>
      </w:r>
      <w:r w:rsidR="00526754">
        <w:rPr>
          <w:lang w:eastAsia="de-DE"/>
        </w:rPr>
        <w:t xml:space="preserve"> </w:t>
      </w:r>
      <w:r>
        <w:rPr>
          <w:lang w:eastAsia="de-DE"/>
        </w:rPr>
        <w:t xml:space="preserve"> It is now necessary to introduce the mechanics of the inter</w:t>
      </w:r>
      <w:r w:rsidR="00526754">
        <w:rPr>
          <w:lang w:eastAsia="de-DE"/>
        </w:rPr>
        <w:t>nal working of the AIS Service.</w:t>
      </w:r>
    </w:p>
    <w:p w14:paraId="4FC8A2BE" w14:textId="77777777" w:rsidR="00822837" w:rsidRDefault="00822837" w:rsidP="00526754">
      <w:pPr>
        <w:pStyle w:val="BodyText"/>
        <w:rPr>
          <w:lang w:eastAsia="de-DE"/>
        </w:rPr>
      </w:pPr>
      <w:r>
        <w:rPr>
          <w:lang w:eastAsia="de-DE"/>
        </w:rPr>
        <w:t>This section introduces the Interaction and Data Flow mode</w:t>
      </w:r>
      <w:r w:rsidR="00526754">
        <w:rPr>
          <w:lang w:eastAsia="de-DE"/>
        </w:rPr>
        <w:t>l which will be described in Appendi</w:t>
      </w:r>
      <w:r>
        <w:rPr>
          <w:lang w:eastAsia="de-DE"/>
        </w:rPr>
        <w:t>x 4.</w:t>
      </w:r>
      <w:r w:rsidR="00526754">
        <w:rPr>
          <w:lang w:eastAsia="de-DE"/>
        </w:rPr>
        <w:t xml:space="preserve"> </w:t>
      </w:r>
      <w:r>
        <w:rPr>
          <w:lang w:eastAsia="de-DE"/>
        </w:rPr>
        <w:t xml:space="preserve"> The objectives of </w:t>
      </w:r>
      <w:r w:rsidR="00C60D73">
        <w:rPr>
          <w:lang w:eastAsia="de-DE"/>
        </w:rPr>
        <w:t>Appendix</w:t>
      </w:r>
      <w:r>
        <w:rPr>
          <w:lang w:eastAsia="de-DE"/>
        </w:rPr>
        <w:t xml:space="preserve"> 4 are</w:t>
      </w:r>
      <w:r w:rsidR="00526754">
        <w:rPr>
          <w:lang w:eastAsia="de-DE"/>
        </w:rPr>
        <w:t xml:space="preserve"> to</w:t>
      </w:r>
      <w:r>
        <w:rPr>
          <w:lang w:eastAsia="de-DE"/>
        </w:rPr>
        <w:t>:</w:t>
      </w:r>
    </w:p>
    <w:p w14:paraId="5F182DC3" w14:textId="77777777" w:rsidR="00822837" w:rsidRDefault="00526754" w:rsidP="00F67513">
      <w:pPr>
        <w:pStyle w:val="List1"/>
        <w:numPr>
          <w:ilvl w:val="0"/>
          <w:numId w:val="38"/>
        </w:numPr>
      </w:pPr>
      <w:r>
        <w:t>Id</w:t>
      </w:r>
      <w:r w:rsidR="00822837">
        <w:t>entify and describe the dynamic interactions between the various components of the AIS Service, due to their geographical distribution;</w:t>
      </w:r>
    </w:p>
    <w:p w14:paraId="3DA06A68" w14:textId="77777777" w:rsidR="00822837" w:rsidRDefault="00526754" w:rsidP="00F67513">
      <w:pPr>
        <w:pStyle w:val="List1"/>
      </w:pPr>
      <w:r>
        <w:t>P</w:t>
      </w:r>
      <w:r w:rsidR="00822837">
        <w:t>rovide a  description of the roles of the various compo</w:t>
      </w:r>
      <w:r>
        <w:t>nents of the AIS Service regard</w:t>
      </w:r>
      <w:r w:rsidR="00822837">
        <w:t>ing the data flow;</w:t>
      </w:r>
    </w:p>
    <w:p w14:paraId="4E1EE615" w14:textId="77777777" w:rsidR="00822837" w:rsidRDefault="00526754" w:rsidP="00F67513">
      <w:pPr>
        <w:pStyle w:val="List1"/>
      </w:pPr>
      <w:r>
        <w:t>P</w:t>
      </w:r>
      <w:r w:rsidR="00822837">
        <w:t>rovide guidance to a competent authority on the operation of the components of the AIS Service.</w:t>
      </w:r>
    </w:p>
    <w:p w14:paraId="126D865A" w14:textId="77777777" w:rsidR="00822837" w:rsidRDefault="00822837" w:rsidP="00695B3E">
      <w:pPr>
        <w:pStyle w:val="Heading3"/>
      </w:pPr>
      <w:bookmarkStart w:id="583" w:name="_Toc203639316"/>
      <w:r>
        <w:t>The dynamic interactions between components of the AIS Service</w:t>
      </w:r>
      <w:bookmarkEnd w:id="583"/>
    </w:p>
    <w:p w14:paraId="0EC7F28E" w14:textId="77777777" w:rsidR="00822837" w:rsidRDefault="00822837" w:rsidP="00526754">
      <w:pPr>
        <w:pStyle w:val="BodyText"/>
        <w:rPr>
          <w:lang w:eastAsia="de-DE"/>
        </w:rPr>
      </w:pPr>
      <w:r>
        <w:rPr>
          <w:lang w:eastAsia="de-DE"/>
        </w:rPr>
        <w:t>The Interaction and Data Flow Model of the AIS Service shows the interaction between its relevant components.</w:t>
      </w:r>
      <w:r w:rsidR="00526754">
        <w:rPr>
          <w:lang w:eastAsia="de-DE"/>
        </w:rPr>
        <w:t xml:space="preserve"> </w:t>
      </w:r>
      <w:r>
        <w:rPr>
          <w:lang w:eastAsia="de-DE"/>
        </w:rPr>
        <w:t xml:space="preserve"> The Interaction and Data Flow model combines the Basic AIS Service descriptions, the Structure Model and the Distribution Model and addresses issues associated with the data flow mechanism in a distributed AIS Service setup.</w:t>
      </w:r>
      <w:r w:rsidR="00526754">
        <w:rPr>
          <w:lang w:eastAsia="de-DE"/>
        </w:rPr>
        <w:t xml:space="preserve"> </w:t>
      </w:r>
      <w:r>
        <w:rPr>
          <w:lang w:eastAsia="de-DE"/>
        </w:rPr>
        <w:t xml:space="preserve"> Hence, the Interaction and Data Flow model of the AIS Service weaves together the different strands whic</w:t>
      </w:r>
      <w:r w:rsidR="00526754">
        <w:rPr>
          <w:lang w:eastAsia="de-DE"/>
        </w:rPr>
        <w:t>h have been introduced so far.</w:t>
      </w:r>
    </w:p>
    <w:p w14:paraId="27B0EC7B" w14:textId="77777777" w:rsidR="00822837" w:rsidRDefault="00822837" w:rsidP="00695B3E">
      <w:pPr>
        <w:pStyle w:val="Heading3"/>
      </w:pPr>
      <w:bookmarkStart w:id="584" w:name="_Toc203639317"/>
      <w:r>
        <w:t>The description of the roles of the components of the AIS Service</w:t>
      </w:r>
      <w:bookmarkEnd w:id="584"/>
    </w:p>
    <w:p w14:paraId="496CFBAE" w14:textId="77777777" w:rsidR="00822837" w:rsidRDefault="00822837" w:rsidP="00526754">
      <w:pPr>
        <w:pStyle w:val="BodyText"/>
        <w:rPr>
          <w:lang w:eastAsia="de-DE"/>
        </w:rPr>
      </w:pPr>
      <w:r>
        <w:rPr>
          <w:lang w:eastAsia="de-DE"/>
        </w:rPr>
        <w:t>The Interaction and Data Flow Model of the AIS Service de</w:t>
      </w:r>
      <w:r w:rsidR="00526754">
        <w:rPr>
          <w:lang w:eastAsia="de-DE"/>
        </w:rPr>
        <w:t>als with the roles of the compo</w:t>
      </w:r>
      <w:r>
        <w:rPr>
          <w:lang w:eastAsia="de-DE"/>
        </w:rPr>
        <w:t>nents of the AIS Service.</w:t>
      </w:r>
      <w:r w:rsidR="00526754">
        <w:rPr>
          <w:lang w:eastAsia="de-DE"/>
        </w:rPr>
        <w:t xml:space="preserve"> </w:t>
      </w:r>
      <w:r>
        <w:rPr>
          <w:lang w:eastAsia="de-DE"/>
        </w:rPr>
        <w:t xml:space="preserve"> It is relevant in particular due to the geographical distribution of the components. </w:t>
      </w:r>
      <w:r w:rsidR="00526754">
        <w:rPr>
          <w:lang w:eastAsia="de-DE"/>
        </w:rPr>
        <w:t xml:space="preserve"> </w:t>
      </w:r>
      <w:r>
        <w:rPr>
          <w:lang w:eastAsia="de-DE"/>
        </w:rPr>
        <w:t xml:space="preserve">It deals with aspects </w:t>
      </w:r>
      <w:r w:rsidR="00526754">
        <w:rPr>
          <w:lang w:eastAsia="de-DE"/>
        </w:rPr>
        <w:t>such as</w:t>
      </w:r>
      <w:r>
        <w:rPr>
          <w:lang w:eastAsia="de-DE"/>
        </w:rPr>
        <w:t>:</w:t>
      </w:r>
    </w:p>
    <w:p w14:paraId="7500299C" w14:textId="77777777" w:rsidR="00822837" w:rsidRDefault="00822837" w:rsidP="00526754">
      <w:pPr>
        <w:pStyle w:val="Bullet1"/>
      </w:pPr>
      <w:r>
        <w:t>Networking aspects of the data flow between the AIS Service and its clients</w:t>
      </w:r>
      <w:r w:rsidR="00526754">
        <w:t>;</w:t>
      </w:r>
    </w:p>
    <w:p w14:paraId="224938FD" w14:textId="77777777" w:rsidR="00822837" w:rsidRDefault="00822837" w:rsidP="00526754">
      <w:pPr>
        <w:pStyle w:val="Bullet1"/>
      </w:pPr>
      <w:r>
        <w:t>Handling of  MDEF sentences by the diff</w:t>
      </w:r>
      <w:r w:rsidR="00526754">
        <w:t>erent AIS functional components;</w:t>
      </w:r>
    </w:p>
    <w:p w14:paraId="6E1C0A5D" w14:textId="77777777" w:rsidR="00822837" w:rsidRDefault="00822837" w:rsidP="00526754">
      <w:pPr>
        <w:pStyle w:val="Bullet1"/>
      </w:pPr>
      <w:r>
        <w:t>Mechanisms of data exchange between the different AIS functional components</w:t>
      </w:r>
      <w:r w:rsidR="00526754">
        <w:t>.</w:t>
      </w:r>
    </w:p>
    <w:p w14:paraId="44C6846D" w14:textId="77777777" w:rsidR="00822837" w:rsidRDefault="00822837" w:rsidP="00D85729">
      <w:pPr>
        <w:pStyle w:val="BodyText"/>
        <w:rPr>
          <w:lang w:eastAsia="de-DE"/>
        </w:rPr>
      </w:pPr>
      <w:r>
        <w:rPr>
          <w:lang w:eastAsia="de-DE"/>
        </w:rPr>
        <w:t>The Interaction and Data Flow Model provides a description of the roles of the components of the AIS Service, namely of the AIS PSS Controlling Unit (AIS-PCU), the AIS Logical Shore Station (AIS-LSS), and the AIS Service Management (</w:t>
      </w:r>
      <w:del w:id="585" w:author="Brian Tetreault" w:date="2012-07-11T15:22:00Z">
        <w:r w:rsidDel="00B56F26">
          <w:rPr>
            <w:lang w:eastAsia="de-DE"/>
          </w:rPr>
          <w:delText>ASM</w:delText>
        </w:r>
      </w:del>
      <w:ins w:id="586" w:author="Brian Tetreault" w:date="2012-07-11T15:22:00Z">
        <w:r w:rsidR="00B56F26">
          <w:rPr>
            <w:lang w:eastAsia="de-DE"/>
          </w:rPr>
          <w:t>AIS-SM</w:t>
        </w:r>
      </w:ins>
      <w:r>
        <w:rPr>
          <w:lang w:eastAsia="de-DE"/>
        </w:rPr>
        <w:t>).</w:t>
      </w:r>
      <w:r w:rsidR="00D85729">
        <w:rPr>
          <w:lang w:eastAsia="de-DE"/>
        </w:rPr>
        <w:t xml:space="preserve"> </w:t>
      </w:r>
      <w:r>
        <w:rPr>
          <w:lang w:eastAsia="de-DE"/>
        </w:rPr>
        <w:t xml:space="preserve"> The roles of these components with respect to the BAS are addressed in A</w:t>
      </w:r>
      <w:r w:rsidR="00D85729">
        <w:rPr>
          <w:lang w:eastAsia="de-DE"/>
        </w:rPr>
        <w:t>ppendi</w:t>
      </w:r>
      <w:r>
        <w:rPr>
          <w:lang w:eastAsia="de-DE"/>
        </w:rPr>
        <w:t>x 1 regarding their static behaviour.</w:t>
      </w:r>
      <w:r w:rsidR="00D85729">
        <w:rPr>
          <w:lang w:eastAsia="de-DE"/>
        </w:rPr>
        <w:t xml:space="preserve"> </w:t>
      </w:r>
      <w:r>
        <w:rPr>
          <w:lang w:eastAsia="de-DE"/>
        </w:rPr>
        <w:t xml:space="preserve"> A</w:t>
      </w:r>
      <w:r w:rsidR="00D85729">
        <w:rPr>
          <w:lang w:eastAsia="de-DE"/>
        </w:rPr>
        <w:t>ppendi</w:t>
      </w:r>
      <w:r>
        <w:rPr>
          <w:lang w:eastAsia="de-DE"/>
        </w:rPr>
        <w:t>x 4 looks at the roles of these components in maintaining and ensuring the data fl</w:t>
      </w:r>
      <w:r w:rsidR="00D85729">
        <w:rPr>
          <w:lang w:eastAsia="de-DE"/>
        </w:rPr>
        <w:t>ow through the AIS Service, i.e.</w:t>
      </w:r>
      <w:r>
        <w:rPr>
          <w:lang w:eastAsia="de-DE"/>
        </w:rPr>
        <w:t xml:space="preserve"> their dynamic behaviour.</w:t>
      </w:r>
      <w:r w:rsidR="00D85729">
        <w:rPr>
          <w:lang w:eastAsia="de-DE"/>
        </w:rPr>
        <w:t xml:space="preserve"> </w:t>
      </w:r>
      <w:r>
        <w:rPr>
          <w:lang w:eastAsia="de-DE"/>
        </w:rPr>
        <w:t xml:space="preserve"> It also considers the</w:t>
      </w:r>
      <w:r w:rsidR="00D85729">
        <w:rPr>
          <w:lang w:eastAsia="de-DE"/>
        </w:rPr>
        <w:t>se roles with respect to the ge</w:t>
      </w:r>
      <w:r>
        <w:rPr>
          <w:lang w:eastAsia="de-DE"/>
        </w:rPr>
        <w:t>ographical topology of these components, as discussed in the Distribution Model.</w:t>
      </w:r>
    </w:p>
    <w:p w14:paraId="0ED32025" w14:textId="77777777" w:rsidR="00822837" w:rsidRDefault="00822837" w:rsidP="00D85729">
      <w:pPr>
        <w:pStyle w:val="BodyText"/>
        <w:rPr>
          <w:lang w:eastAsia="de-DE"/>
        </w:rPr>
      </w:pPr>
      <w:r>
        <w:rPr>
          <w:lang w:eastAsia="de-DE"/>
        </w:rPr>
        <w:t>This functionality description described in A</w:t>
      </w:r>
      <w:r w:rsidR="00D85729">
        <w:rPr>
          <w:lang w:eastAsia="de-DE"/>
        </w:rPr>
        <w:t>ppendi</w:t>
      </w:r>
      <w:r>
        <w:rPr>
          <w:lang w:eastAsia="de-DE"/>
        </w:rPr>
        <w:t xml:space="preserve">x 4 would allow for an eventual type approval applied to the AIS-PCU, the AIS-LSS, and the </w:t>
      </w:r>
      <w:del w:id="587" w:author="Brian Tetreault" w:date="2012-07-11T14:34:00Z">
        <w:r w:rsidDel="000D6100">
          <w:rPr>
            <w:lang w:eastAsia="de-DE"/>
          </w:rPr>
          <w:delText xml:space="preserve">ASM </w:delText>
        </w:r>
      </w:del>
      <w:ins w:id="588" w:author="Brian Tetreault" w:date="2012-07-11T15:22:00Z">
        <w:r w:rsidR="00B56F26">
          <w:rPr>
            <w:lang w:eastAsia="de-DE"/>
          </w:rPr>
          <w:t>AIS-SM</w:t>
        </w:r>
      </w:ins>
      <w:ins w:id="589" w:author="Brian Tetreault" w:date="2012-07-11T14:34:00Z">
        <w:r w:rsidR="000D6100">
          <w:rPr>
            <w:lang w:eastAsia="de-DE"/>
          </w:rPr>
          <w:t xml:space="preserve"> </w:t>
        </w:r>
      </w:ins>
      <w:r>
        <w:rPr>
          <w:lang w:eastAsia="de-DE"/>
        </w:rPr>
        <w:t>software module, as far as the AIS-speci</w:t>
      </w:r>
      <w:r w:rsidR="00D85729">
        <w:rPr>
          <w:lang w:eastAsia="de-DE"/>
        </w:rPr>
        <w:t>fic functionality is concerned.</w:t>
      </w:r>
    </w:p>
    <w:p w14:paraId="5484D70C" w14:textId="77777777" w:rsidR="00822837" w:rsidRDefault="00822837" w:rsidP="00D85729">
      <w:pPr>
        <w:pStyle w:val="BodyText"/>
        <w:rPr>
          <w:lang w:eastAsia="de-DE"/>
        </w:rPr>
      </w:pPr>
      <w:r>
        <w:rPr>
          <w:lang w:eastAsia="de-DE"/>
        </w:rPr>
        <w:t xml:space="preserve">The functionality of these functional components would consist of the sum of all functions needed to support all interaction and data flow scenarios identified within the Interaction and Data Flow Model of the AIS Service. </w:t>
      </w:r>
      <w:r w:rsidR="00D85729">
        <w:rPr>
          <w:lang w:eastAsia="de-DE"/>
        </w:rPr>
        <w:t xml:space="preserve"> </w:t>
      </w:r>
      <w:r>
        <w:rPr>
          <w:lang w:eastAsia="de-DE"/>
        </w:rPr>
        <w:t>Due to the complexity</w:t>
      </w:r>
      <w:r w:rsidR="00D85729">
        <w:rPr>
          <w:lang w:eastAsia="de-DE"/>
        </w:rPr>
        <w:t xml:space="preserve"> of the AIS Service many differ</w:t>
      </w:r>
      <w:r>
        <w:rPr>
          <w:lang w:eastAsia="de-DE"/>
        </w:rPr>
        <w:t xml:space="preserve">ent interaction scenarios need to be considered. </w:t>
      </w:r>
      <w:r w:rsidR="00D85729">
        <w:rPr>
          <w:lang w:eastAsia="de-DE"/>
        </w:rPr>
        <w:t xml:space="preserve"> </w:t>
      </w:r>
      <w:r>
        <w:rPr>
          <w:lang w:eastAsia="de-DE"/>
        </w:rPr>
        <w:t>To reduce the number of interaction scenarios to be considered and thus reduce complexity, an appropriate methodology is introduced in A</w:t>
      </w:r>
      <w:r w:rsidR="00D85729">
        <w:rPr>
          <w:lang w:eastAsia="de-DE"/>
        </w:rPr>
        <w:t>ppendi</w:t>
      </w:r>
      <w:r>
        <w:rPr>
          <w:lang w:eastAsia="de-DE"/>
        </w:rPr>
        <w:t>x 4.</w:t>
      </w:r>
    </w:p>
    <w:p w14:paraId="073ADCA0" w14:textId="77777777" w:rsidR="00822837" w:rsidRDefault="00822837" w:rsidP="00695B3E">
      <w:pPr>
        <w:pStyle w:val="Heading3"/>
      </w:pPr>
      <w:bookmarkStart w:id="590" w:name="_Toc203639318"/>
      <w:r>
        <w:t>Guidance on the operation of an AIS Service</w:t>
      </w:r>
      <w:bookmarkEnd w:id="590"/>
    </w:p>
    <w:p w14:paraId="782EA3DD" w14:textId="77777777" w:rsidR="00822837" w:rsidRDefault="00822837" w:rsidP="00D85729">
      <w:pPr>
        <w:pStyle w:val="BodyText"/>
        <w:rPr>
          <w:lang w:eastAsia="de-DE"/>
        </w:rPr>
      </w:pPr>
      <w:r>
        <w:rPr>
          <w:lang w:eastAsia="de-DE"/>
        </w:rPr>
        <w:t xml:space="preserve">Concerns have been expressed regarding the powerful functionality of AIS Base Stations and regarding their improper operation which may consume too much of the AIS VHF data link capacity. </w:t>
      </w:r>
      <w:r w:rsidR="00D85729">
        <w:rPr>
          <w:lang w:eastAsia="de-DE"/>
        </w:rPr>
        <w:t xml:space="preserve"> </w:t>
      </w:r>
      <w:r>
        <w:rPr>
          <w:lang w:eastAsia="de-DE"/>
        </w:rPr>
        <w:t>Therefore, guidance is required for competent authorities setting up and operating an AIS Service on two aspects:</w:t>
      </w:r>
    </w:p>
    <w:p w14:paraId="305148E7" w14:textId="77777777" w:rsidR="00822837" w:rsidRDefault="00D85729" w:rsidP="00F67513">
      <w:pPr>
        <w:pStyle w:val="List1"/>
        <w:numPr>
          <w:ilvl w:val="0"/>
          <w:numId w:val="39"/>
        </w:numPr>
      </w:pPr>
      <w:r>
        <w:t>H</w:t>
      </w:r>
      <w:r w:rsidR="00822837">
        <w:t>ow to deploy and set up the powerful functionality provided for competent authorities by Recommendation ITU-R</w:t>
      </w:r>
      <w:r>
        <w:t xml:space="preserve"> M.1371 in a responsible manner.</w:t>
      </w:r>
    </w:p>
    <w:p w14:paraId="396683E2" w14:textId="77777777" w:rsidR="00822837" w:rsidRDefault="00D85729" w:rsidP="00D85729">
      <w:pPr>
        <w:pStyle w:val="List1"/>
      </w:pPr>
      <w:r>
        <w:t>H</w:t>
      </w:r>
      <w:r w:rsidR="00822837">
        <w:t>ow to manage and configure during run-time the operation of their AIS Service and of the AIS VHF data link in a responsible manner.</w:t>
      </w:r>
    </w:p>
    <w:p w14:paraId="2CDE5742" w14:textId="77777777" w:rsidR="00822837" w:rsidRDefault="00822837" w:rsidP="00D85729">
      <w:pPr>
        <w:pStyle w:val="BodyText"/>
        <w:rPr>
          <w:lang w:eastAsia="de-DE"/>
        </w:rPr>
      </w:pPr>
      <w:r>
        <w:rPr>
          <w:lang w:eastAsia="de-DE"/>
        </w:rPr>
        <w:t xml:space="preserve">This is particularly true when considering the configuration </w:t>
      </w:r>
      <w:r w:rsidR="00D85729">
        <w:rPr>
          <w:lang w:eastAsia="de-DE"/>
        </w:rPr>
        <w:t>and control of the two fundamen</w:t>
      </w:r>
      <w:r>
        <w:rPr>
          <w:lang w:eastAsia="de-DE"/>
        </w:rPr>
        <w:t>tal modes of AIS Base Stations, i.e. Dependent Mode operation and Independent Mode operation, by the AIS PSS Controlling Unit (AIS-PCU).</w:t>
      </w:r>
    </w:p>
    <w:p w14:paraId="68C656DE" w14:textId="77777777" w:rsidR="00822837" w:rsidRDefault="00822837" w:rsidP="00D85729">
      <w:pPr>
        <w:pStyle w:val="BodyText"/>
        <w:rPr>
          <w:lang w:eastAsia="de-DE"/>
        </w:rPr>
      </w:pPr>
      <w:r>
        <w:rPr>
          <w:lang w:eastAsia="de-DE"/>
        </w:rPr>
        <w:t xml:space="preserve">The Interaction and data Flow Model provides the comprehensive functional framework both </w:t>
      </w:r>
      <w:r w:rsidR="00F67513">
        <w:rPr>
          <w:lang w:eastAsia="de-DE"/>
        </w:rPr>
        <w:t>for:</w:t>
      </w:r>
    </w:p>
    <w:p w14:paraId="1BFF5EF6" w14:textId="77777777" w:rsidR="00822837" w:rsidRDefault="00822837" w:rsidP="00D85729">
      <w:pPr>
        <w:pStyle w:val="Bullet1"/>
      </w:pPr>
      <w:r>
        <w:t>proper deployment and functional set-up of shore-based AIS capabilities by a competent authority</w:t>
      </w:r>
      <w:r w:rsidR="00D85729">
        <w:t xml:space="preserve">; </w:t>
      </w:r>
      <w:r>
        <w:t xml:space="preserve"> and</w:t>
      </w:r>
    </w:p>
    <w:p w14:paraId="2EEAD4D1" w14:textId="77777777" w:rsidR="00822837" w:rsidRDefault="00822837" w:rsidP="00D85729">
      <w:pPr>
        <w:pStyle w:val="Bullet1"/>
      </w:pPr>
      <w:r>
        <w:t>responsible run-time configuration of an AIS Se</w:t>
      </w:r>
      <w:r w:rsidR="00D85729">
        <w:t>rvice by a competent authority.</w:t>
      </w:r>
    </w:p>
    <w:p w14:paraId="01F31A6A" w14:textId="77777777" w:rsidR="00822837" w:rsidRDefault="00822837" w:rsidP="00D85729">
      <w:pPr>
        <w:pStyle w:val="BodyText"/>
        <w:rPr>
          <w:lang w:eastAsia="de-DE"/>
        </w:rPr>
      </w:pPr>
      <w:r>
        <w:rPr>
          <w:lang w:eastAsia="de-DE"/>
        </w:rPr>
        <w:t>The details of proper deployment and run-time configuration aspects of an AIS Service will be further developed in several A</w:t>
      </w:r>
      <w:r w:rsidR="00D85729">
        <w:rPr>
          <w:lang w:eastAsia="de-DE"/>
        </w:rPr>
        <w:t>ppendic</w:t>
      </w:r>
      <w:r>
        <w:rPr>
          <w:lang w:eastAsia="de-DE"/>
        </w:rPr>
        <w:t xml:space="preserve">es. </w:t>
      </w:r>
      <w:r w:rsidR="00F67513">
        <w:rPr>
          <w:lang w:eastAsia="de-DE"/>
        </w:rPr>
        <w:t xml:space="preserve"> </w:t>
      </w:r>
      <w:r w:rsidR="00D45D23">
        <w:rPr>
          <w:lang w:eastAsia="de-DE"/>
        </w:rPr>
        <w:t xml:space="preserve">Specifically, </w:t>
      </w:r>
      <w:r w:rsidR="00C60D73" w:rsidRPr="00D45D23">
        <w:rPr>
          <w:lang w:eastAsia="de-DE"/>
        </w:rPr>
        <w:t>Appendix</w:t>
      </w:r>
      <w:r w:rsidR="00D45D23">
        <w:rPr>
          <w:lang w:eastAsia="de-DE"/>
        </w:rPr>
        <w:t xml:space="preserve"> 18</w:t>
      </w:r>
      <w:r w:rsidRPr="00D45D23">
        <w:rPr>
          <w:lang w:eastAsia="de-DE"/>
        </w:rPr>
        <w:t xml:space="preserve"> </w:t>
      </w:r>
      <w:r w:rsidR="00D9628C" w:rsidRPr="00D45D23">
        <w:rPr>
          <w:lang w:eastAsia="de-DE"/>
        </w:rPr>
        <w:t>‘</w:t>
      </w:r>
      <w:r w:rsidRPr="00D45D23">
        <w:rPr>
          <w:lang w:eastAsia="de-DE"/>
        </w:rPr>
        <w:t>VDL Usage by AIS Service and VDL Management</w:t>
      </w:r>
      <w:r w:rsidR="00D9628C" w:rsidRPr="00D45D23">
        <w:rPr>
          <w:lang w:eastAsia="de-DE"/>
        </w:rPr>
        <w:t>’</w:t>
      </w:r>
      <w:r>
        <w:rPr>
          <w:lang w:eastAsia="de-DE"/>
        </w:rPr>
        <w:t xml:space="preserve"> expands on the use of the above Interaction and Data Flow Model to provide guidance to competent authorities operating an AIS Service, and also to effecti</w:t>
      </w:r>
      <w:r w:rsidR="00D85729">
        <w:rPr>
          <w:lang w:eastAsia="de-DE"/>
        </w:rPr>
        <w:t>vely answer the above concerns.</w:t>
      </w:r>
    </w:p>
    <w:p w14:paraId="664908BB" w14:textId="77777777" w:rsidR="00822837" w:rsidRDefault="00822837" w:rsidP="00D85729">
      <w:pPr>
        <w:pStyle w:val="Heading2"/>
        <w:rPr>
          <w:lang w:eastAsia="de-DE"/>
        </w:rPr>
      </w:pPr>
      <w:bookmarkStart w:id="591" w:name="_Ref304917638"/>
      <w:bookmarkStart w:id="592" w:name="_Toc203639319"/>
      <w:r>
        <w:rPr>
          <w:lang w:eastAsia="de-DE"/>
        </w:rPr>
        <w:t>Interfacing model of the AIS Service</w:t>
      </w:r>
      <w:bookmarkEnd w:id="591"/>
      <w:bookmarkEnd w:id="592"/>
    </w:p>
    <w:p w14:paraId="1AE0DEEE" w14:textId="77777777" w:rsidR="00822837" w:rsidRDefault="00822837" w:rsidP="00D85729">
      <w:pPr>
        <w:pStyle w:val="BodyText"/>
        <w:rPr>
          <w:lang w:eastAsia="de-DE"/>
        </w:rPr>
      </w:pPr>
      <w:r>
        <w:rPr>
          <w:lang w:eastAsia="de-DE"/>
        </w:rPr>
        <w:t>The Interfacing mod</w:t>
      </w:r>
      <w:r w:rsidR="00D85729">
        <w:rPr>
          <w:lang w:eastAsia="de-DE"/>
        </w:rPr>
        <w:t>el of the AIS Service describes the:</w:t>
      </w:r>
    </w:p>
    <w:p w14:paraId="3FD517A5" w14:textId="77777777" w:rsidR="00822837" w:rsidRDefault="00822837" w:rsidP="00D85729">
      <w:pPr>
        <w:pStyle w:val="List1"/>
        <w:numPr>
          <w:ilvl w:val="0"/>
          <w:numId w:val="29"/>
        </w:numPr>
      </w:pPr>
      <w:r>
        <w:t xml:space="preserve">relationship of the AIS Service </w:t>
      </w:r>
      <w:r w:rsidR="00A71224">
        <w:t>within the shore-based systems.</w:t>
      </w:r>
    </w:p>
    <w:p w14:paraId="6CF8DDD8" w14:textId="77777777" w:rsidR="00822837" w:rsidRDefault="00822837" w:rsidP="00D85729">
      <w:pPr>
        <w:pStyle w:val="List1"/>
      </w:pPr>
      <w:r>
        <w:t>interfaces of the AIS Service to other shore-based systems</w:t>
      </w:r>
      <w:r w:rsidR="00A71224">
        <w:t xml:space="preserve">. </w:t>
      </w:r>
      <w:r>
        <w:t xml:space="preserve"> and</w:t>
      </w:r>
    </w:p>
    <w:p w14:paraId="22639D8F" w14:textId="77777777" w:rsidR="00822837" w:rsidRDefault="00822837" w:rsidP="00D85729">
      <w:pPr>
        <w:pStyle w:val="List1"/>
      </w:pPr>
      <w:r>
        <w:t>interfaces between the components of the AIS Service.</w:t>
      </w:r>
    </w:p>
    <w:p w14:paraId="62A0349D" w14:textId="77777777" w:rsidR="00822837" w:rsidRDefault="00822837" w:rsidP="00822837">
      <w:pPr>
        <w:rPr>
          <w:lang w:eastAsia="de-DE"/>
        </w:rPr>
      </w:pPr>
      <w:r>
        <w:rPr>
          <w:lang w:eastAsia="de-DE"/>
        </w:rPr>
        <w:t xml:space="preserve">Items </w:t>
      </w:r>
      <w:r w:rsidR="00D85729">
        <w:rPr>
          <w:lang w:eastAsia="de-DE"/>
        </w:rPr>
        <w:t>2</w:t>
      </w:r>
      <w:r>
        <w:rPr>
          <w:lang w:eastAsia="de-DE"/>
        </w:rPr>
        <w:t xml:space="preserve"> and </w:t>
      </w:r>
      <w:r w:rsidR="00D85729">
        <w:rPr>
          <w:lang w:eastAsia="de-DE"/>
        </w:rPr>
        <w:t>3</w:t>
      </w:r>
      <w:r>
        <w:rPr>
          <w:lang w:eastAsia="de-DE"/>
        </w:rPr>
        <w:t xml:space="preserve"> take into account the following aspects:</w:t>
      </w:r>
    </w:p>
    <w:p w14:paraId="370F57AF" w14:textId="77777777" w:rsidR="00822837" w:rsidRDefault="00D85729" w:rsidP="00D85729">
      <w:pPr>
        <w:pStyle w:val="Bullet1"/>
      </w:pPr>
      <w:r>
        <w:t>T</w:t>
      </w:r>
      <w:r w:rsidR="00822837">
        <w:t>he application enco</w:t>
      </w:r>
      <w:r>
        <w:t>ding methods -</w:t>
      </w:r>
      <w:r w:rsidR="00822837">
        <w:t xml:space="preserve"> a portfolio of encoding techniques is recommended to s</w:t>
      </w:r>
      <w:r>
        <w:t>uit the data objects exchanged;</w:t>
      </w:r>
    </w:p>
    <w:p w14:paraId="62A39696" w14:textId="77777777" w:rsidR="00822837" w:rsidRDefault="00D85729" w:rsidP="00D85729">
      <w:pPr>
        <w:pStyle w:val="Bullet1"/>
      </w:pPr>
      <w:r>
        <w:t>T</w:t>
      </w:r>
      <w:r w:rsidR="00822837">
        <w:t>he protocol stacks recommended for internal and external data transfer of the AIS Service.</w:t>
      </w:r>
    </w:p>
    <w:p w14:paraId="38D4D34E" w14:textId="77777777" w:rsidR="00822837" w:rsidRDefault="00822837" w:rsidP="00D85729">
      <w:pPr>
        <w:pStyle w:val="BodyText"/>
        <w:rPr>
          <w:lang w:eastAsia="de-DE"/>
        </w:rPr>
      </w:pPr>
      <w:r>
        <w:rPr>
          <w:lang w:eastAsia="de-DE"/>
        </w:rPr>
        <w:t>All application encoding methods and protocol stacks recommended are in keeping with the ope</w:t>
      </w:r>
      <w:r w:rsidR="00D85729">
        <w:rPr>
          <w:lang w:eastAsia="de-DE"/>
        </w:rPr>
        <w:t>n system philosophy of the CSSA</w:t>
      </w:r>
      <w:r>
        <w:rPr>
          <w:lang w:eastAsia="de-DE"/>
        </w:rPr>
        <w:t>.</w:t>
      </w:r>
      <w:r w:rsidR="00D85729">
        <w:rPr>
          <w:lang w:eastAsia="de-DE"/>
        </w:rPr>
        <w:t xml:space="preserve"> </w:t>
      </w:r>
      <w:r>
        <w:rPr>
          <w:lang w:eastAsia="de-DE"/>
        </w:rPr>
        <w:t xml:space="preserve"> The Interfacing Model of the AIS Service is described in A</w:t>
      </w:r>
      <w:r w:rsidR="00D85729">
        <w:rPr>
          <w:lang w:eastAsia="de-DE"/>
        </w:rPr>
        <w:t>ppendi</w:t>
      </w:r>
      <w:r>
        <w:rPr>
          <w:lang w:eastAsia="de-DE"/>
        </w:rPr>
        <w:t>x 5.</w:t>
      </w:r>
    </w:p>
    <w:p w14:paraId="57BB36DE" w14:textId="77777777" w:rsidR="00822837" w:rsidRDefault="00822837" w:rsidP="00D85729">
      <w:pPr>
        <w:pStyle w:val="Heading2"/>
      </w:pPr>
      <w:bookmarkStart w:id="593" w:name="_Ref304917624"/>
      <w:bookmarkStart w:id="594" w:name="_Toc203639320"/>
      <w:r>
        <w:t>Internal time latency model of the AIS Service</w:t>
      </w:r>
      <w:bookmarkEnd w:id="593"/>
      <w:bookmarkEnd w:id="594"/>
    </w:p>
    <w:p w14:paraId="4434D331" w14:textId="77777777" w:rsidR="00822837" w:rsidRDefault="00822837" w:rsidP="00D85729">
      <w:pPr>
        <w:pStyle w:val="BodyText"/>
        <w:rPr>
          <w:lang w:eastAsia="de-DE"/>
        </w:rPr>
      </w:pPr>
      <w:r>
        <w:rPr>
          <w:lang w:eastAsia="de-DE"/>
        </w:rPr>
        <w:t xml:space="preserve">The Internal Time Latency Model of the AIS Service describes the time </w:t>
      </w:r>
      <w:r w:rsidR="00D85729">
        <w:rPr>
          <w:lang w:eastAsia="de-DE"/>
        </w:rPr>
        <w:t>latency limits regard</w:t>
      </w:r>
      <w:r>
        <w:rPr>
          <w:lang w:eastAsia="de-DE"/>
        </w:rPr>
        <w:t>ing the BAS (by exter</w:t>
      </w:r>
      <w:r w:rsidR="00D85729">
        <w:rPr>
          <w:lang w:eastAsia="de-DE"/>
        </w:rPr>
        <w:t>nal and internal BAS Category).</w:t>
      </w:r>
      <w:ins w:id="595" w:author="Zetterberg, Rolf" w:date="2012-07-10T14:31:00Z">
        <w:r w:rsidR="006C6C35">
          <w:rPr>
            <w:lang w:eastAsia="de-DE"/>
          </w:rPr>
          <w:t xml:space="preserve"> The actual latencies are strongly dependent on the design and character</w:t>
        </w:r>
      </w:ins>
      <w:ins w:id="596" w:author="Zetterberg, Rolf" w:date="2012-07-10T14:32:00Z">
        <w:r w:rsidR="006C6C35">
          <w:rPr>
            <w:lang w:eastAsia="de-DE"/>
          </w:rPr>
          <w:t>i</w:t>
        </w:r>
      </w:ins>
      <w:ins w:id="597" w:author="Zetterberg, Rolf" w:date="2012-07-10T14:31:00Z">
        <w:r w:rsidR="006C6C35">
          <w:rPr>
            <w:lang w:eastAsia="de-DE"/>
          </w:rPr>
          <w:t xml:space="preserve">stics of the system components and </w:t>
        </w:r>
      </w:ins>
      <w:ins w:id="598" w:author="Zetterberg, Rolf" w:date="2012-07-10T14:32:00Z">
        <w:r w:rsidR="006C6C35">
          <w:rPr>
            <w:lang w:eastAsia="de-DE"/>
          </w:rPr>
          <w:t>the transmission</w:t>
        </w:r>
      </w:ins>
      <w:ins w:id="599" w:author="Zetterberg, Rolf" w:date="2012-07-10T14:33:00Z">
        <w:r w:rsidR="006C6C35">
          <w:rPr>
            <w:lang w:eastAsia="de-DE"/>
          </w:rPr>
          <w:t xml:space="preserve"> used</w:t>
        </w:r>
      </w:ins>
      <w:ins w:id="600" w:author="Zetterberg, Rolf" w:date="2012-07-10T14:31:00Z">
        <w:r w:rsidR="006C6C35">
          <w:rPr>
            <w:lang w:eastAsia="de-DE"/>
          </w:rPr>
          <w:t>.</w:t>
        </w:r>
      </w:ins>
      <w:ins w:id="601" w:author="Zetterberg, Rolf" w:date="2012-07-10T14:32:00Z">
        <w:r w:rsidR="006C6C35">
          <w:rPr>
            <w:lang w:eastAsia="de-DE"/>
          </w:rPr>
          <w:t xml:space="preserve"> </w:t>
        </w:r>
      </w:ins>
      <w:ins w:id="602" w:author="Zetterberg, Rolf" w:date="2012-07-10T14:33:00Z">
        <w:r w:rsidR="006C6C35" w:rsidRPr="006C6C35">
          <w:rPr>
            <w:lang w:eastAsia="de-DE"/>
          </w:rPr>
          <w:t>External systems interfacing with the AIS service need to consider AIS service delays and address them.</w:t>
        </w:r>
        <w:del w:id="603" w:author="Brian Tetreault" w:date="2012-07-11T13:59:00Z">
          <w:r w:rsidR="006C6C35" w:rsidRPr="006C6C35" w:rsidDel="00555870">
            <w:rPr>
              <w:lang w:eastAsia="de-DE"/>
            </w:rPr>
            <w:delText>"</w:delText>
          </w:r>
        </w:del>
      </w:ins>
    </w:p>
    <w:p w14:paraId="3996D1E6" w14:textId="77777777" w:rsidR="00822837" w:rsidRDefault="00822837" w:rsidP="00D85729">
      <w:pPr>
        <w:pStyle w:val="BodyText"/>
        <w:rPr>
          <w:lang w:eastAsia="de-DE"/>
        </w:rPr>
      </w:pPr>
      <w:r>
        <w:rPr>
          <w:lang w:eastAsia="de-DE"/>
        </w:rPr>
        <w:t>In particular the resulting permissible latency of AIS data del</w:t>
      </w:r>
      <w:r w:rsidR="00D85729">
        <w:rPr>
          <w:lang w:eastAsia="de-DE"/>
        </w:rPr>
        <w:t>ivery of the AIS Service operat</w:t>
      </w:r>
      <w:r>
        <w:rPr>
          <w:lang w:eastAsia="de-DE"/>
        </w:rPr>
        <w:t xml:space="preserve">ing within the CSSA </w:t>
      </w:r>
      <w:ins w:id="604" w:author="Zetterberg, Rolf" w:date="2012-07-10T14:33:00Z">
        <w:r w:rsidR="006C6C35">
          <w:rPr>
            <w:lang w:eastAsia="de-DE"/>
          </w:rPr>
          <w:t>must be considered</w:t>
        </w:r>
      </w:ins>
      <w:del w:id="605" w:author="Zetterberg, Rolf" w:date="2012-07-10T14:33:00Z">
        <w:r w:rsidDel="006C6C35">
          <w:rPr>
            <w:lang w:eastAsia="de-DE"/>
          </w:rPr>
          <w:delText>is discussed</w:delText>
        </w:r>
      </w:del>
      <w:del w:id="606" w:author="Zetterberg, Rolf" w:date="2012-07-10T14:34:00Z">
        <w:r w:rsidDel="006C6C35">
          <w:rPr>
            <w:lang w:eastAsia="de-DE"/>
          </w:rPr>
          <w:delText xml:space="preserve">. </w:delText>
        </w:r>
        <w:r w:rsidR="00D85729" w:rsidDel="006C6C35">
          <w:rPr>
            <w:lang w:eastAsia="de-DE"/>
          </w:rPr>
          <w:delText xml:space="preserve"> </w:delText>
        </w:r>
        <w:r w:rsidDel="006C6C35">
          <w:rPr>
            <w:lang w:eastAsia="de-DE"/>
          </w:rPr>
          <w:delText>This is relevant</w:delText>
        </w:r>
      </w:del>
      <w:r>
        <w:rPr>
          <w:lang w:eastAsia="de-DE"/>
        </w:rPr>
        <w:t>, for example, when correlating AIS data with radar target data within the Value Added P</w:t>
      </w:r>
      <w:r w:rsidR="00D85729">
        <w:rPr>
          <w:lang w:eastAsia="de-DE"/>
        </w:rPr>
        <w:t>rocessing Services of the CSSA.</w:t>
      </w:r>
    </w:p>
    <w:p w14:paraId="69FF28E3" w14:textId="77777777" w:rsidR="00856D45" w:rsidRDefault="00822837" w:rsidP="00D85729">
      <w:pPr>
        <w:pStyle w:val="BodyText"/>
        <w:rPr>
          <w:ins w:id="607" w:author="Zetterberg, Rolf" w:date="2012-07-10T14:44:00Z"/>
          <w:lang w:eastAsia="de-DE"/>
        </w:rPr>
      </w:pPr>
      <w:r>
        <w:rPr>
          <w:lang w:eastAsia="de-DE"/>
        </w:rPr>
        <w:t xml:space="preserve">From the BAS level, concrete timing requirements for components of the AIS Service and their mutual interconnection </w:t>
      </w:r>
      <w:ins w:id="608" w:author="Zetterberg, Rolf" w:date="2012-07-11T09:58:00Z">
        <w:r w:rsidR="00FD2A55">
          <w:rPr>
            <w:lang w:eastAsia="de-DE"/>
          </w:rPr>
          <w:t xml:space="preserve">can be </w:t>
        </w:r>
      </w:ins>
      <w:del w:id="609" w:author="Zetterberg, Rolf" w:date="2012-07-11T09:58:00Z">
        <w:r w:rsidDel="00FD2A55">
          <w:rPr>
            <w:lang w:eastAsia="de-DE"/>
          </w:rPr>
          <w:delText>are</w:delText>
        </w:r>
      </w:del>
      <w:r>
        <w:rPr>
          <w:lang w:eastAsia="de-DE"/>
        </w:rPr>
        <w:t xml:space="preserve"> derived. </w:t>
      </w:r>
      <w:r w:rsidR="00D85729">
        <w:rPr>
          <w:lang w:eastAsia="de-DE"/>
        </w:rPr>
        <w:t xml:space="preserve"> </w:t>
      </w:r>
      <w:r>
        <w:rPr>
          <w:lang w:eastAsia="de-DE"/>
        </w:rPr>
        <w:t xml:space="preserve">The Internal Time Latency Model </w:t>
      </w:r>
      <w:ins w:id="610" w:author="Zetterberg, Rolf" w:date="2012-07-10T14:34:00Z">
        <w:r w:rsidR="006C6C35">
          <w:rPr>
            <w:lang w:eastAsia="de-DE"/>
          </w:rPr>
          <w:t xml:space="preserve">must </w:t>
        </w:r>
      </w:ins>
      <w:r>
        <w:rPr>
          <w:lang w:eastAsia="de-DE"/>
        </w:rPr>
        <w:t>also take</w:t>
      </w:r>
      <w:del w:id="611" w:author="Zetterberg, Rolf" w:date="2012-07-10T14:35:00Z">
        <w:r w:rsidDel="006C6C35">
          <w:rPr>
            <w:lang w:eastAsia="de-DE"/>
          </w:rPr>
          <w:delText>s</w:delText>
        </w:r>
      </w:del>
      <w:r>
        <w:rPr>
          <w:lang w:eastAsia="de-DE"/>
        </w:rPr>
        <w:t xml:space="preserve"> </w:t>
      </w:r>
      <w:del w:id="612" w:author="Zetterberg, Rolf" w:date="2012-07-10T14:35:00Z">
        <w:r w:rsidDel="006C6C35">
          <w:rPr>
            <w:lang w:eastAsia="de-DE"/>
          </w:rPr>
          <w:delText xml:space="preserve">into account </w:delText>
        </w:r>
      </w:del>
      <w:r>
        <w:rPr>
          <w:lang w:eastAsia="de-DE"/>
        </w:rPr>
        <w:t>loading scenarios of the AIS VDL</w:t>
      </w:r>
      <w:ins w:id="613" w:author="Zetterberg, Rolf" w:date="2012-07-10T14:35:00Z">
        <w:r w:rsidR="006C6C35">
          <w:rPr>
            <w:lang w:eastAsia="de-DE"/>
          </w:rPr>
          <w:t xml:space="preserve"> into account</w:t>
        </w:r>
      </w:ins>
      <w:r>
        <w:rPr>
          <w:lang w:eastAsia="de-DE"/>
        </w:rPr>
        <w:t xml:space="preserve">. </w:t>
      </w:r>
      <w:r w:rsidR="00D85729">
        <w:rPr>
          <w:lang w:eastAsia="de-DE"/>
        </w:rPr>
        <w:t xml:space="preserve"> </w:t>
      </w:r>
      <w:del w:id="614" w:author="Zetterberg, Rolf" w:date="2012-07-10T14:35:00Z">
        <w:r w:rsidR="004411D9" w:rsidRPr="004411D9">
          <w:rPr>
            <w:highlight w:val="yellow"/>
            <w:lang w:eastAsia="de-DE"/>
            <w:rPrChange w:id="615" w:author="Zetterberg, Rolf" w:date="2012-07-10T13:52:00Z">
              <w:rPr>
                <w:color w:val="0000FF"/>
                <w:szCs w:val="20"/>
                <w:u w:val="single"/>
                <w:lang w:eastAsia="de-DE"/>
              </w:rPr>
            </w:rPrChange>
          </w:rPr>
          <w:delText>The Internal Time Latency Model of the AIS Service is intended to be described in a future Appendix 6.</w:delText>
        </w:r>
      </w:del>
    </w:p>
    <w:p w14:paraId="7CD07F7A" w14:textId="77777777" w:rsidR="00822837" w:rsidDel="006C6C35" w:rsidRDefault="006C6C35" w:rsidP="00D85729">
      <w:pPr>
        <w:pStyle w:val="BodyText"/>
        <w:rPr>
          <w:del w:id="616" w:author="Zetterberg, Rolf" w:date="2012-07-10T14:35:00Z"/>
        </w:rPr>
      </w:pPr>
      <w:ins w:id="617" w:author="Zetterberg, Rolf" w:date="2012-07-10T14:36:00Z">
        <w:r w:rsidRPr="006C6C35">
          <w:t xml:space="preserve"> </w:t>
        </w:r>
        <w:r>
          <w:t xml:space="preserve">Appendix 6 of this Recommendation </w:t>
        </w:r>
        <w:del w:id="618" w:author="Brian Tetreault" w:date="2012-07-11T14:00:00Z">
          <w:r w:rsidDel="00555870">
            <w:delText xml:space="preserve">will </w:delText>
          </w:r>
        </w:del>
      </w:ins>
      <w:ins w:id="619" w:author="Brian Tetreault" w:date="2012-07-11T14:00:00Z">
        <w:r w:rsidR="00555870">
          <w:t xml:space="preserve">is </w:t>
        </w:r>
      </w:ins>
      <w:ins w:id="620" w:author="Zetterberg, Rolf" w:date="2012-07-10T14:36:00Z">
        <w:r>
          <w:t>not</w:t>
        </w:r>
        <w:del w:id="621" w:author="Brian Tetreault" w:date="2012-07-11T14:00:00Z">
          <w:r w:rsidDel="00555870">
            <w:delText xml:space="preserve"> be</w:delText>
          </w:r>
        </w:del>
        <w:r>
          <w:t xml:space="preserve"> developed.</w:t>
        </w:r>
      </w:ins>
    </w:p>
    <w:p w14:paraId="65B7648D" w14:textId="77777777" w:rsidR="006C6C35" w:rsidRDefault="006C6C35" w:rsidP="00D85729">
      <w:pPr>
        <w:pStyle w:val="BodyText"/>
        <w:rPr>
          <w:ins w:id="622" w:author="Zetterberg, Rolf" w:date="2012-07-10T14:36:00Z"/>
          <w:lang w:eastAsia="de-DE"/>
        </w:rPr>
      </w:pPr>
    </w:p>
    <w:p w14:paraId="47997187" w14:textId="77777777" w:rsidR="00822837" w:rsidRDefault="00822837" w:rsidP="00B465FB">
      <w:pPr>
        <w:pStyle w:val="Heading2"/>
        <w:rPr>
          <w:lang w:eastAsia="de-DE"/>
        </w:rPr>
      </w:pPr>
      <w:bookmarkStart w:id="623" w:name="_Ref304917614"/>
      <w:bookmarkStart w:id="624" w:name="_Toc203639321"/>
      <w:r>
        <w:rPr>
          <w:lang w:eastAsia="de-DE"/>
        </w:rPr>
        <w:t>Internal reliability model of the AIS Service</w:t>
      </w:r>
      <w:bookmarkEnd w:id="623"/>
      <w:bookmarkEnd w:id="624"/>
    </w:p>
    <w:p w14:paraId="64A52EFE" w14:textId="77777777" w:rsidR="00856D45" w:rsidRDefault="00822837" w:rsidP="00391DC1">
      <w:pPr>
        <w:pStyle w:val="BodyText"/>
        <w:rPr>
          <w:ins w:id="625" w:author="Zetterberg, Rolf" w:date="2012-07-10T14:44:00Z"/>
          <w:lang w:eastAsia="de-DE"/>
        </w:rPr>
      </w:pPr>
      <w:r>
        <w:rPr>
          <w:lang w:eastAsia="de-DE"/>
        </w:rPr>
        <w:t>The Internal Reliability Model of the AIS Service analy</w:t>
      </w:r>
      <w:ins w:id="626" w:author="Brian Tetreault" w:date="2012-07-11T14:02:00Z">
        <w:r w:rsidR="00912A5A">
          <w:rPr>
            <w:lang w:eastAsia="de-DE"/>
          </w:rPr>
          <w:t>z</w:t>
        </w:r>
      </w:ins>
      <w:del w:id="627" w:author="Brian Tetreault" w:date="2012-07-11T14:02:00Z">
        <w:r w:rsidDel="00912A5A">
          <w:rPr>
            <w:lang w:eastAsia="de-DE"/>
          </w:rPr>
          <w:delText>s</w:delText>
        </w:r>
      </w:del>
      <w:r>
        <w:rPr>
          <w:lang w:eastAsia="de-DE"/>
        </w:rPr>
        <w:t>es the internal reliability aspects of the AIS Service</w:t>
      </w:r>
      <w:del w:id="628" w:author="Zetterberg, Rolf" w:date="2012-07-10T14:38:00Z">
        <w:r w:rsidDel="006C6C35">
          <w:rPr>
            <w:lang w:eastAsia="de-DE"/>
          </w:rPr>
          <w:delText xml:space="preserve"> and describes how to measure intern</w:delText>
        </w:r>
        <w:r w:rsidR="00391DC1" w:rsidDel="006C6C35">
          <w:rPr>
            <w:lang w:eastAsia="de-DE"/>
          </w:rPr>
          <w:delText>al reliability during run-time</w:delText>
        </w:r>
      </w:del>
      <w:r w:rsidR="00391DC1">
        <w:rPr>
          <w:lang w:eastAsia="de-DE"/>
        </w:rPr>
        <w:t>.</w:t>
      </w:r>
      <w:ins w:id="629" w:author="Zetterberg, Rolf" w:date="2012-07-10T14:39:00Z">
        <w:r w:rsidR="006C6C35" w:rsidRPr="006C6C35">
          <w:t xml:space="preserve"> </w:t>
        </w:r>
      </w:ins>
      <w:ins w:id="630" w:author="Zetterberg, Rolf" w:date="2012-07-11T09:56:00Z">
        <w:r w:rsidR="00684413">
          <w:rPr>
            <w:lang w:eastAsia="de-DE"/>
          </w:rPr>
          <w:t xml:space="preserve">The AIS </w:t>
        </w:r>
      </w:ins>
      <w:ins w:id="631" w:author="Zetterberg, Rolf" w:date="2012-07-11T10:01:00Z">
        <w:r w:rsidR="00684413">
          <w:rPr>
            <w:lang w:eastAsia="de-DE"/>
          </w:rPr>
          <w:t>S</w:t>
        </w:r>
      </w:ins>
      <w:ins w:id="632" w:author="Zetterberg, Rolf" w:date="2012-07-11T09:56:00Z">
        <w:r w:rsidR="00FD2A55">
          <w:rPr>
            <w:lang w:eastAsia="de-DE"/>
          </w:rPr>
          <w:t>ervice</w:t>
        </w:r>
      </w:ins>
      <w:ins w:id="633" w:author="Zetterberg, Rolf" w:date="2012-07-10T14:39:00Z">
        <w:r w:rsidR="006C6C35" w:rsidRPr="006C6C35">
          <w:rPr>
            <w:lang w:eastAsia="de-DE"/>
          </w:rPr>
          <w:t xml:space="preserve"> is built on </w:t>
        </w:r>
        <w:del w:id="634" w:author="Brian Tetreault" w:date="2012-07-13T12:03:00Z">
          <w:r w:rsidR="006C6C35" w:rsidRPr="006C6C35" w:rsidDel="005658FB">
            <w:rPr>
              <w:lang w:eastAsia="de-DE"/>
            </w:rPr>
            <w:delText xml:space="preserve">well-known </w:delText>
          </w:r>
        </w:del>
        <w:r w:rsidR="006C6C35" w:rsidRPr="006C6C35">
          <w:rPr>
            <w:lang w:eastAsia="de-DE"/>
          </w:rPr>
          <w:t>components</w:t>
        </w:r>
      </w:ins>
      <w:ins w:id="635" w:author="Zetterberg, Rolf" w:date="2012-07-11T09:56:00Z">
        <w:r w:rsidR="00FD2A55">
          <w:rPr>
            <w:lang w:eastAsia="de-DE"/>
          </w:rPr>
          <w:t xml:space="preserve"> and transmission services</w:t>
        </w:r>
      </w:ins>
      <w:ins w:id="636" w:author="Zetterberg, Rolf" w:date="2012-07-10T14:39:00Z">
        <w:r w:rsidR="006C6C35" w:rsidRPr="006C6C35">
          <w:rPr>
            <w:lang w:eastAsia="de-DE"/>
          </w:rPr>
          <w:t xml:space="preserve"> </w:t>
        </w:r>
        <w:del w:id="637" w:author="Brian Tetreault" w:date="2012-07-13T12:03:00Z">
          <w:r w:rsidR="006C6C35" w:rsidRPr="006C6C35" w:rsidDel="005658FB">
            <w:rPr>
              <w:lang w:eastAsia="de-DE"/>
            </w:rPr>
            <w:delText xml:space="preserve">- their </w:delText>
          </w:r>
        </w:del>
      </w:ins>
      <w:ins w:id="638" w:author="Brian Tetreault" w:date="2012-07-13T12:03:00Z">
        <w:r w:rsidR="005658FB">
          <w:rPr>
            <w:lang w:eastAsia="de-DE"/>
          </w:rPr>
          <w:t xml:space="preserve">whose </w:t>
        </w:r>
      </w:ins>
      <w:ins w:id="639" w:author="Zetterberg, Rolf" w:date="2012-07-10T14:39:00Z">
        <w:r w:rsidR="006C6C35" w:rsidRPr="006C6C35">
          <w:rPr>
            <w:lang w:eastAsia="de-DE"/>
          </w:rPr>
          <w:t xml:space="preserve">reliability is well known and documented. Reliability </w:t>
        </w:r>
        <w:del w:id="640" w:author="Brian Tetreault" w:date="2012-07-11T14:04:00Z">
          <w:r w:rsidR="006C6C35" w:rsidRPr="006C6C35" w:rsidDel="00912A5A">
            <w:rPr>
              <w:lang w:eastAsia="de-DE"/>
            </w:rPr>
            <w:delText xml:space="preserve">model </w:delText>
          </w:r>
        </w:del>
        <w:r w:rsidR="006C6C35" w:rsidRPr="006C6C35">
          <w:rPr>
            <w:lang w:eastAsia="de-DE"/>
          </w:rPr>
          <w:t xml:space="preserve">of the AIS </w:t>
        </w:r>
      </w:ins>
      <w:ins w:id="641" w:author="Zetterberg, Rolf" w:date="2012-07-11T10:02:00Z">
        <w:r w:rsidR="00684413">
          <w:rPr>
            <w:lang w:eastAsia="de-DE"/>
          </w:rPr>
          <w:t>S</w:t>
        </w:r>
      </w:ins>
      <w:ins w:id="642" w:author="Zetterberg, Rolf" w:date="2012-07-11T09:56:00Z">
        <w:r w:rsidR="00FD2A55">
          <w:rPr>
            <w:lang w:eastAsia="de-DE"/>
          </w:rPr>
          <w:t xml:space="preserve">ervice </w:t>
        </w:r>
      </w:ins>
      <w:ins w:id="643" w:author="Zetterberg, Rolf" w:date="2012-07-10T14:39:00Z">
        <w:r w:rsidR="006C6C35" w:rsidRPr="006C6C35">
          <w:rPr>
            <w:lang w:eastAsia="de-DE"/>
          </w:rPr>
          <w:t>can be calculated us</w:t>
        </w:r>
        <w:r w:rsidR="00FD2A55">
          <w:rPr>
            <w:lang w:eastAsia="de-DE"/>
          </w:rPr>
          <w:t xml:space="preserve">ing </w:t>
        </w:r>
      </w:ins>
      <w:ins w:id="644" w:author="Zetterberg, Rolf" w:date="2012-07-11T09:57:00Z">
        <w:r w:rsidR="00FD2A55">
          <w:rPr>
            <w:lang w:eastAsia="de-DE"/>
          </w:rPr>
          <w:t>standard</w:t>
        </w:r>
      </w:ins>
      <w:ins w:id="645" w:author="Zetterberg, Rolf" w:date="2012-07-10T14:39:00Z">
        <w:r w:rsidR="006C6C35">
          <w:rPr>
            <w:lang w:eastAsia="de-DE"/>
          </w:rPr>
          <w:t xml:space="preserve"> engineering methods. </w:t>
        </w:r>
      </w:ins>
      <w:ins w:id="646" w:author="Brian Tetreault" w:date="2012-07-11T14:13:00Z">
        <w:r w:rsidR="00E54880">
          <w:rPr>
            <w:lang w:eastAsia="de-DE"/>
          </w:rPr>
          <w:t xml:space="preserve">It may also be necessary to consider the </w:t>
        </w:r>
      </w:ins>
      <w:ins w:id="647" w:author="Zetterberg, Rolf" w:date="2012-07-10T14:39:00Z">
        <w:del w:id="648" w:author="Brian Tetreault" w:date="2012-07-11T14:13:00Z">
          <w:r w:rsidR="006C6C35" w:rsidDel="00E54880">
            <w:rPr>
              <w:lang w:eastAsia="de-DE"/>
            </w:rPr>
            <w:delText xml:space="preserve">The </w:delText>
          </w:r>
        </w:del>
        <w:r w:rsidR="006C6C35">
          <w:rPr>
            <w:lang w:eastAsia="de-DE"/>
          </w:rPr>
          <w:t>reliability of the VDL</w:t>
        </w:r>
      </w:ins>
      <w:ins w:id="649" w:author="Brian Tetreault" w:date="2012-07-11T14:13:00Z">
        <w:r w:rsidR="00E54880">
          <w:rPr>
            <w:lang w:eastAsia="de-DE"/>
          </w:rPr>
          <w:t>, which</w:t>
        </w:r>
      </w:ins>
      <w:ins w:id="650" w:author="Zetterberg, Rolf" w:date="2012-07-10T14:39:00Z">
        <w:r w:rsidR="006C6C35">
          <w:rPr>
            <w:lang w:eastAsia="de-DE"/>
          </w:rPr>
          <w:t xml:space="preserve"> is discussed </w:t>
        </w:r>
        <w:del w:id="651" w:author="Brian Tetreault" w:date="2012-07-11T14:04:00Z">
          <w:r w:rsidR="006C6C35" w:rsidDel="00506D61">
            <w:rPr>
              <w:lang w:eastAsia="de-DE"/>
            </w:rPr>
            <w:delText xml:space="preserve">in </w:delText>
          </w:r>
          <w:r w:rsidR="006C6C35" w:rsidRPr="006C6C35" w:rsidDel="00506D61">
            <w:rPr>
              <w:lang w:eastAsia="de-DE"/>
            </w:rPr>
            <w:delText xml:space="preserve"> </w:delText>
          </w:r>
        </w:del>
      </w:ins>
      <w:ins w:id="652" w:author="Zetterberg, Rolf" w:date="2012-07-10T14:40:00Z">
        <w:del w:id="653" w:author="Brian Tetreault" w:date="2012-07-11T14:04:00Z">
          <w:r w:rsidR="006C6C35" w:rsidDel="00506D61">
            <w:rPr>
              <w:lang w:eastAsia="de-DE"/>
            </w:rPr>
            <w:delText>Ap</w:delText>
          </w:r>
        </w:del>
      </w:ins>
      <w:ins w:id="654" w:author="Zetterberg, Rolf" w:date="2012-07-10T14:39:00Z">
        <w:del w:id="655" w:author="Brian Tetreault" w:date="2012-07-11T14:04:00Z">
          <w:r w:rsidR="006C6C35" w:rsidRPr="006C6C35" w:rsidDel="00506D61">
            <w:rPr>
              <w:lang w:eastAsia="de-DE"/>
            </w:rPr>
            <w:delText>pendix</w:delText>
          </w:r>
        </w:del>
      </w:ins>
      <w:ins w:id="656" w:author="Brian Tetreault" w:date="2012-07-11T14:04:00Z">
        <w:r w:rsidR="00506D61">
          <w:rPr>
            <w:lang w:eastAsia="de-DE"/>
          </w:rPr>
          <w:t xml:space="preserve">in </w:t>
        </w:r>
        <w:r w:rsidR="00506D61" w:rsidRPr="006C6C35">
          <w:rPr>
            <w:lang w:eastAsia="de-DE"/>
          </w:rPr>
          <w:t>Appendix</w:t>
        </w:r>
      </w:ins>
      <w:ins w:id="657" w:author="Zetterberg, Rolf" w:date="2012-07-10T14:39:00Z">
        <w:r w:rsidR="006C6C35" w:rsidRPr="006C6C35">
          <w:rPr>
            <w:lang w:eastAsia="de-DE"/>
          </w:rPr>
          <w:t xml:space="preserve"> 18</w:t>
        </w:r>
      </w:ins>
      <w:ins w:id="658" w:author="Zetterberg, Rolf" w:date="2012-07-10T14:40:00Z">
        <w:r w:rsidR="006C6C35">
          <w:rPr>
            <w:lang w:eastAsia="de-DE"/>
          </w:rPr>
          <w:t>.</w:t>
        </w:r>
      </w:ins>
    </w:p>
    <w:p w14:paraId="3008B625" w14:textId="77777777" w:rsidR="00822837" w:rsidRDefault="006C6C35" w:rsidP="00391DC1">
      <w:pPr>
        <w:pStyle w:val="BodyText"/>
        <w:rPr>
          <w:lang w:eastAsia="de-DE"/>
        </w:rPr>
      </w:pPr>
      <w:ins w:id="659" w:author="Zetterberg, Rolf" w:date="2012-07-10T14:39:00Z">
        <w:r w:rsidRPr="006C6C35">
          <w:rPr>
            <w:lang w:eastAsia="de-DE"/>
          </w:rPr>
          <w:t xml:space="preserve"> </w:t>
        </w:r>
      </w:ins>
      <w:ins w:id="660" w:author="Zetterberg, Rolf" w:date="2012-07-10T14:40:00Z">
        <w:r>
          <w:t xml:space="preserve">Appendix 7 of this Recommendation </w:t>
        </w:r>
        <w:del w:id="661" w:author="Brian Tetreault" w:date="2012-07-11T14:02:00Z">
          <w:r w:rsidDel="00912A5A">
            <w:delText>will</w:delText>
          </w:r>
        </w:del>
      </w:ins>
      <w:ins w:id="662" w:author="Brian Tetreault" w:date="2012-07-11T14:02:00Z">
        <w:r w:rsidR="00912A5A">
          <w:t>is</w:t>
        </w:r>
      </w:ins>
      <w:ins w:id="663" w:author="Zetterberg, Rolf" w:date="2012-07-10T14:40:00Z">
        <w:r>
          <w:t xml:space="preserve"> not</w:t>
        </w:r>
        <w:del w:id="664" w:author="Brian Tetreault" w:date="2012-07-11T14:02:00Z">
          <w:r w:rsidDel="00912A5A">
            <w:delText xml:space="preserve"> be</w:delText>
          </w:r>
        </w:del>
        <w:r>
          <w:t xml:space="preserve"> developed.</w:t>
        </w:r>
      </w:ins>
    </w:p>
    <w:p w14:paraId="5940642F" w14:textId="77777777" w:rsidR="00822837" w:rsidDel="006C6C35" w:rsidRDefault="00822837" w:rsidP="00391DC1">
      <w:pPr>
        <w:pStyle w:val="BodyText"/>
        <w:rPr>
          <w:del w:id="665" w:author="Zetterberg, Rolf" w:date="2012-07-10T14:38:00Z"/>
          <w:lang w:eastAsia="de-DE"/>
        </w:rPr>
      </w:pPr>
      <w:del w:id="666" w:author="Zetterberg, Rolf" w:date="2012-07-10T14:38:00Z">
        <w:r w:rsidDel="006C6C35">
          <w:rPr>
            <w:lang w:eastAsia="de-DE"/>
          </w:rPr>
          <w:delText>The Internal Reliability Model is based on the Structure Model, the Distribution Model and the Interaction and Data Flow Model of the AIS Service</w:delText>
        </w:r>
        <w:r w:rsidR="004411D9" w:rsidRPr="004411D9">
          <w:rPr>
            <w:highlight w:val="yellow"/>
            <w:lang w:eastAsia="de-DE"/>
            <w:rPrChange w:id="667" w:author="Zetterberg, Rolf" w:date="2012-07-10T13:52:00Z">
              <w:rPr>
                <w:color w:val="0000FF"/>
                <w:szCs w:val="20"/>
                <w:u w:val="single"/>
                <w:lang w:eastAsia="de-DE"/>
              </w:rPr>
            </w:rPrChange>
          </w:rPr>
          <w:delText>.  It is intended that details be described in a future Appendix 7.</w:delText>
        </w:r>
      </w:del>
    </w:p>
    <w:p w14:paraId="16504880" w14:textId="77777777" w:rsidR="00822837" w:rsidRDefault="00822837" w:rsidP="00D85729">
      <w:pPr>
        <w:pStyle w:val="Heading2"/>
        <w:rPr>
          <w:lang w:eastAsia="de-DE"/>
        </w:rPr>
      </w:pPr>
      <w:bookmarkStart w:id="668" w:name="_Ref304917600"/>
      <w:bookmarkStart w:id="669" w:name="_Toc203639322"/>
      <w:r>
        <w:rPr>
          <w:lang w:eastAsia="de-DE"/>
        </w:rPr>
        <w:t>Test Model for the AIS Service</w:t>
      </w:r>
      <w:bookmarkEnd w:id="668"/>
      <w:bookmarkEnd w:id="669"/>
    </w:p>
    <w:p w14:paraId="20FA1FC8" w14:textId="77777777" w:rsidR="00456AD7" w:rsidRDefault="00856D45" w:rsidP="00391DC1">
      <w:pPr>
        <w:pStyle w:val="BodyText"/>
        <w:rPr>
          <w:ins w:id="670" w:author="Zetterberg, Rolf" w:date="2012-07-10T14:52:00Z"/>
          <w:lang w:eastAsia="de-DE"/>
        </w:rPr>
      </w:pPr>
      <w:ins w:id="671" w:author="Zetterberg, Rolf" w:date="2012-07-10T14:44:00Z">
        <w:r>
          <w:rPr>
            <w:lang w:eastAsia="de-DE"/>
          </w:rPr>
          <w:t>A general</w:t>
        </w:r>
      </w:ins>
      <w:del w:id="672" w:author="Zetterberg, Rolf" w:date="2012-07-10T14:44:00Z">
        <w:r w:rsidR="00822837" w:rsidDel="00856D45">
          <w:rPr>
            <w:lang w:eastAsia="de-DE"/>
          </w:rPr>
          <w:delText>The</w:delText>
        </w:r>
      </w:del>
      <w:r w:rsidR="00822837">
        <w:rPr>
          <w:lang w:eastAsia="de-DE"/>
        </w:rPr>
        <w:t xml:space="preserve"> Test Model for the AIS Service</w:t>
      </w:r>
      <w:ins w:id="673" w:author="Zetterberg, Rolf" w:date="2012-07-10T14:45:00Z">
        <w:r>
          <w:rPr>
            <w:lang w:eastAsia="de-DE"/>
          </w:rPr>
          <w:t xml:space="preserve"> has not been developed. </w:t>
        </w:r>
        <w:r w:rsidRPr="00856D45">
          <w:rPr>
            <w:lang w:eastAsia="de-DE"/>
          </w:rPr>
          <w:t xml:space="preserve">Individual </w:t>
        </w:r>
        <w:r>
          <w:rPr>
            <w:lang w:eastAsia="de-DE"/>
          </w:rPr>
          <w:t>components are vendor-dependent</w:t>
        </w:r>
      </w:ins>
      <w:ins w:id="674" w:author="Zetterberg, Rolf" w:date="2012-07-10T14:47:00Z">
        <w:r>
          <w:rPr>
            <w:lang w:eastAsia="de-DE"/>
          </w:rPr>
          <w:t xml:space="preserve"> and it is</w:t>
        </w:r>
      </w:ins>
      <w:ins w:id="675" w:author="Zetterberg, Rolf" w:date="2012-07-10T14:46:00Z">
        <w:r>
          <w:rPr>
            <w:lang w:eastAsia="de-DE"/>
          </w:rPr>
          <w:t xml:space="preserve"> </w:t>
        </w:r>
      </w:ins>
      <w:ins w:id="676" w:author="Zetterberg, Rolf" w:date="2012-07-10T14:45:00Z">
        <w:r w:rsidRPr="00856D45">
          <w:rPr>
            <w:lang w:eastAsia="de-DE"/>
          </w:rPr>
          <w:t>difficult to come up with a "standard" test model for these. Individual components may have their own test</w:t>
        </w:r>
      </w:ins>
      <w:ins w:id="677" w:author="Brian Tetreault" w:date="2012-07-11T14:17:00Z">
        <w:r w:rsidR="00F41D19">
          <w:rPr>
            <w:lang w:eastAsia="de-DE"/>
          </w:rPr>
          <w:t>s</w:t>
        </w:r>
      </w:ins>
      <w:ins w:id="678" w:author="Zetterberg, Rolf" w:date="2012-07-10T14:48:00Z">
        <w:r w:rsidR="007824AB">
          <w:rPr>
            <w:lang w:eastAsia="de-DE"/>
          </w:rPr>
          <w:t xml:space="preserve"> according to </w:t>
        </w:r>
      </w:ins>
      <w:ins w:id="679" w:author="Zetterberg, Rolf" w:date="2012-07-10T14:49:00Z">
        <w:r w:rsidR="007824AB" w:rsidRPr="007824AB">
          <w:rPr>
            <w:lang w:eastAsia="de-DE"/>
          </w:rPr>
          <w:t xml:space="preserve">manufacturer </w:t>
        </w:r>
        <w:del w:id="680" w:author="Brian Tetreault" w:date="2012-07-13T12:04:00Z">
          <w:r w:rsidR="007824AB" w:rsidRPr="007824AB" w:rsidDel="005658FB">
            <w:rPr>
              <w:lang w:eastAsia="de-DE"/>
            </w:rPr>
            <w:delText xml:space="preserve">test requirements </w:delText>
          </w:r>
        </w:del>
      </w:ins>
      <w:ins w:id="681" w:author="Brian Tetreault" w:date="2012-07-13T12:04:00Z">
        <w:r w:rsidR="005658FB">
          <w:rPr>
            <w:lang w:eastAsia="de-DE"/>
          </w:rPr>
          <w:t xml:space="preserve">specifications </w:t>
        </w:r>
      </w:ins>
      <w:ins w:id="682" w:author="Zetterberg, Rolf" w:date="2012-07-10T14:49:00Z">
        <w:r w:rsidR="007824AB" w:rsidRPr="007824AB">
          <w:rPr>
            <w:lang w:eastAsia="de-DE"/>
          </w:rPr>
          <w:t>or certification</w:t>
        </w:r>
      </w:ins>
      <w:ins w:id="683" w:author="Brian Tetreault" w:date="2012-07-11T14:21:00Z">
        <w:r w:rsidR="00F41D19">
          <w:rPr>
            <w:lang w:eastAsia="de-DE"/>
          </w:rPr>
          <w:t>s</w:t>
        </w:r>
      </w:ins>
      <w:ins w:id="684" w:author="Zetterberg, Rolf" w:date="2012-07-10T14:49:00Z">
        <w:r w:rsidR="007824AB">
          <w:rPr>
            <w:lang w:eastAsia="de-DE"/>
          </w:rPr>
          <w:t xml:space="preserve">. </w:t>
        </w:r>
      </w:ins>
      <w:ins w:id="685" w:author="Brian Tetreault" w:date="2012-07-11T14:18:00Z">
        <w:r w:rsidR="00F41D19">
          <w:rPr>
            <w:lang w:eastAsia="de-DE"/>
          </w:rPr>
          <w:t xml:space="preserve">The specific implementation of an AIS service will </w:t>
        </w:r>
      </w:ins>
      <w:ins w:id="686" w:author="Brian Tetreault" w:date="2012-07-11T14:20:00Z">
        <w:r w:rsidR="00F41D19">
          <w:rPr>
            <w:lang w:eastAsia="de-DE"/>
          </w:rPr>
          <w:t>necessitate</w:t>
        </w:r>
      </w:ins>
      <w:ins w:id="687" w:author="Brian Tetreault" w:date="2012-07-11T14:18:00Z">
        <w:r w:rsidR="00F41D19">
          <w:rPr>
            <w:lang w:eastAsia="de-DE"/>
          </w:rPr>
          <w:t xml:space="preserve"> development of requirements for that implementation; these will be the basis for any </w:t>
        </w:r>
      </w:ins>
      <w:ins w:id="688" w:author="Brian Tetreault" w:date="2012-07-11T14:20:00Z">
        <w:r w:rsidR="00F41D19">
          <w:rPr>
            <w:lang w:eastAsia="de-DE"/>
          </w:rPr>
          <w:t xml:space="preserve">needed </w:t>
        </w:r>
      </w:ins>
      <w:ins w:id="689" w:author="Brian Tetreault" w:date="2012-07-11T14:18:00Z">
        <w:r w:rsidR="00F41D19">
          <w:rPr>
            <w:lang w:eastAsia="de-DE"/>
          </w:rPr>
          <w:t xml:space="preserve">testing model. </w:t>
        </w:r>
      </w:ins>
      <w:ins w:id="690" w:author="Zetterberg, Rolf" w:date="2012-07-10T14:49:00Z">
        <w:r w:rsidR="007824AB">
          <w:rPr>
            <w:lang w:eastAsia="de-DE"/>
          </w:rPr>
          <w:t>Further</w:t>
        </w:r>
        <w:del w:id="691" w:author="Brian Tetreault" w:date="2012-07-11T14:21:00Z">
          <w:r w:rsidR="007824AB" w:rsidDel="002610B8">
            <w:rPr>
              <w:lang w:eastAsia="de-DE"/>
            </w:rPr>
            <w:delText xml:space="preserve"> on</w:delText>
          </w:r>
        </w:del>
      </w:ins>
      <w:ins w:id="692" w:author="Brian Tetreault" w:date="2012-07-11T14:21:00Z">
        <w:r w:rsidR="002610B8">
          <w:rPr>
            <w:lang w:eastAsia="de-DE"/>
          </w:rPr>
          <w:t>more</w:t>
        </w:r>
      </w:ins>
      <w:ins w:id="693" w:author="Zetterberg, Rolf" w:date="2012-07-10T14:49:00Z">
        <w:r w:rsidR="007824AB">
          <w:rPr>
            <w:lang w:eastAsia="de-DE"/>
          </w:rPr>
          <w:t>, relevant</w:t>
        </w:r>
      </w:ins>
      <w:ins w:id="694" w:author="Zetterberg, Rolf" w:date="2012-07-10T14:51:00Z">
        <w:r w:rsidR="007824AB">
          <w:rPr>
            <w:lang w:eastAsia="de-DE"/>
          </w:rPr>
          <w:t>,</w:t>
        </w:r>
      </w:ins>
      <w:ins w:id="695" w:author="Zetterberg, Rolf" w:date="2012-07-10T14:49:00Z">
        <w:r w:rsidR="007824AB">
          <w:rPr>
            <w:lang w:eastAsia="de-DE"/>
          </w:rPr>
          <w:t xml:space="preserve"> </w:t>
        </w:r>
      </w:ins>
      <w:ins w:id="696" w:author="Zetterberg, Rolf" w:date="2012-07-10T14:51:00Z">
        <w:r w:rsidR="007824AB">
          <w:rPr>
            <w:lang w:eastAsia="de-DE"/>
          </w:rPr>
          <w:t xml:space="preserve">systematic </w:t>
        </w:r>
      </w:ins>
      <w:ins w:id="697" w:author="Zetterberg, Rolf" w:date="2012-07-10T14:49:00Z">
        <w:r w:rsidR="007824AB">
          <w:rPr>
            <w:lang w:eastAsia="de-DE"/>
          </w:rPr>
          <w:t>experience from test models for</w:t>
        </w:r>
      </w:ins>
      <w:ins w:id="698" w:author="Zetterberg, Rolf" w:date="2012-07-11T10:02:00Z">
        <w:r w:rsidR="00684413">
          <w:rPr>
            <w:lang w:eastAsia="de-DE"/>
          </w:rPr>
          <w:t xml:space="preserve"> the </w:t>
        </w:r>
      </w:ins>
      <w:ins w:id="699" w:author="Zetterberg, Rolf" w:date="2012-07-10T14:49:00Z">
        <w:r w:rsidR="007824AB">
          <w:rPr>
            <w:lang w:eastAsia="de-DE"/>
          </w:rPr>
          <w:t xml:space="preserve">AIS </w:t>
        </w:r>
      </w:ins>
      <w:ins w:id="700" w:author="Zetterberg, Rolf" w:date="2012-07-11T10:02:00Z">
        <w:r w:rsidR="00684413">
          <w:rPr>
            <w:lang w:eastAsia="de-DE"/>
          </w:rPr>
          <w:t xml:space="preserve">Service </w:t>
        </w:r>
      </w:ins>
      <w:ins w:id="701" w:author="Zetterberg, Rolf" w:date="2012-07-10T14:49:00Z">
        <w:r w:rsidR="007824AB">
          <w:rPr>
            <w:lang w:eastAsia="de-DE"/>
          </w:rPr>
          <w:t>is missing</w:t>
        </w:r>
      </w:ins>
      <w:ins w:id="702" w:author="Brian Tetreault" w:date="2012-07-11T14:22:00Z">
        <w:r w:rsidR="002610B8">
          <w:rPr>
            <w:lang w:eastAsia="de-DE"/>
          </w:rPr>
          <w:t>,</w:t>
        </w:r>
      </w:ins>
      <w:ins w:id="703" w:author="Zetterberg, Rolf" w:date="2012-07-10T14:49:00Z">
        <w:r w:rsidR="007824AB">
          <w:rPr>
            <w:lang w:eastAsia="de-DE"/>
          </w:rPr>
          <w:t xml:space="preserve"> and</w:t>
        </w:r>
      </w:ins>
      <w:ins w:id="704" w:author="Zetterberg, Rolf" w:date="2012-07-10T14:51:00Z">
        <w:r w:rsidR="00456AD7">
          <w:rPr>
            <w:lang w:eastAsia="de-DE"/>
          </w:rPr>
          <w:t xml:space="preserve"> no </w:t>
        </w:r>
      </w:ins>
      <w:ins w:id="705" w:author="Zetterberg, Rolf" w:date="2012-07-11T10:02:00Z">
        <w:r w:rsidR="00684413">
          <w:rPr>
            <w:lang w:eastAsia="de-DE"/>
          </w:rPr>
          <w:t xml:space="preserve">specific </w:t>
        </w:r>
      </w:ins>
      <w:ins w:id="706" w:author="Zetterberg, Rolf" w:date="2012-07-10T14:51:00Z">
        <w:r w:rsidR="00456AD7">
          <w:rPr>
            <w:lang w:eastAsia="de-DE"/>
          </w:rPr>
          <w:t>recommendations can be given.</w:t>
        </w:r>
      </w:ins>
    </w:p>
    <w:p w14:paraId="36A207DC" w14:textId="77777777" w:rsidR="00456AD7" w:rsidRDefault="00456AD7" w:rsidP="00391DC1">
      <w:pPr>
        <w:pStyle w:val="BodyText"/>
        <w:rPr>
          <w:ins w:id="707" w:author="Zetterberg, Rolf" w:date="2012-07-10T14:51:00Z"/>
          <w:lang w:eastAsia="de-DE"/>
        </w:rPr>
      </w:pPr>
      <w:ins w:id="708" w:author="Zetterberg, Rolf" w:date="2012-07-10T14:52:00Z">
        <w:r>
          <w:t xml:space="preserve">Appendix 8 of this Recommendation </w:t>
        </w:r>
        <w:del w:id="709" w:author="Brian Tetreault" w:date="2012-07-11T14:16:00Z">
          <w:r w:rsidDel="00F41D19">
            <w:delText>will</w:delText>
          </w:r>
        </w:del>
      </w:ins>
      <w:ins w:id="710" w:author="Brian Tetreault" w:date="2012-07-11T14:16:00Z">
        <w:r w:rsidR="00F41D19">
          <w:t>is</w:t>
        </w:r>
      </w:ins>
      <w:ins w:id="711" w:author="Zetterberg, Rolf" w:date="2012-07-10T14:52:00Z">
        <w:r>
          <w:t xml:space="preserve"> not </w:t>
        </w:r>
        <w:del w:id="712" w:author="Brian Tetreault" w:date="2012-07-11T14:16:00Z">
          <w:r w:rsidDel="00F41D19">
            <w:delText xml:space="preserve">be </w:delText>
          </w:r>
        </w:del>
        <w:r>
          <w:t>developed</w:t>
        </w:r>
      </w:ins>
    </w:p>
    <w:p w14:paraId="0114525A" w14:textId="77777777" w:rsidR="00822837" w:rsidRDefault="007824AB" w:rsidP="00391DC1">
      <w:pPr>
        <w:pStyle w:val="BodyText"/>
        <w:rPr>
          <w:lang w:eastAsia="de-DE"/>
        </w:rPr>
      </w:pPr>
      <w:ins w:id="713" w:author="Zetterberg, Rolf" w:date="2012-07-10T14:49:00Z">
        <w:r>
          <w:rPr>
            <w:lang w:eastAsia="de-DE"/>
          </w:rPr>
          <w:t xml:space="preserve"> </w:t>
        </w:r>
      </w:ins>
      <w:del w:id="714" w:author="Zetterberg, Rolf" w:date="2012-07-10T14:45:00Z">
        <w:r w:rsidR="00822837" w:rsidDel="00856D45">
          <w:rPr>
            <w:lang w:eastAsia="de-DE"/>
          </w:rPr>
          <w:delText>:</w:delText>
        </w:r>
      </w:del>
    </w:p>
    <w:p w14:paraId="03A7E87E" w14:textId="77777777" w:rsidR="00822837" w:rsidDel="00856D45" w:rsidRDefault="00822837" w:rsidP="00391DC1">
      <w:pPr>
        <w:pStyle w:val="Bullet1"/>
        <w:rPr>
          <w:del w:id="715" w:author="Zetterberg, Rolf" w:date="2012-07-10T14:46:00Z"/>
        </w:rPr>
      </w:pPr>
      <w:del w:id="716" w:author="Zetterberg, Rolf" w:date="2012-07-10T14:46:00Z">
        <w:r w:rsidDel="00856D45">
          <w:delText>describes what are good test strategies for the AIS Servic</w:delText>
        </w:r>
        <w:r w:rsidR="00391DC1" w:rsidDel="00856D45">
          <w:delText>e as a whole for Technical Oper</w:delText>
        </w:r>
        <w:r w:rsidR="00A71224" w:rsidDel="00856D45">
          <w:delText>ation Personnel;  and</w:delText>
        </w:r>
      </w:del>
    </w:p>
    <w:p w14:paraId="5B8EDA2D" w14:textId="77777777" w:rsidR="00822837" w:rsidDel="00856D45" w:rsidRDefault="00822837" w:rsidP="00391DC1">
      <w:pPr>
        <w:pStyle w:val="Bullet1"/>
        <w:rPr>
          <w:del w:id="717" w:author="Zetterberg, Rolf" w:date="2012-07-10T14:46:00Z"/>
        </w:rPr>
      </w:pPr>
      <w:del w:id="718" w:author="Zetterberg, Rolf" w:date="2012-07-10T14:46:00Z">
        <w:r w:rsidDel="00856D45">
          <w:delText>provides guidance on how to ascertain the proper functions of an AIS Service after cold or warm start.</w:delText>
        </w:r>
      </w:del>
    </w:p>
    <w:p w14:paraId="1254E2B9" w14:textId="77777777" w:rsidR="00822837" w:rsidDel="00856D45" w:rsidRDefault="00822837" w:rsidP="00391DC1">
      <w:pPr>
        <w:pStyle w:val="BodyText"/>
        <w:rPr>
          <w:del w:id="719" w:author="Zetterberg, Rolf" w:date="2012-07-10T14:46:00Z"/>
          <w:lang w:eastAsia="de-DE"/>
        </w:rPr>
      </w:pPr>
      <w:del w:id="720" w:author="Zetterberg, Rolf" w:date="2012-07-10T14:46:00Z">
        <w:r w:rsidDel="00856D45">
          <w:rPr>
            <w:lang w:eastAsia="de-DE"/>
          </w:rPr>
          <w:delText xml:space="preserve">The Test Model does not generally deal with testing of individual components. </w:delText>
        </w:r>
        <w:r w:rsidR="00391DC1" w:rsidDel="00856D45">
          <w:rPr>
            <w:lang w:eastAsia="de-DE"/>
          </w:rPr>
          <w:delText xml:space="preserve"> </w:delText>
        </w:r>
        <w:r w:rsidR="004411D9" w:rsidRPr="004411D9">
          <w:rPr>
            <w:highlight w:val="yellow"/>
            <w:lang w:eastAsia="de-DE"/>
            <w:rPrChange w:id="721" w:author="Zetterberg, Rolf" w:date="2012-07-10T13:52:00Z">
              <w:rPr>
                <w:color w:val="0000FF"/>
                <w:szCs w:val="20"/>
                <w:u w:val="single"/>
                <w:lang w:eastAsia="de-DE"/>
              </w:rPr>
            </w:rPrChange>
          </w:rPr>
          <w:delText>Details are intended to be described in a future Appendix 8.</w:delText>
        </w:r>
      </w:del>
    </w:p>
    <w:p w14:paraId="5D8A9CC9" w14:textId="77777777" w:rsidR="00822837" w:rsidRDefault="00822837" w:rsidP="00391DC1">
      <w:pPr>
        <w:pStyle w:val="Heading2"/>
      </w:pPr>
      <w:bookmarkStart w:id="722" w:name="_Ref304918134"/>
      <w:bookmarkStart w:id="723" w:name="_Toc203639323"/>
      <w:r>
        <w:t>Functional Components of the AIS Service</w:t>
      </w:r>
      <w:bookmarkEnd w:id="722"/>
      <w:bookmarkEnd w:id="723"/>
    </w:p>
    <w:p w14:paraId="29ADB319" w14:textId="77777777" w:rsidR="00822837" w:rsidRDefault="00822837" w:rsidP="00391DC1">
      <w:pPr>
        <w:pStyle w:val="BodyText"/>
        <w:rPr>
          <w:lang w:eastAsia="de-DE"/>
        </w:rPr>
      </w:pPr>
      <w:r>
        <w:rPr>
          <w:lang w:eastAsia="de-DE"/>
        </w:rPr>
        <w:t>This section introduces the functional</w:t>
      </w:r>
      <w:r w:rsidR="00A71224">
        <w:rPr>
          <w:lang w:eastAsia="de-DE"/>
        </w:rPr>
        <w:t xml:space="preserve"> components of the AIS Service.</w:t>
      </w:r>
    </w:p>
    <w:p w14:paraId="07BC8507" w14:textId="77777777" w:rsidR="00822837" w:rsidRDefault="00822837" w:rsidP="00695B3E">
      <w:pPr>
        <w:pStyle w:val="Heading3"/>
      </w:pPr>
      <w:bookmarkStart w:id="724" w:name="_Toc203639324"/>
      <w:r>
        <w:t>Typical AIS Service physical setup</w:t>
      </w:r>
      <w:bookmarkEnd w:id="724"/>
    </w:p>
    <w:p w14:paraId="664800D5" w14:textId="77777777" w:rsidR="00822837" w:rsidRDefault="00822837" w:rsidP="00391DC1">
      <w:pPr>
        <w:pStyle w:val="BodyText"/>
        <w:rPr>
          <w:lang w:eastAsia="de-DE"/>
        </w:rPr>
      </w:pPr>
      <w:r>
        <w:rPr>
          <w:lang w:eastAsia="de-DE"/>
        </w:rPr>
        <w:t xml:space="preserve">Figure 5 </w:t>
      </w:r>
      <w:r w:rsidR="00391DC1">
        <w:rPr>
          <w:lang w:eastAsia="de-DE"/>
        </w:rPr>
        <w:t>below</w:t>
      </w:r>
      <w:r>
        <w:rPr>
          <w:lang w:eastAsia="de-DE"/>
        </w:rPr>
        <w:t xml:space="preserve"> shows a typical AIS Service with clients and providers of AIS Data. </w:t>
      </w:r>
      <w:r w:rsidR="00391DC1">
        <w:rPr>
          <w:lang w:eastAsia="de-DE"/>
        </w:rPr>
        <w:t xml:space="preserve"> </w:t>
      </w:r>
      <w:r>
        <w:rPr>
          <w:lang w:eastAsia="de-DE"/>
        </w:rPr>
        <w:t xml:space="preserve">It is one possible translation of the more abstract layered structure depiction of the AIS Service in Figure 4 (see above). </w:t>
      </w:r>
      <w:r w:rsidR="00391DC1">
        <w:rPr>
          <w:lang w:eastAsia="de-DE"/>
        </w:rPr>
        <w:t xml:space="preserve"> </w:t>
      </w:r>
      <w:r>
        <w:rPr>
          <w:lang w:eastAsia="de-DE"/>
        </w:rPr>
        <w:t>This example describes an AIS Service, which includes PSS Controlling Units (AIS-PCU), AIS Logical Shore Stations (AIS-LSS) and an AIS Service Management (</w:t>
      </w:r>
      <w:del w:id="725" w:author="Brian Tetreault" w:date="2012-07-11T15:22:00Z">
        <w:r w:rsidDel="00B56F26">
          <w:rPr>
            <w:lang w:eastAsia="de-DE"/>
          </w:rPr>
          <w:delText>ASM</w:delText>
        </w:r>
      </w:del>
      <w:ins w:id="726" w:author="Brian Tetreault" w:date="2012-07-11T15:22:00Z">
        <w:r w:rsidR="00B56F26">
          <w:rPr>
            <w:lang w:eastAsia="de-DE"/>
          </w:rPr>
          <w:t>AIS-SM</w:t>
        </w:r>
      </w:ins>
      <w:r>
        <w:rPr>
          <w:lang w:eastAsia="de-DE"/>
        </w:rPr>
        <w:t>) entity.</w:t>
      </w:r>
      <w:r w:rsidR="00391DC1">
        <w:rPr>
          <w:lang w:eastAsia="de-DE"/>
        </w:rPr>
        <w:t xml:space="preserve"> </w:t>
      </w:r>
      <w:r>
        <w:rPr>
          <w:lang w:eastAsia="de-DE"/>
        </w:rPr>
        <w:t xml:space="preserve"> Several AIS-PCUs are assigned to at least one AIS-LSS, which com-bines the data from these AIS-PCUs in order to cover a certain area. </w:t>
      </w:r>
      <w:r w:rsidR="00A71224">
        <w:rPr>
          <w:lang w:eastAsia="de-DE"/>
        </w:rPr>
        <w:t xml:space="preserve"> </w:t>
      </w:r>
      <w:r>
        <w:rPr>
          <w:lang w:eastAsia="de-DE"/>
        </w:rPr>
        <w:t xml:space="preserve">In this example the AIS Service includes several AIS-LSS. </w:t>
      </w:r>
      <w:r w:rsidR="00391DC1">
        <w:rPr>
          <w:lang w:eastAsia="de-DE"/>
        </w:rPr>
        <w:t xml:space="preserve"> </w:t>
      </w:r>
      <w:r>
        <w:rPr>
          <w:lang w:eastAsia="de-DE"/>
        </w:rPr>
        <w:t xml:space="preserve">Clients will receive data from the AIS-LSS distributing the data of interest to that particular client. </w:t>
      </w:r>
      <w:r w:rsidR="00391DC1">
        <w:rPr>
          <w:lang w:eastAsia="de-DE"/>
        </w:rPr>
        <w:t xml:space="preserve"> </w:t>
      </w:r>
      <w:r>
        <w:rPr>
          <w:lang w:eastAsia="de-DE"/>
        </w:rPr>
        <w:t xml:space="preserve">The management of the AIS Service is done by the </w:t>
      </w:r>
      <w:del w:id="727" w:author="Brian Tetreault" w:date="2012-07-11T14:35:00Z">
        <w:r w:rsidDel="000D6100">
          <w:rPr>
            <w:lang w:eastAsia="de-DE"/>
          </w:rPr>
          <w:delText>ASM</w:delText>
        </w:r>
      </w:del>
      <w:ins w:id="728" w:author="Brian Tetreault" w:date="2012-07-11T15:23:00Z">
        <w:r w:rsidR="00B56F26">
          <w:rPr>
            <w:lang w:eastAsia="de-DE"/>
          </w:rPr>
          <w:t>AIS-SM</w:t>
        </w:r>
      </w:ins>
      <w:r>
        <w:rPr>
          <w:lang w:eastAsia="de-DE"/>
        </w:rPr>
        <w:t xml:space="preserve">. </w:t>
      </w:r>
      <w:r w:rsidR="00391DC1">
        <w:rPr>
          <w:lang w:eastAsia="de-DE"/>
        </w:rPr>
        <w:t xml:space="preserve"> </w:t>
      </w:r>
      <w:r>
        <w:rPr>
          <w:lang w:eastAsia="de-DE"/>
        </w:rPr>
        <w:t>This entity controls the data flow in the system and configures the different components in order to fulfil the given requirements.</w:t>
      </w:r>
    </w:p>
    <w:p w14:paraId="7354DA6B" w14:textId="77777777" w:rsidR="00822837" w:rsidRDefault="00822837" w:rsidP="00391DC1">
      <w:pPr>
        <w:pStyle w:val="BodyText"/>
        <w:rPr>
          <w:lang w:eastAsia="de-DE"/>
        </w:rPr>
      </w:pPr>
      <w:r>
        <w:rPr>
          <w:lang w:eastAsia="de-DE"/>
        </w:rPr>
        <w:t>The following should be not</w:t>
      </w:r>
      <w:r w:rsidR="00391DC1">
        <w:rPr>
          <w:lang w:eastAsia="de-DE"/>
        </w:rPr>
        <w:t>ed about Figure 5:</w:t>
      </w:r>
    </w:p>
    <w:p w14:paraId="194C426B" w14:textId="77777777" w:rsidR="00822837" w:rsidRDefault="00822837" w:rsidP="00391DC1">
      <w:pPr>
        <w:pStyle w:val="List1"/>
        <w:numPr>
          <w:ilvl w:val="0"/>
          <w:numId w:val="30"/>
        </w:numPr>
      </w:pPr>
      <w:r>
        <w:t xml:space="preserve">The AIS-LSS are specified as being instances or processes. </w:t>
      </w:r>
      <w:r w:rsidR="00391DC1">
        <w:t xml:space="preserve"> </w:t>
      </w:r>
      <w:r>
        <w:t>This means that all AIS-LSS can be executed on the same physical infrastructure or on separate physical infra-structures depending on the requirements for the AIS Service.</w:t>
      </w:r>
    </w:p>
    <w:p w14:paraId="1D9CCCFA" w14:textId="77777777" w:rsidR="00822837" w:rsidRDefault="00822837" w:rsidP="00391DC1">
      <w:pPr>
        <w:pStyle w:val="List1"/>
      </w:pPr>
      <w:r>
        <w:t>Each client is assigned an individual AIS-LSS configured espe</w:t>
      </w:r>
      <w:r w:rsidR="00391DC1">
        <w:t>cially for its own requirements</w:t>
      </w:r>
      <w:r>
        <w:t>.</w:t>
      </w:r>
      <w:r w:rsidR="00A71224">
        <w:t xml:space="preserve"> </w:t>
      </w:r>
      <w:r>
        <w:t xml:space="preserve"> Although this is the recommended way to manage clients and AIS-LSS, it should be possible to have clients connect to different and multiple existing AIS-LSS if their requirements are the same. </w:t>
      </w:r>
      <w:r w:rsidR="00391DC1">
        <w:t xml:space="preserve"> </w:t>
      </w:r>
      <w:r>
        <w:t>Alternatively, it should be considered to set up a portal for different users with the same set of requirements as part of a dedicated Gateway Service as a separate technical service not being part of the AIS Service (refer to CSSA system layout recommendation).</w:t>
      </w:r>
    </w:p>
    <w:p w14:paraId="23705EF3" w14:textId="77777777" w:rsidR="002D2BA3" w:rsidRDefault="00822837" w:rsidP="00391DC1">
      <w:pPr>
        <w:pStyle w:val="List1"/>
      </w:pPr>
      <w:r>
        <w:t>It may be possible to interconnect AIS-LSS processes</w:t>
      </w:r>
      <w:r w:rsidR="00391DC1">
        <w:t xml:space="preserve"> in order to accommodate differ</w:t>
      </w:r>
      <w:r>
        <w:t>ent network topologies that may not offer complete, i.e. meshed, connectivity to all AIS-PSS or that may have other network constrai</w:t>
      </w:r>
      <w:r w:rsidR="00391DC1">
        <w:t>nts, e.g. bandwidth or latency.</w:t>
      </w:r>
    </w:p>
    <w:p w14:paraId="28F758BC" w14:textId="77777777" w:rsidR="00822837" w:rsidRDefault="002D2BA3" w:rsidP="002D2BA3">
      <w:pPr>
        <w:pStyle w:val="BodyText"/>
        <w:jc w:val="center"/>
      </w:pPr>
      <w:r>
        <w:object w:dxaOrig="12991" w:dyaOrig="13940" w14:anchorId="26A2FC5D">
          <v:shape id="_x0000_i1038" type="#_x0000_t75" style="width:450pt;height:485.35pt" o:ole="">
            <v:imagedata r:id="rId49" o:title=""/>
          </v:shape>
          <o:OLEObject Type="Embed" ProgID="Visio.Drawing.11" ShapeID="_x0000_i1038" DrawAspect="Content" ObjectID="_1278667191" r:id="rId50"/>
        </w:object>
      </w:r>
    </w:p>
    <w:p w14:paraId="3413F093" w14:textId="77777777" w:rsidR="002D2BA3" w:rsidRDefault="002D2BA3" w:rsidP="002D2BA3">
      <w:pPr>
        <w:pStyle w:val="Figure"/>
      </w:pPr>
      <w:bookmarkStart w:id="729" w:name="_Ref304918410"/>
      <w:bookmarkStart w:id="730" w:name="_Toc203639347"/>
      <w:r>
        <w:t>Typical AIS Service setup</w:t>
      </w:r>
      <w:bookmarkEnd w:id="729"/>
      <w:bookmarkEnd w:id="730"/>
    </w:p>
    <w:p w14:paraId="7C010DCB" w14:textId="77777777" w:rsidR="00822837" w:rsidRDefault="002D2BA3" w:rsidP="00695B3E">
      <w:pPr>
        <w:pStyle w:val="Heading3"/>
      </w:pPr>
      <w:bookmarkStart w:id="731" w:name="_Toc203639325"/>
      <w:r>
        <w:t>Overview of</w:t>
      </w:r>
      <w:r w:rsidRPr="002D2BA3">
        <w:t xml:space="preserve"> tasks of the functional components of the AIS Service</w:t>
      </w:r>
      <w:bookmarkEnd w:id="731"/>
    </w:p>
    <w:p w14:paraId="4F7B0F25" w14:textId="77777777" w:rsidR="00F26155" w:rsidRDefault="00F26155" w:rsidP="00F26155">
      <w:pPr>
        <w:pStyle w:val="BodyText"/>
        <w:rPr>
          <w:lang w:eastAsia="de-DE"/>
        </w:rPr>
      </w:pPr>
      <w:r>
        <w:rPr>
          <w:lang w:eastAsia="de-DE"/>
        </w:rPr>
        <w:t xml:space="preserve">While </w:t>
      </w:r>
      <w:r w:rsidR="004411D9">
        <w:rPr>
          <w:lang w:eastAsia="de-DE"/>
        </w:rPr>
        <w:fldChar w:fldCharType="begin"/>
      </w:r>
      <w:r w:rsidR="00711429">
        <w:rPr>
          <w:lang w:eastAsia="de-DE"/>
        </w:rPr>
        <w:instrText xml:space="preserve"> REF _Ref304918410 \r \h </w:instrText>
      </w:r>
      <w:r w:rsidR="004411D9">
        <w:rPr>
          <w:lang w:eastAsia="de-DE"/>
        </w:rPr>
      </w:r>
      <w:r w:rsidR="004411D9">
        <w:rPr>
          <w:lang w:eastAsia="de-DE"/>
        </w:rPr>
        <w:fldChar w:fldCharType="separate"/>
      </w:r>
      <w:r w:rsidR="00AD790A">
        <w:rPr>
          <w:lang w:eastAsia="de-DE"/>
        </w:rPr>
        <w:t>Figure 5</w:t>
      </w:r>
      <w:r w:rsidR="004411D9">
        <w:rPr>
          <w:lang w:eastAsia="de-DE"/>
        </w:rPr>
        <w:fldChar w:fldCharType="end"/>
      </w:r>
      <w:r w:rsidR="00711429">
        <w:rPr>
          <w:lang w:eastAsia="de-DE"/>
        </w:rPr>
        <w:t xml:space="preserve"> </w:t>
      </w:r>
      <w:r>
        <w:rPr>
          <w:lang w:eastAsia="de-DE"/>
        </w:rPr>
        <w:t>describes one example of a workable AIS Service setup, it should be noted, that the available features and the available options in setting up an AIS Service can only precisely be captured by the more abstract descriptions provided in this Recommendation.  Hence the following sections will continue the description of the AIS Service on a more abstract level, but will continue to give similar examples regarding the possible configurations.</w:t>
      </w:r>
    </w:p>
    <w:p w14:paraId="3F00D595" w14:textId="77777777" w:rsidR="00F26155" w:rsidRDefault="00F26155" w:rsidP="00F26155">
      <w:pPr>
        <w:pStyle w:val="BodyText"/>
        <w:rPr>
          <w:lang w:eastAsia="de-DE"/>
        </w:rPr>
      </w:pPr>
      <w:r>
        <w:rPr>
          <w:lang w:eastAsia="de-DE"/>
        </w:rPr>
        <w:t xml:space="preserve">The functional components are defined by their individual set of tasks.  </w:t>
      </w:r>
      <w:r w:rsidR="004411D9">
        <w:rPr>
          <w:lang w:eastAsia="de-DE"/>
        </w:rPr>
        <w:fldChar w:fldCharType="begin"/>
      </w:r>
      <w:r w:rsidR="00711429">
        <w:rPr>
          <w:lang w:eastAsia="de-DE"/>
        </w:rPr>
        <w:instrText xml:space="preserve"> REF _Ref304905881 \r \h </w:instrText>
      </w:r>
      <w:r w:rsidR="004411D9">
        <w:rPr>
          <w:lang w:eastAsia="de-DE"/>
        </w:rPr>
      </w:r>
      <w:r w:rsidR="004411D9">
        <w:rPr>
          <w:lang w:eastAsia="de-DE"/>
        </w:rPr>
        <w:fldChar w:fldCharType="separate"/>
      </w:r>
      <w:r w:rsidR="00AD790A">
        <w:rPr>
          <w:lang w:eastAsia="de-DE"/>
        </w:rPr>
        <w:t>Figure 6</w:t>
      </w:r>
      <w:r w:rsidR="004411D9">
        <w:rPr>
          <w:lang w:eastAsia="de-DE"/>
        </w:rPr>
        <w:fldChar w:fldCharType="end"/>
      </w:r>
      <w:r>
        <w:rPr>
          <w:lang w:eastAsia="de-DE"/>
        </w:rPr>
        <w:t xml:space="preserve"> shows the different tasks of the different functional components of the AIS Service.</w:t>
      </w:r>
    </w:p>
    <w:p w14:paraId="1E0E987C" w14:textId="77777777" w:rsidR="00F26155" w:rsidRDefault="00F26155" w:rsidP="00F26155">
      <w:pPr>
        <w:pStyle w:val="BodyText"/>
        <w:rPr>
          <w:lang w:eastAsia="de-DE"/>
        </w:rPr>
      </w:pPr>
      <w:r>
        <w:rPr>
          <w:lang w:eastAsia="de-DE"/>
        </w:rPr>
        <w:t>Please note</w:t>
      </w:r>
      <w:r w:rsidR="00711429">
        <w:rPr>
          <w:lang w:eastAsia="de-DE"/>
        </w:rPr>
        <w:t xml:space="preserve"> that:</w:t>
      </w:r>
    </w:p>
    <w:p w14:paraId="30FCA158" w14:textId="77777777" w:rsidR="00F26155" w:rsidRDefault="00F26155" w:rsidP="00711429">
      <w:pPr>
        <w:pStyle w:val="List1"/>
        <w:numPr>
          <w:ilvl w:val="0"/>
          <w:numId w:val="46"/>
        </w:numPr>
      </w:pPr>
      <w:r>
        <w:t xml:space="preserve">the different </w:t>
      </w:r>
      <w:r w:rsidRPr="00711429">
        <w:rPr>
          <w:i/>
        </w:rPr>
        <w:t>task orientation</w:t>
      </w:r>
      <w:r>
        <w:t xml:space="preserve"> of functional components, i.e.</w:t>
      </w:r>
      <w:r w:rsidR="00711429">
        <w:t xml:space="preserve"> the</w:t>
      </w:r>
      <w:r>
        <w:t>:</w:t>
      </w:r>
    </w:p>
    <w:p w14:paraId="66C66DB4" w14:textId="77777777" w:rsidR="00F26155" w:rsidRDefault="00F26155" w:rsidP="00711429">
      <w:pPr>
        <w:pStyle w:val="List1indent"/>
      </w:pPr>
      <w:r>
        <w:t>orientation of the Logical Layer towards the requesting / requested services of the shore-based technical system(s) and their requirements</w:t>
      </w:r>
      <w:r w:rsidR="00711429">
        <w:t>.</w:t>
      </w:r>
    </w:p>
    <w:p w14:paraId="656B9031" w14:textId="77777777" w:rsidR="00F26155" w:rsidRDefault="00F26155" w:rsidP="00711429">
      <w:pPr>
        <w:pStyle w:val="List1indent"/>
        <w:rPr>
          <w:lang w:eastAsia="de-DE"/>
        </w:rPr>
      </w:pPr>
      <w:r>
        <w:rPr>
          <w:lang w:eastAsia="de-DE"/>
        </w:rPr>
        <w:t>orientation of the Physical Layer towards the AIS VDL and its requirements</w:t>
      </w:r>
      <w:r w:rsidR="00711429">
        <w:rPr>
          <w:lang w:eastAsia="de-DE"/>
        </w:rPr>
        <w:t>.</w:t>
      </w:r>
    </w:p>
    <w:p w14:paraId="6A87A707" w14:textId="77777777" w:rsidR="00F26155" w:rsidRDefault="00F26155" w:rsidP="00711429">
      <w:pPr>
        <w:pStyle w:val="List1indent"/>
        <w:rPr>
          <w:lang w:eastAsia="de-DE"/>
        </w:rPr>
      </w:pPr>
      <w:r>
        <w:rPr>
          <w:lang w:eastAsia="de-DE"/>
        </w:rPr>
        <w:t xml:space="preserve">configuration and control capabilities of the </w:t>
      </w:r>
      <w:del w:id="732" w:author="Brian Tetreault" w:date="2012-07-11T15:23:00Z">
        <w:r w:rsidDel="00B56F26">
          <w:rPr>
            <w:lang w:eastAsia="de-DE"/>
          </w:rPr>
          <w:delText>AIS Service Management</w:delText>
        </w:r>
      </w:del>
      <w:ins w:id="733" w:author="Brian Tetreault" w:date="2012-07-11T15:23:00Z">
        <w:r w:rsidR="00B56F26">
          <w:rPr>
            <w:lang w:eastAsia="de-DE"/>
          </w:rPr>
          <w:t>AIS-SM</w:t>
        </w:r>
      </w:ins>
      <w:del w:id="734" w:author="Brian Tetreault" w:date="2012-07-11T14:35:00Z">
        <w:r w:rsidDel="000D6100">
          <w:rPr>
            <w:lang w:eastAsia="de-DE"/>
          </w:rPr>
          <w:delText xml:space="preserve"> (ASM)</w:delText>
        </w:r>
      </w:del>
      <w:r>
        <w:rPr>
          <w:lang w:eastAsia="de-DE"/>
        </w:rPr>
        <w:t>.</w:t>
      </w:r>
    </w:p>
    <w:p w14:paraId="711FA1B7" w14:textId="77777777" w:rsidR="00F26155" w:rsidRDefault="00F26155" w:rsidP="00711429">
      <w:pPr>
        <w:pStyle w:val="List1"/>
      </w:pPr>
      <w:r>
        <w:t xml:space="preserve">the </w:t>
      </w:r>
      <w:r w:rsidRPr="00F26155">
        <w:rPr>
          <w:i/>
        </w:rPr>
        <w:t>instances</w:t>
      </w:r>
      <w:r>
        <w:t xml:space="preserve"> are now implied, namely</w:t>
      </w:r>
      <w:r w:rsidR="00711429">
        <w:t xml:space="preserve"> that the</w:t>
      </w:r>
      <w:r>
        <w:t>:</w:t>
      </w:r>
    </w:p>
    <w:p w14:paraId="658BD214" w14:textId="77777777" w:rsidR="00F26155" w:rsidRDefault="00F26155" w:rsidP="00711429">
      <w:pPr>
        <w:pStyle w:val="List1indent"/>
      </w:pPr>
      <w:r>
        <w:t>Physical Layer consists of all AIS Physical Shore Stations (AIS-PSS) of the individual AIS Service of an individual administration</w:t>
      </w:r>
      <w:r w:rsidR="00711429">
        <w:t>.</w:t>
      </w:r>
    </w:p>
    <w:p w14:paraId="400738FC" w14:textId="77777777" w:rsidR="00F26155" w:rsidRDefault="00F26155" w:rsidP="00711429">
      <w:pPr>
        <w:pStyle w:val="List1indent"/>
      </w:pPr>
      <w:r>
        <w:t>Logical Layer consists of all AIS Logical Shore Stations (AIS-LSS) set up as individual software processes of the individual AIS Service of an individual administration</w:t>
      </w:r>
      <w:r w:rsidR="00711429">
        <w:t>.</w:t>
      </w:r>
    </w:p>
    <w:p w14:paraId="7021EEB7" w14:textId="77777777" w:rsidR="00F26155" w:rsidRDefault="00F26155" w:rsidP="00711429">
      <w:pPr>
        <w:pStyle w:val="List1"/>
      </w:pPr>
      <w:r>
        <w:t xml:space="preserve">there are necessary functionalities, which are </w:t>
      </w:r>
      <w:r w:rsidRPr="00C671ED">
        <w:rPr>
          <w:b/>
          <w:i/>
        </w:rPr>
        <w:t>in</w:t>
      </w:r>
      <w:r>
        <w:t xml:space="preserve">visible to the net AIS data flow be-tween the AIS VDL and the requesting services, and vice versa. </w:t>
      </w:r>
      <w:r w:rsidR="00C671ED">
        <w:t xml:space="preserve"> </w:t>
      </w:r>
      <w:r>
        <w:t>These functionalities are supported by infrastructure components owned by the AIS Service (so called service owned infrastructure), namely by distributed databases, local area networking, etc.</w:t>
      </w:r>
    </w:p>
    <w:p w14:paraId="60CFD425" w14:textId="77777777" w:rsidR="00F26155" w:rsidRDefault="00F26155" w:rsidP="00F26155">
      <w:pPr>
        <w:pStyle w:val="BodyText"/>
        <w:rPr>
          <w:lang w:eastAsia="de-DE"/>
        </w:rPr>
      </w:pPr>
      <w:r>
        <w:rPr>
          <w:lang w:eastAsia="de-DE"/>
        </w:rPr>
        <w:t>To specify concrete features and attributes of those functional components, such as data processing capabilities, interaction capabilities, interfacing requirements, timing constraints, and reliability figures, the appropriate service models need to be considered as introduced in the previous sections.</w:t>
      </w:r>
    </w:p>
    <w:p w14:paraId="200A7E6A" w14:textId="77777777" w:rsidR="00F26155" w:rsidRDefault="00F26155" w:rsidP="00F26155">
      <w:pPr>
        <w:pStyle w:val="BodyText"/>
        <w:rPr>
          <w:lang w:eastAsia="de-DE"/>
        </w:rPr>
      </w:pPr>
      <w:r>
        <w:rPr>
          <w:lang w:eastAsia="de-DE"/>
        </w:rPr>
        <w:t>These models have discussed the AIS Service on the class level.</w:t>
      </w:r>
      <w:r w:rsidR="00A71224">
        <w:rPr>
          <w:lang w:eastAsia="de-DE"/>
        </w:rPr>
        <w:t xml:space="preserve"> </w:t>
      </w:r>
      <w:r>
        <w:rPr>
          <w:lang w:eastAsia="de-DE"/>
        </w:rPr>
        <w:t xml:space="preserve"> In order to set up an AIS Service by an individual administration, it is necessary to eventually arrive at concrete components which materialize at concrete sites, i.e. at the instance level. </w:t>
      </w:r>
      <w:r w:rsidR="00C671ED">
        <w:rPr>
          <w:lang w:eastAsia="de-DE"/>
        </w:rPr>
        <w:t xml:space="preserve"> </w:t>
      </w:r>
      <w:r>
        <w:rPr>
          <w:lang w:eastAsia="de-DE"/>
        </w:rPr>
        <w:t>This is where the Distri</w:t>
      </w:r>
      <w:r w:rsidR="00C671ED">
        <w:rPr>
          <w:lang w:eastAsia="de-DE"/>
        </w:rPr>
        <w:t>bution model fits in.</w:t>
      </w:r>
    </w:p>
    <w:p w14:paraId="4DA05C5C" w14:textId="77777777" w:rsidR="002D2BA3" w:rsidRDefault="00F26155" w:rsidP="00F26155">
      <w:pPr>
        <w:pStyle w:val="BodyText"/>
        <w:rPr>
          <w:lang w:eastAsia="de-DE"/>
        </w:rPr>
      </w:pPr>
      <w:r>
        <w:rPr>
          <w:lang w:eastAsia="de-DE"/>
        </w:rPr>
        <w:t>All these different aspects need to be merged within the description of the functional components.</w:t>
      </w:r>
      <w:r w:rsidR="00C671ED">
        <w:rPr>
          <w:lang w:eastAsia="de-DE"/>
        </w:rPr>
        <w:t xml:space="preserve"> </w:t>
      </w:r>
      <w:r>
        <w:rPr>
          <w:lang w:eastAsia="de-DE"/>
        </w:rPr>
        <w:t xml:space="preserve"> This will be done in the appropriate </w:t>
      </w:r>
      <w:r w:rsidR="00C60D73">
        <w:rPr>
          <w:lang w:eastAsia="de-DE"/>
        </w:rPr>
        <w:t>Appendi</w:t>
      </w:r>
      <w:r w:rsidR="00A71224">
        <w:rPr>
          <w:lang w:eastAsia="de-DE"/>
        </w:rPr>
        <w:t>c</w:t>
      </w:r>
      <w:r>
        <w:rPr>
          <w:lang w:eastAsia="de-DE"/>
        </w:rPr>
        <w:t>es, describing the particular functional component.  In the following sections, a short introduction is provided.</w:t>
      </w:r>
      <w:r>
        <w:rPr>
          <w:lang w:eastAsia="de-DE"/>
        </w:rPr>
        <w:cr/>
      </w:r>
    </w:p>
    <w:p w14:paraId="1C040393" w14:textId="77777777" w:rsidR="00C671ED" w:rsidRDefault="00C671ED" w:rsidP="00F26155">
      <w:pPr>
        <w:pStyle w:val="BodyText"/>
        <w:rPr>
          <w:lang w:eastAsia="de-DE"/>
        </w:rPr>
      </w:pPr>
      <w:r>
        <w:object w:dxaOrig="10250" w:dyaOrig="11489" w14:anchorId="55B83284">
          <v:shape id="_x0000_i1039" type="#_x0000_t75" style="width:454pt;height:508pt" o:ole="">
            <v:imagedata r:id="rId51" o:title=""/>
          </v:shape>
          <o:OLEObject Type="Embed" ProgID="Visio.Drawing.11" ShapeID="_x0000_i1039" DrawAspect="Content" ObjectID="_1278667192" r:id="rId52"/>
        </w:object>
      </w:r>
    </w:p>
    <w:p w14:paraId="6109E32F" w14:textId="77777777" w:rsidR="00C671ED" w:rsidRDefault="00C671ED" w:rsidP="00C671ED">
      <w:pPr>
        <w:pStyle w:val="Figure"/>
      </w:pPr>
      <w:bookmarkStart w:id="735" w:name="_Ref304905881"/>
      <w:bookmarkStart w:id="736" w:name="_Toc203639348"/>
      <w:r w:rsidRPr="00C671ED">
        <w:t>Overview of the tasks of the functional components of the AIS Service</w:t>
      </w:r>
      <w:bookmarkEnd w:id="735"/>
      <w:bookmarkEnd w:id="736"/>
    </w:p>
    <w:p w14:paraId="535D7889" w14:textId="77777777" w:rsidR="00C671ED" w:rsidRDefault="004411D9" w:rsidP="00C671ED">
      <w:pPr>
        <w:rPr>
          <w:lang w:eastAsia="en-GB"/>
        </w:rPr>
      </w:pPr>
      <w:r>
        <w:rPr>
          <w:lang w:eastAsia="en-GB"/>
        </w:rPr>
        <w:fldChar w:fldCharType="begin"/>
      </w:r>
      <w:r w:rsidR="00711429">
        <w:rPr>
          <w:lang w:eastAsia="en-GB"/>
        </w:rPr>
        <w:instrText xml:space="preserve"> REF _Ref304905881 \r \h </w:instrText>
      </w:r>
      <w:r>
        <w:rPr>
          <w:lang w:eastAsia="en-GB"/>
        </w:rPr>
      </w:r>
      <w:r>
        <w:rPr>
          <w:lang w:eastAsia="en-GB"/>
        </w:rPr>
        <w:fldChar w:fldCharType="separate"/>
      </w:r>
      <w:r w:rsidR="00AD790A">
        <w:rPr>
          <w:lang w:eastAsia="en-GB"/>
        </w:rPr>
        <w:t>Figure 6</w:t>
      </w:r>
      <w:r>
        <w:rPr>
          <w:lang w:eastAsia="en-GB"/>
        </w:rPr>
        <w:fldChar w:fldCharType="end"/>
      </w:r>
      <w:r w:rsidR="00711429">
        <w:rPr>
          <w:lang w:eastAsia="en-GB"/>
        </w:rPr>
        <w:t xml:space="preserve"> </w:t>
      </w:r>
      <w:r w:rsidR="00C671ED">
        <w:rPr>
          <w:lang w:eastAsia="en-GB"/>
        </w:rPr>
        <w:t>is</w:t>
      </w:r>
      <w:r w:rsidR="00C671ED" w:rsidRPr="00C671ED">
        <w:rPr>
          <w:lang w:eastAsia="en-GB"/>
        </w:rPr>
        <w:t xml:space="preserve"> used and explained in several A</w:t>
      </w:r>
      <w:r w:rsidR="00C671ED">
        <w:rPr>
          <w:lang w:eastAsia="en-GB"/>
        </w:rPr>
        <w:t>ppendices that</w:t>
      </w:r>
      <w:r w:rsidR="00C671ED" w:rsidRPr="00C671ED">
        <w:rPr>
          <w:lang w:eastAsia="en-GB"/>
        </w:rPr>
        <w:t xml:space="preserve"> elaborate certain aspects of this figure.</w:t>
      </w:r>
    </w:p>
    <w:p w14:paraId="43E60047" w14:textId="77777777" w:rsidR="00C671ED" w:rsidRDefault="00C671ED" w:rsidP="00C671ED">
      <w:pPr>
        <w:rPr>
          <w:lang w:eastAsia="en-GB"/>
        </w:rPr>
      </w:pPr>
    </w:p>
    <w:p w14:paraId="69A57BD5" w14:textId="77777777" w:rsidR="00C671ED" w:rsidRDefault="00C671ED" w:rsidP="00695B3E">
      <w:pPr>
        <w:pStyle w:val="Heading3"/>
      </w:pPr>
      <w:bookmarkStart w:id="737" w:name="_Ref304917783"/>
      <w:bookmarkStart w:id="738" w:name="_Ref304917790"/>
      <w:bookmarkStart w:id="739" w:name="_Toc203639326"/>
      <w:r w:rsidRPr="00C671ED">
        <w:t>AIS Logical Shore Station (AIS-LSS)</w:t>
      </w:r>
      <w:bookmarkEnd w:id="737"/>
      <w:bookmarkEnd w:id="738"/>
      <w:bookmarkEnd w:id="739"/>
    </w:p>
    <w:p w14:paraId="0C8C84A1" w14:textId="77777777" w:rsidR="00C671ED" w:rsidRDefault="00C671ED" w:rsidP="00C671ED">
      <w:pPr>
        <w:pStyle w:val="BodyText"/>
        <w:rPr>
          <w:lang w:eastAsia="de-DE"/>
        </w:rPr>
      </w:pPr>
      <w:r>
        <w:rPr>
          <w:lang w:eastAsia="de-DE"/>
        </w:rPr>
        <w:t xml:space="preserve">The AIS Logical Shore Station purpose is to facilitate interaction with the AIS Service. </w:t>
      </w:r>
      <w:r w:rsidR="00A71224">
        <w:rPr>
          <w:lang w:eastAsia="de-DE"/>
        </w:rPr>
        <w:t xml:space="preserve"> </w:t>
      </w:r>
      <w:r>
        <w:rPr>
          <w:lang w:eastAsia="de-DE"/>
        </w:rPr>
        <w:t>For the clients’ systems, the AIS-LSS represents a single point of interface to the AIS Service.</w:t>
      </w:r>
      <w:r w:rsidR="00A71224">
        <w:rPr>
          <w:lang w:eastAsia="de-DE"/>
        </w:rPr>
        <w:t xml:space="preserve"> </w:t>
      </w:r>
      <w:r>
        <w:rPr>
          <w:lang w:eastAsia="de-DE"/>
        </w:rPr>
        <w:t xml:space="preserve"> It merges the different data streams from all relevant AIS-PSS. </w:t>
      </w:r>
      <w:r w:rsidR="00A71224">
        <w:rPr>
          <w:lang w:eastAsia="de-DE"/>
        </w:rPr>
        <w:t xml:space="preserve"> </w:t>
      </w:r>
      <w:r>
        <w:rPr>
          <w:lang w:eastAsia="de-DE"/>
        </w:rPr>
        <w:t xml:space="preserve">In a sense, the AIS-LSS hides all the complexity of the AIS Service from its clients. </w:t>
      </w:r>
    </w:p>
    <w:p w14:paraId="05C8DDB2" w14:textId="77777777" w:rsidR="00C671ED" w:rsidRDefault="00C671ED" w:rsidP="00C671ED">
      <w:pPr>
        <w:pStyle w:val="BodyText"/>
        <w:rPr>
          <w:lang w:eastAsia="de-DE"/>
        </w:rPr>
      </w:pPr>
      <w:r>
        <w:rPr>
          <w:lang w:eastAsia="de-DE"/>
        </w:rPr>
        <w:t>Hence, the AIS-LSS has three major data processing functions:</w:t>
      </w:r>
    </w:p>
    <w:p w14:paraId="05EDBAE7" w14:textId="77777777" w:rsidR="00C671ED" w:rsidRDefault="00C671ED" w:rsidP="00C671ED">
      <w:pPr>
        <w:pStyle w:val="List1"/>
        <w:numPr>
          <w:ilvl w:val="0"/>
          <w:numId w:val="31"/>
        </w:numPr>
      </w:pPr>
      <w:r>
        <w:t>AIS data filtering</w:t>
      </w:r>
      <w:r w:rsidR="00A71224">
        <w:t>.</w:t>
      </w:r>
    </w:p>
    <w:p w14:paraId="0C27DD1A" w14:textId="77777777" w:rsidR="00C671ED" w:rsidRDefault="00C671ED" w:rsidP="00C671ED">
      <w:pPr>
        <w:pStyle w:val="List1"/>
      </w:pPr>
      <w:r>
        <w:t>AIS data flow control</w:t>
      </w:r>
      <w:r w:rsidR="00A71224">
        <w:t>.</w:t>
      </w:r>
    </w:p>
    <w:p w14:paraId="7059F639" w14:textId="77777777" w:rsidR="00C671ED" w:rsidRDefault="00C671ED" w:rsidP="00C671ED">
      <w:pPr>
        <w:pStyle w:val="List1"/>
      </w:pPr>
      <w:r>
        <w:t>AIS data transformation</w:t>
      </w:r>
      <w:r w:rsidR="00A71224">
        <w:t>.</w:t>
      </w:r>
    </w:p>
    <w:p w14:paraId="4647E95C" w14:textId="77777777" w:rsidR="00C671ED" w:rsidRDefault="00C671ED" w:rsidP="00C671ED">
      <w:pPr>
        <w:pStyle w:val="BodyText"/>
        <w:rPr>
          <w:lang w:eastAsia="de-DE"/>
        </w:rPr>
      </w:pPr>
      <w:r>
        <w:rPr>
          <w:lang w:eastAsia="de-DE"/>
        </w:rPr>
        <w:t>The software process of an AIS-LSS can run on any appropriate computer at any appropriate place.  The options for selecting an appropriate configuration for setting up the instances of the AIS-LSS, and its consequences, are discussed in the Distribution Model of the AIS Service (see Appendix 3).</w:t>
      </w:r>
    </w:p>
    <w:p w14:paraId="4FD0439D" w14:textId="77777777" w:rsidR="00C671ED" w:rsidRDefault="00C671ED" w:rsidP="00C671ED">
      <w:pPr>
        <w:pStyle w:val="BodyText"/>
        <w:rPr>
          <w:lang w:eastAsia="de-DE"/>
        </w:rPr>
      </w:pPr>
      <w:r>
        <w:rPr>
          <w:lang w:eastAsia="de-DE"/>
        </w:rPr>
        <w:t>An individual software process of an AIS-LSS running in an individual computer is called instance of an AIS-LSS. Hence, an instance of an AIS-LSS is a software process, which filters, controls and transforms the AIS data flow(s) from one or more AIS Physical Shore Station(s) in order to create a single AIS-related data flow associated with one (1) requesting service.  Please note that the AIS-LSS will also do the opposite, i.e. filter, control and transform the AIS data flow from one requesting service into different AIS data flows associated with one or more AIS Physical Shore Station(s).  The run-time configuration of any instance of AIS-LSS is managed</w:t>
      </w:r>
      <w:r w:rsidR="00A71224">
        <w:rPr>
          <w:lang w:eastAsia="de-DE"/>
        </w:rPr>
        <w:t xml:space="preserve"> by the </w:t>
      </w:r>
      <w:del w:id="740" w:author="Brian Tetreault" w:date="2012-07-11T15:23:00Z">
        <w:r w:rsidR="00A71224" w:rsidDel="00B56F26">
          <w:rPr>
            <w:lang w:eastAsia="de-DE"/>
          </w:rPr>
          <w:delText>AIS Service Management</w:delText>
        </w:r>
      </w:del>
      <w:ins w:id="741" w:author="Brian Tetreault" w:date="2012-07-11T15:23:00Z">
        <w:r w:rsidR="00B56F26">
          <w:rPr>
            <w:lang w:eastAsia="de-DE"/>
          </w:rPr>
          <w:t>AIS-SM</w:t>
        </w:r>
      </w:ins>
      <w:r w:rsidR="00A71224">
        <w:rPr>
          <w:lang w:eastAsia="de-DE"/>
        </w:rPr>
        <w:t>.</w:t>
      </w:r>
    </w:p>
    <w:p w14:paraId="03BECC09" w14:textId="77777777" w:rsidR="00C671ED" w:rsidRDefault="00C671ED" w:rsidP="00C671ED">
      <w:pPr>
        <w:pStyle w:val="BodyText"/>
        <w:rPr>
          <w:lang w:eastAsia="de-DE"/>
        </w:rPr>
      </w:pPr>
      <w:r>
        <w:rPr>
          <w:lang w:eastAsia="de-DE"/>
        </w:rPr>
        <w:t xml:space="preserve">For each requesting service, the AIS Service sets up at least one instance of an AIS-LSS.  An instance of AIS-LSS of the AIS Service communicates with one instance of a logical interface of the requesting service in a 1:1 relationship.  The protocols recommended </w:t>
      </w:r>
      <w:r w:rsidR="00A71224">
        <w:rPr>
          <w:lang w:eastAsia="de-DE"/>
        </w:rPr>
        <w:t>for the</w:t>
      </w:r>
      <w:r>
        <w:rPr>
          <w:lang w:eastAsia="de-DE"/>
        </w:rPr>
        <w:t xml:space="preserve"> exchange </w:t>
      </w:r>
      <w:r w:rsidR="00A71224">
        <w:rPr>
          <w:lang w:eastAsia="de-DE"/>
        </w:rPr>
        <w:t xml:space="preserve">of </w:t>
      </w:r>
      <w:r>
        <w:rPr>
          <w:lang w:eastAsia="de-DE"/>
        </w:rPr>
        <w:t>AIS data between the AIS-LSS and the systems of the AIS Service’s clients are introduced in App</w:t>
      </w:r>
      <w:r w:rsidR="00A71224">
        <w:rPr>
          <w:lang w:eastAsia="de-DE"/>
        </w:rPr>
        <w:t>endix 5, the Interfacing Model.</w:t>
      </w:r>
    </w:p>
    <w:p w14:paraId="49A61B42" w14:textId="77777777" w:rsidR="00C671ED" w:rsidRDefault="00C671ED" w:rsidP="00C671ED">
      <w:pPr>
        <w:pStyle w:val="BodyText"/>
        <w:rPr>
          <w:lang w:eastAsia="de-DE"/>
        </w:rPr>
      </w:pPr>
      <w:r>
        <w:rPr>
          <w:lang w:eastAsia="de-DE"/>
        </w:rPr>
        <w:t>It is required that there are reliable functional connections between any instance of AIS-LSS and all associated AIS Physical Shore Stations.</w:t>
      </w:r>
    </w:p>
    <w:p w14:paraId="04709057" w14:textId="77777777" w:rsidR="00C671ED" w:rsidRDefault="00D45D23" w:rsidP="00C671ED">
      <w:pPr>
        <w:pStyle w:val="BodyText"/>
        <w:rPr>
          <w:lang w:eastAsia="de-DE"/>
        </w:rPr>
      </w:pPr>
      <w:r>
        <w:rPr>
          <w:lang w:eastAsia="de-DE"/>
        </w:rPr>
        <w:t xml:space="preserve">Details of the AIS-LSS are </w:t>
      </w:r>
      <w:del w:id="742" w:author="Zetterberg, Rolf" w:date="2012-07-10T13:54:00Z">
        <w:r w:rsidDel="000335EF">
          <w:rPr>
            <w:lang w:eastAsia="de-DE"/>
          </w:rPr>
          <w:delText xml:space="preserve">intended to be </w:delText>
        </w:r>
      </w:del>
      <w:r>
        <w:rPr>
          <w:lang w:eastAsia="de-DE"/>
        </w:rPr>
        <w:t xml:space="preserve">described in </w:t>
      </w:r>
      <w:del w:id="743" w:author="Zetterberg, Rolf" w:date="2012-07-10T13:54:00Z">
        <w:r w:rsidDel="000335EF">
          <w:rPr>
            <w:lang w:eastAsia="de-DE"/>
          </w:rPr>
          <w:delText>a future</w:delText>
        </w:r>
        <w:r w:rsidR="00C671ED" w:rsidDel="000335EF">
          <w:rPr>
            <w:lang w:eastAsia="de-DE"/>
          </w:rPr>
          <w:delText xml:space="preserve"> </w:delText>
        </w:r>
      </w:del>
      <w:r w:rsidR="00C671ED">
        <w:rPr>
          <w:lang w:eastAsia="de-DE"/>
        </w:rPr>
        <w:t>Appendix 9.</w:t>
      </w:r>
    </w:p>
    <w:p w14:paraId="6D5E1984" w14:textId="77777777" w:rsidR="00C671ED" w:rsidRDefault="00C671ED" w:rsidP="00695B3E">
      <w:pPr>
        <w:pStyle w:val="Heading3"/>
      </w:pPr>
      <w:bookmarkStart w:id="744" w:name="_Toc203639327"/>
      <w:r>
        <w:t>AIS Physical Shore Station (AIS-PSS)</w:t>
      </w:r>
      <w:bookmarkEnd w:id="744"/>
    </w:p>
    <w:p w14:paraId="4E05DAD5" w14:textId="77777777" w:rsidR="00C671ED" w:rsidRDefault="00C671ED" w:rsidP="00C671ED">
      <w:pPr>
        <w:pStyle w:val="BodyText"/>
        <w:rPr>
          <w:lang w:eastAsia="de-DE"/>
        </w:rPr>
      </w:pPr>
      <w:r>
        <w:rPr>
          <w:lang w:eastAsia="de-DE"/>
        </w:rPr>
        <w:t>The AIS-PSS is an abstract concept that encompasses multiple real physical elements of a shore-based AIS Service.  Typically, all elements of an AIS-PSS would be located together in the same location, but notable exceptions exists where different elements of a AIS-PSS are located in different locations because of different external factors.</w:t>
      </w:r>
    </w:p>
    <w:p w14:paraId="51A8FD36" w14:textId="77777777" w:rsidR="00C671ED" w:rsidRDefault="00C671ED" w:rsidP="00C671ED">
      <w:pPr>
        <w:pStyle w:val="BodyText"/>
        <w:rPr>
          <w:lang w:eastAsia="de-DE"/>
        </w:rPr>
      </w:pPr>
      <w:r>
        <w:rPr>
          <w:lang w:eastAsia="de-DE"/>
        </w:rPr>
        <w:t>The AIS-PSS is the most basic AIS-related entity which can exist on its own in a real physical environment, as opposed to the AIS PSS Controlling Unit (AIS-PCU) or an AIS fixed station.</w:t>
      </w:r>
    </w:p>
    <w:p w14:paraId="5B06E6AB" w14:textId="77777777" w:rsidR="00C671ED" w:rsidRDefault="00C671ED" w:rsidP="00C671ED">
      <w:pPr>
        <w:pStyle w:val="BodyText"/>
        <w:rPr>
          <w:lang w:eastAsia="de-DE"/>
        </w:rPr>
      </w:pPr>
      <w:r>
        <w:rPr>
          <w:lang w:eastAsia="de-DE"/>
        </w:rPr>
        <w:t>An AIS-PSS consists of at least the following components:</w:t>
      </w:r>
    </w:p>
    <w:p w14:paraId="32CC1719" w14:textId="77777777" w:rsidR="00C671ED" w:rsidRDefault="00C671ED" w:rsidP="00C671ED">
      <w:pPr>
        <w:pStyle w:val="Bullet1"/>
      </w:pPr>
      <w:r>
        <w:t>one AIS PSS Controlling Unit (AIS-PCU) in charge of controlling one or more AIS fixed station;</w:t>
      </w:r>
    </w:p>
    <w:p w14:paraId="5A9EDFEA" w14:textId="77777777" w:rsidR="00C671ED" w:rsidRDefault="00C671ED" w:rsidP="00C671ED">
      <w:pPr>
        <w:pStyle w:val="Bullet1"/>
      </w:pPr>
      <w:r>
        <w:t>one AIS fixed station (base station, limited base station or repeater station) providing the interface to the VDL;</w:t>
      </w:r>
    </w:p>
    <w:p w14:paraId="1C00F8F0" w14:textId="77777777" w:rsidR="00C671ED" w:rsidRDefault="00C671ED" w:rsidP="00C671ED">
      <w:pPr>
        <w:pStyle w:val="Bullet1"/>
      </w:pPr>
      <w:r>
        <w:t>an agent of the AIS Service Management providing configuration and monitoring capabilities for the AIS-PCU(s) and AIS fixed station(s);</w:t>
      </w:r>
    </w:p>
    <w:p w14:paraId="6C5ADC5C" w14:textId="77777777" w:rsidR="00C671ED" w:rsidRDefault="00C671ED" w:rsidP="00C671ED">
      <w:pPr>
        <w:pStyle w:val="Bullet1"/>
      </w:pPr>
      <w:r>
        <w:t>AIS RF components (maybe shared with other services on-site);</w:t>
      </w:r>
    </w:p>
    <w:p w14:paraId="74C4B911" w14:textId="77777777" w:rsidR="00C671ED" w:rsidRDefault="00C671ED" w:rsidP="00C671ED">
      <w:pPr>
        <w:pStyle w:val="Bullet1"/>
      </w:pPr>
      <w:r>
        <w:t>Supportive infrastructure (Service owned or shared)</w:t>
      </w:r>
    </w:p>
    <w:p w14:paraId="39FCC6EC" w14:textId="77777777" w:rsidR="00C671ED" w:rsidRDefault="00C671ED" w:rsidP="00B3175B">
      <w:pPr>
        <w:pStyle w:val="BodyText"/>
        <w:rPr>
          <w:lang w:eastAsia="de-DE"/>
        </w:rPr>
      </w:pPr>
      <w:r>
        <w:rPr>
          <w:lang w:eastAsia="de-DE"/>
        </w:rPr>
        <w:t>Thus, an AIS-PSS does not necessarily need to be considered large physically.</w:t>
      </w:r>
    </w:p>
    <w:p w14:paraId="31682E6B" w14:textId="77777777" w:rsidR="00C671ED" w:rsidRDefault="00C671ED" w:rsidP="00B3175B">
      <w:pPr>
        <w:pStyle w:val="BodyText"/>
        <w:rPr>
          <w:lang w:eastAsia="de-DE"/>
        </w:rPr>
      </w:pPr>
      <w:r>
        <w:rPr>
          <w:lang w:eastAsia="de-DE"/>
        </w:rPr>
        <w:t xml:space="preserve">In the list of components above, the supported infrastructure refers to physical and functional elements as required by the AIS service design, such as shelter, power source, local network, data storage, cables, etc. </w:t>
      </w:r>
      <w:r w:rsidR="00B3175B">
        <w:rPr>
          <w:lang w:eastAsia="de-DE"/>
        </w:rPr>
        <w:t xml:space="preserve"> </w:t>
      </w:r>
      <w:r>
        <w:rPr>
          <w:lang w:eastAsia="de-DE"/>
        </w:rPr>
        <w:t xml:space="preserve">It is worth highlighting that some of these components may be shared with other co-located technical services or dedicated to the AIS Service, in which case they are referred to as AIS Service owned. </w:t>
      </w:r>
    </w:p>
    <w:p w14:paraId="04C97AD1" w14:textId="77777777" w:rsidR="00C671ED" w:rsidRDefault="00C671ED" w:rsidP="00B3175B">
      <w:pPr>
        <w:pStyle w:val="BodyText"/>
        <w:rPr>
          <w:lang w:eastAsia="de-DE"/>
        </w:rPr>
      </w:pPr>
      <w:r>
        <w:rPr>
          <w:lang w:eastAsia="de-DE"/>
        </w:rPr>
        <w:t>An AIS-PSS generally has a UTC source of its own.</w:t>
      </w:r>
      <w:r w:rsidR="00B3175B">
        <w:rPr>
          <w:lang w:eastAsia="de-DE"/>
        </w:rPr>
        <w:t xml:space="preserve"> </w:t>
      </w:r>
      <w:r>
        <w:rPr>
          <w:lang w:eastAsia="de-DE"/>
        </w:rPr>
        <w:t xml:space="preserve"> This UTC source may be internal to the AIS fixed station such as a GNSS receiver, or external to the AIS fixed station (being a part of the on-site  infrastructure), such as a solid-state (crystal oscillator) clock,  providing timing for the AIS fixed station(s) by an appropriate timing interface (such as IRIG / IEEE 1344). </w:t>
      </w:r>
      <w:r w:rsidR="00B3175B">
        <w:rPr>
          <w:lang w:eastAsia="de-DE"/>
        </w:rPr>
        <w:t xml:space="preserve"> </w:t>
      </w:r>
      <w:r>
        <w:rPr>
          <w:lang w:eastAsia="de-DE"/>
        </w:rPr>
        <w:t>There may also be cases where the AIS fixed station is set up using only the synchronisation provided by the AIS VDL itself, i.e. UTC indirect or even slot synchronisation.</w:t>
      </w:r>
    </w:p>
    <w:p w14:paraId="40796364" w14:textId="77777777" w:rsidR="00C671ED" w:rsidRDefault="004411D9" w:rsidP="00B3175B">
      <w:pPr>
        <w:pStyle w:val="BodyText"/>
        <w:rPr>
          <w:lang w:eastAsia="de-DE"/>
        </w:rPr>
      </w:pPr>
      <w:r>
        <w:rPr>
          <w:lang w:eastAsia="de-DE"/>
        </w:rPr>
        <w:fldChar w:fldCharType="begin"/>
      </w:r>
      <w:r w:rsidR="00711429">
        <w:rPr>
          <w:lang w:eastAsia="de-DE"/>
        </w:rPr>
        <w:instrText xml:space="preserve"> REF _Ref304906484 \r \h </w:instrText>
      </w:r>
      <w:r>
        <w:rPr>
          <w:lang w:eastAsia="de-DE"/>
        </w:rPr>
      </w:r>
      <w:r>
        <w:rPr>
          <w:lang w:eastAsia="de-DE"/>
        </w:rPr>
        <w:fldChar w:fldCharType="separate"/>
      </w:r>
      <w:r w:rsidR="00AD790A">
        <w:rPr>
          <w:lang w:eastAsia="de-DE"/>
        </w:rPr>
        <w:t>Figure 7</w:t>
      </w:r>
      <w:r>
        <w:rPr>
          <w:lang w:eastAsia="de-DE"/>
        </w:rPr>
        <w:fldChar w:fldCharType="end"/>
      </w:r>
      <w:r w:rsidR="00C671ED">
        <w:rPr>
          <w:lang w:eastAsia="de-DE"/>
        </w:rPr>
        <w:t xml:space="preserve"> illustrates, as an example, the AIS-PSS aspects explained above. </w:t>
      </w:r>
      <w:r w:rsidR="00B3175B">
        <w:rPr>
          <w:lang w:eastAsia="de-DE"/>
        </w:rPr>
        <w:t xml:space="preserve"> </w:t>
      </w:r>
      <w:r w:rsidR="00C671ED">
        <w:rPr>
          <w:lang w:eastAsia="de-DE"/>
        </w:rPr>
        <w:t xml:space="preserve">It shows two different locations (pink boxes) representing a remote site facility and another facility (Node, Control Centre or other location). </w:t>
      </w:r>
      <w:r w:rsidR="00B3175B">
        <w:rPr>
          <w:lang w:eastAsia="de-DE"/>
        </w:rPr>
        <w:t xml:space="preserve"> </w:t>
      </w:r>
      <w:r w:rsidR="00C671ED">
        <w:rPr>
          <w:lang w:eastAsia="de-DE"/>
        </w:rPr>
        <w:t xml:space="preserve">The outside dotted box outlines the boundary of the AIS-PSS object. </w:t>
      </w:r>
      <w:r w:rsidR="00B3175B">
        <w:rPr>
          <w:lang w:eastAsia="de-DE"/>
        </w:rPr>
        <w:t xml:space="preserve"> </w:t>
      </w:r>
      <w:r w:rsidR="00C671ED">
        <w:rPr>
          <w:lang w:eastAsia="de-DE"/>
        </w:rPr>
        <w:t>It includes all components of the AIS-PSS described above, i.e.:</w:t>
      </w:r>
    </w:p>
    <w:p w14:paraId="0BE6C767" w14:textId="77777777" w:rsidR="00C671ED" w:rsidRDefault="00C671ED" w:rsidP="00B3175B">
      <w:pPr>
        <w:pStyle w:val="Bullet1"/>
      </w:pPr>
      <w:r>
        <w:t>Functional components of one AIS-PCU</w:t>
      </w:r>
      <w:r w:rsidR="00B3175B">
        <w:t xml:space="preserve"> located at the other facility;</w:t>
      </w:r>
    </w:p>
    <w:p w14:paraId="2F7C6641" w14:textId="77777777" w:rsidR="00C671ED" w:rsidRDefault="00C671ED" w:rsidP="00B3175B">
      <w:pPr>
        <w:pStyle w:val="Bullet1"/>
      </w:pPr>
      <w:r>
        <w:t>Two AIS</w:t>
      </w:r>
      <w:r w:rsidR="00B3175B">
        <w:t xml:space="preserve"> base stations located on site;</w:t>
      </w:r>
    </w:p>
    <w:p w14:paraId="526B890E" w14:textId="77777777" w:rsidR="00C671ED" w:rsidRDefault="00C671ED" w:rsidP="00B3175B">
      <w:pPr>
        <w:pStyle w:val="Bullet1"/>
      </w:pPr>
      <w:r>
        <w:t xml:space="preserve">Part of the functional components of the </w:t>
      </w:r>
      <w:del w:id="745" w:author="Brian Tetreault" w:date="2012-07-11T14:35:00Z">
        <w:r w:rsidDel="000D6100">
          <w:delText xml:space="preserve">ASM </w:delText>
        </w:r>
      </w:del>
      <w:ins w:id="746" w:author="Brian Tetreault" w:date="2012-07-11T15:23:00Z">
        <w:r w:rsidR="00B56F26">
          <w:t>AIS-SM</w:t>
        </w:r>
      </w:ins>
      <w:ins w:id="747" w:author="Brian Tetreault" w:date="2012-07-11T14:35:00Z">
        <w:r w:rsidR="000D6100">
          <w:t xml:space="preserve"> </w:t>
        </w:r>
      </w:ins>
      <w:r>
        <w:t>in charge of monitor</w:t>
      </w:r>
      <w:r w:rsidR="00B3175B">
        <w:t>ing and configuring the AIS-PCU;</w:t>
      </w:r>
    </w:p>
    <w:p w14:paraId="0275B5D5" w14:textId="77777777" w:rsidR="00C671ED" w:rsidRDefault="00C671ED" w:rsidP="00B3175B">
      <w:pPr>
        <w:pStyle w:val="Bullet1"/>
      </w:pPr>
      <w:r>
        <w:t>The required infrastructure for the PSS (GPS, RF equipment, UPS, network, etc.</w:t>
      </w:r>
      <w:r w:rsidR="00B3175B">
        <w:t>).</w:t>
      </w:r>
    </w:p>
    <w:p w14:paraId="78CD5463" w14:textId="77777777" w:rsidR="00C671ED" w:rsidRDefault="00C671ED" w:rsidP="00B3175B">
      <w:pPr>
        <w:pStyle w:val="BodyText"/>
        <w:rPr>
          <w:lang w:eastAsia="de-DE"/>
        </w:rPr>
      </w:pPr>
      <w:r>
        <w:rPr>
          <w:lang w:eastAsia="de-DE"/>
        </w:rPr>
        <w:t xml:space="preserve">The required infrastructure is also highlighted by a box including the RF equipment, the GPS antenna, cables, the UPS, the local area network, the local router, the wide area network, the AIS-PCU hardware and part of the </w:t>
      </w:r>
      <w:del w:id="748" w:author="Brian Tetreault" w:date="2012-07-11T14:36:00Z">
        <w:r w:rsidDel="00037342">
          <w:rPr>
            <w:lang w:eastAsia="de-DE"/>
          </w:rPr>
          <w:delText>ASM</w:delText>
        </w:r>
      </w:del>
      <w:ins w:id="749" w:author="Brian Tetreault" w:date="2012-07-11T14:36:00Z">
        <w:r w:rsidR="001E2882">
          <w:rPr>
            <w:lang w:eastAsia="de-DE"/>
          </w:rPr>
          <w:t xml:space="preserve">AIS-SM </w:t>
        </w:r>
      </w:ins>
      <w:del w:id="750" w:author="Brian Tetreault" w:date="2012-07-11T14:41:00Z">
        <w:r w:rsidDel="001E2882">
          <w:rPr>
            <w:lang w:eastAsia="de-DE"/>
          </w:rPr>
          <w:delText xml:space="preserve"> </w:delText>
        </w:r>
      </w:del>
      <w:r>
        <w:rPr>
          <w:lang w:eastAsia="de-DE"/>
        </w:rPr>
        <w:t>hardware.</w:t>
      </w:r>
    </w:p>
    <w:p w14:paraId="782B5A04" w14:textId="77777777" w:rsidR="00B3175B" w:rsidRDefault="00B3175B" w:rsidP="00B3175B">
      <w:pPr>
        <w:pStyle w:val="BodyText"/>
        <w:jc w:val="center"/>
        <w:rPr>
          <w:lang w:eastAsia="de-DE"/>
        </w:rPr>
      </w:pPr>
      <w:r>
        <w:object w:dxaOrig="16118" w:dyaOrig="8720" w14:anchorId="1676CB62">
          <v:shape id="_x0000_i1040" type="#_x0000_t75" style="width:451.35pt;height:243.35pt" o:ole="">
            <v:imagedata r:id="rId53" o:title=""/>
          </v:shape>
          <o:OLEObject Type="Embed" ProgID="Visio.Drawing.11" ShapeID="_x0000_i1040" DrawAspect="Content" ObjectID="_1278667193" r:id="rId54"/>
        </w:object>
      </w:r>
    </w:p>
    <w:p w14:paraId="32294C8E" w14:textId="77777777" w:rsidR="00C671ED" w:rsidRDefault="00C671ED" w:rsidP="00B3175B">
      <w:pPr>
        <w:pStyle w:val="Figure"/>
      </w:pPr>
      <w:bookmarkStart w:id="751" w:name="_Ref304906484"/>
      <w:bookmarkStart w:id="752" w:name="_Toc203639349"/>
      <w:r>
        <w:t>Example of AIS Physical Shore Station of the AIS Service</w:t>
      </w:r>
      <w:bookmarkEnd w:id="751"/>
      <w:bookmarkEnd w:id="752"/>
    </w:p>
    <w:p w14:paraId="756ABC39" w14:textId="77777777" w:rsidR="00B3175B" w:rsidRDefault="00B3175B" w:rsidP="00B3175B">
      <w:pPr>
        <w:pStyle w:val="BodyText"/>
        <w:rPr>
          <w:lang w:eastAsia="en-GB"/>
        </w:rPr>
      </w:pPr>
      <w:r w:rsidRPr="00B3175B">
        <w:rPr>
          <w:i/>
          <w:lang w:eastAsia="en-GB"/>
        </w:rPr>
        <w:t>Cautionary note</w:t>
      </w:r>
      <w:r>
        <w:rPr>
          <w:lang w:eastAsia="en-GB"/>
        </w:rPr>
        <w:t xml:space="preserve">: </w:t>
      </w:r>
      <w:r w:rsidR="00680633">
        <w:fldChar w:fldCharType="begin"/>
      </w:r>
      <w:r w:rsidR="00680633">
        <w:instrText xml:space="preserve"> REF _Ref304906484 \r \h  \* MERGEFORMAT </w:instrText>
      </w:r>
      <w:r w:rsidR="00680633">
        <w:fldChar w:fldCharType="separate"/>
      </w:r>
      <w:r w:rsidR="00AD790A">
        <w:rPr>
          <w:lang w:eastAsia="en-GB"/>
        </w:rPr>
        <w:t>Figure 7</w:t>
      </w:r>
      <w:r w:rsidR="00680633">
        <w:fldChar w:fldCharType="end"/>
      </w:r>
      <w:r>
        <w:rPr>
          <w:lang w:eastAsia="en-GB"/>
        </w:rPr>
        <w:t xml:space="preserve"> should not be construed as normative or the only recommended way to set up an AIS Physical Shore Station of the AIS Service.  </w:t>
      </w:r>
      <w:r w:rsidR="004411D9">
        <w:rPr>
          <w:lang w:eastAsia="en-GB"/>
        </w:rPr>
        <w:fldChar w:fldCharType="begin"/>
      </w:r>
      <w:r>
        <w:rPr>
          <w:lang w:eastAsia="en-GB"/>
        </w:rPr>
        <w:instrText xml:space="preserve"> REF _Ref304906484 \r \h </w:instrText>
      </w:r>
      <w:r w:rsidR="004411D9">
        <w:rPr>
          <w:lang w:eastAsia="en-GB"/>
        </w:rPr>
      </w:r>
      <w:r w:rsidR="004411D9">
        <w:rPr>
          <w:lang w:eastAsia="en-GB"/>
        </w:rPr>
        <w:fldChar w:fldCharType="separate"/>
      </w:r>
      <w:r w:rsidR="00AD790A">
        <w:rPr>
          <w:lang w:eastAsia="en-GB"/>
        </w:rPr>
        <w:t>Figure 7</w:t>
      </w:r>
      <w:r w:rsidR="004411D9">
        <w:rPr>
          <w:lang w:eastAsia="en-GB"/>
        </w:rPr>
        <w:fldChar w:fldCharType="end"/>
      </w:r>
      <w:r>
        <w:rPr>
          <w:lang w:eastAsia="en-GB"/>
        </w:rPr>
        <w:t xml:space="preserve"> does claim however, to be correct and consistent with the normative statements in this Recommendation with regard to what it shows.  For example, the AIS-PCU hardware and software and/or the PSS functional components of the AIS could very well be located at the remote site and they must be located at the remote site when using dependant mode base station (see section</w:t>
      </w:r>
      <w:r w:rsidR="00711429">
        <w:rPr>
          <w:lang w:eastAsia="en-GB"/>
        </w:rPr>
        <w:t xml:space="preserve"> </w:t>
      </w:r>
      <w:r w:rsidR="004411D9">
        <w:rPr>
          <w:lang w:eastAsia="en-GB"/>
        </w:rPr>
        <w:fldChar w:fldCharType="begin"/>
      </w:r>
      <w:r w:rsidR="00711429">
        <w:rPr>
          <w:lang w:eastAsia="en-GB"/>
        </w:rPr>
        <w:instrText xml:space="preserve"> REF _Ref304918638 \r \h </w:instrText>
      </w:r>
      <w:r w:rsidR="004411D9">
        <w:rPr>
          <w:lang w:eastAsia="en-GB"/>
        </w:rPr>
      </w:r>
      <w:r w:rsidR="004411D9">
        <w:rPr>
          <w:lang w:eastAsia="en-GB"/>
        </w:rPr>
        <w:fldChar w:fldCharType="separate"/>
      </w:r>
      <w:r w:rsidR="00AD790A">
        <w:rPr>
          <w:lang w:eastAsia="en-GB"/>
        </w:rPr>
        <w:t>2.12.4.3</w:t>
      </w:r>
      <w:r w:rsidR="004411D9">
        <w:rPr>
          <w:lang w:eastAsia="en-GB"/>
        </w:rPr>
        <w:fldChar w:fldCharType="end"/>
      </w:r>
      <w:r>
        <w:rPr>
          <w:lang w:eastAsia="en-GB"/>
        </w:rPr>
        <w:t>).</w:t>
      </w:r>
    </w:p>
    <w:p w14:paraId="1AC3D257" w14:textId="77777777" w:rsidR="00B3175B" w:rsidRDefault="00B3175B" w:rsidP="00B3175B">
      <w:pPr>
        <w:pStyle w:val="BodyText"/>
        <w:rPr>
          <w:lang w:eastAsia="en-GB"/>
        </w:rPr>
      </w:pPr>
      <w:r>
        <w:rPr>
          <w:lang w:eastAsia="en-GB"/>
        </w:rPr>
        <w:t xml:space="preserve">Considerations for establishing the optimized location of all AIS-PSS components are ad-dressed in </w:t>
      </w:r>
      <w:r w:rsidR="00C60D73">
        <w:rPr>
          <w:lang w:eastAsia="en-GB"/>
        </w:rPr>
        <w:t>Appendix</w:t>
      </w:r>
      <w:r>
        <w:rPr>
          <w:lang w:eastAsia="en-GB"/>
        </w:rPr>
        <w:t xml:space="preserve"> 3. </w:t>
      </w:r>
      <w:r w:rsidR="00D45D23">
        <w:rPr>
          <w:lang w:eastAsia="en-GB"/>
        </w:rPr>
        <w:t xml:space="preserve"> </w:t>
      </w:r>
      <w:r w:rsidR="00C60D73">
        <w:rPr>
          <w:lang w:eastAsia="en-GB"/>
        </w:rPr>
        <w:t>Appendix</w:t>
      </w:r>
      <w:r>
        <w:rPr>
          <w:lang w:eastAsia="en-GB"/>
        </w:rPr>
        <w:t xml:space="preserve"> 10</w:t>
      </w:r>
      <w:r w:rsidR="00D45D23">
        <w:rPr>
          <w:lang w:eastAsia="en-GB"/>
        </w:rPr>
        <w:t xml:space="preserve"> </w:t>
      </w:r>
      <w:del w:id="753" w:author="Brian Tetreault" w:date="2012-07-11T14:24:00Z">
        <w:r w:rsidR="00D45D23" w:rsidDel="008233D7">
          <w:rPr>
            <w:lang w:eastAsia="en-GB"/>
          </w:rPr>
          <w:delText xml:space="preserve">is intended to be developed to </w:delText>
        </w:r>
      </w:del>
      <w:r w:rsidR="00D45D23">
        <w:rPr>
          <w:lang w:eastAsia="en-GB"/>
        </w:rPr>
        <w:t>provide</w:t>
      </w:r>
      <w:ins w:id="754" w:author="Brian Tetreault" w:date="2012-07-11T14:24:00Z">
        <w:r w:rsidR="008233D7">
          <w:rPr>
            <w:lang w:eastAsia="en-GB"/>
          </w:rPr>
          <w:t>s</w:t>
        </w:r>
      </w:ins>
      <w:r>
        <w:rPr>
          <w:lang w:eastAsia="en-GB"/>
        </w:rPr>
        <w:t xml:space="preserve"> more details on AIS Physical Shore Stations (AIS-PSS) </w:t>
      </w:r>
      <w:del w:id="755" w:author="Brian Tetreault" w:date="2012-07-11T14:25:00Z">
        <w:r w:rsidDel="008233D7">
          <w:rPr>
            <w:lang w:eastAsia="en-GB"/>
          </w:rPr>
          <w:delText xml:space="preserve">while </w:delText>
        </w:r>
      </w:del>
      <w:ins w:id="756" w:author="Brian Tetreault" w:date="2012-07-11T14:25:00Z">
        <w:r w:rsidR="008233D7">
          <w:rPr>
            <w:lang w:eastAsia="en-GB"/>
          </w:rPr>
          <w:t xml:space="preserve">and </w:t>
        </w:r>
      </w:ins>
      <w:r w:rsidR="00C60D73">
        <w:rPr>
          <w:lang w:eastAsia="en-GB"/>
        </w:rPr>
        <w:t>Appendix</w:t>
      </w:r>
      <w:r>
        <w:rPr>
          <w:lang w:eastAsia="en-GB"/>
        </w:rPr>
        <w:t xml:space="preserve"> 12 </w:t>
      </w:r>
      <w:del w:id="757" w:author="Brian Tetreault" w:date="2012-07-11T14:25:00Z">
        <w:r w:rsidR="00695B3E" w:rsidDel="008233D7">
          <w:rPr>
            <w:lang w:eastAsia="en-GB"/>
          </w:rPr>
          <w:delText xml:space="preserve">is intended to be developed to </w:delText>
        </w:r>
      </w:del>
      <w:r w:rsidR="00695B3E">
        <w:rPr>
          <w:lang w:eastAsia="en-GB"/>
        </w:rPr>
        <w:t>address</w:t>
      </w:r>
      <w:ins w:id="758" w:author="Brian Tetreault" w:date="2012-07-11T14:25:00Z">
        <w:r w:rsidR="008233D7">
          <w:rPr>
            <w:lang w:eastAsia="en-GB"/>
          </w:rPr>
          <w:t>es</w:t>
        </w:r>
      </w:ins>
      <w:r>
        <w:rPr>
          <w:lang w:eastAsia="en-GB"/>
        </w:rPr>
        <w:t xml:space="preserve"> </w:t>
      </w:r>
      <w:del w:id="759" w:author="Brian Tetreault" w:date="2012-07-11T14:25:00Z">
        <w:r w:rsidDel="008233D7">
          <w:rPr>
            <w:lang w:eastAsia="en-GB"/>
          </w:rPr>
          <w:delText xml:space="preserve">the </w:delText>
        </w:r>
      </w:del>
      <w:r>
        <w:rPr>
          <w:lang w:eastAsia="en-GB"/>
        </w:rPr>
        <w:t>technical aspects of AIS-PSS co-location with other technical services operating at the same Remote Site.</w:t>
      </w:r>
    </w:p>
    <w:p w14:paraId="6569225A" w14:textId="77777777" w:rsidR="00B3175B" w:rsidRDefault="00B3175B" w:rsidP="00B3175B">
      <w:pPr>
        <w:pStyle w:val="Heading4"/>
      </w:pPr>
      <w:r>
        <w:t>AIS PSS Controlling Unit (AIS-PCU)</w:t>
      </w:r>
    </w:p>
    <w:p w14:paraId="0D57D33B" w14:textId="77777777" w:rsidR="00B3175B" w:rsidRDefault="00B3175B" w:rsidP="00B3175B">
      <w:pPr>
        <w:pStyle w:val="BodyText"/>
        <w:rPr>
          <w:lang w:eastAsia="en-GB"/>
        </w:rPr>
      </w:pPr>
      <w:r>
        <w:rPr>
          <w:lang w:eastAsia="en-GB"/>
        </w:rPr>
        <w:t>The AIS PSS Controlling Unit (AIS-PCU) performs the following main tasks:</w:t>
      </w:r>
    </w:p>
    <w:p w14:paraId="7D4F2D8F" w14:textId="77777777" w:rsidR="00B3175B" w:rsidRDefault="00B3175B" w:rsidP="00B3175B">
      <w:pPr>
        <w:pStyle w:val="Bullet1"/>
      </w:pPr>
      <w:r>
        <w:t>Pre-processing of AIS data in one or both directions (receive and/or transmit), depending on configuration;</w:t>
      </w:r>
    </w:p>
    <w:p w14:paraId="6193D0D1" w14:textId="77777777" w:rsidR="00B3175B" w:rsidRDefault="00B3175B" w:rsidP="00B3175B">
      <w:pPr>
        <w:pStyle w:val="Bullet1"/>
      </w:pPr>
      <w:r>
        <w:t>Control of the AIS fixed stations of the AIS-PSS depending on the configuration established by using the AIS Service Management.</w:t>
      </w:r>
    </w:p>
    <w:p w14:paraId="7EBEC427" w14:textId="77777777" w:rsidR="00B3175B" w:rsidRDefault="00B3175B" w:rsidP="00B3175B">
      <w:pPr>
        <w:pStyle w:val="BodyText"/>
        <w:rPr>
          <w:lang w:eastAsia="en-GB"/>
        </w:rPr>
      </w:pPr>
      <w:r>
        <w:rPr>
          <w:lang w:eastAsia="en-GB"/>
        </w:rPr>
        <w:t xml:space="preserve">The AIS-PCU is essentially a software process running as either an application on a computer, the physical entity, or as an integral firmware of a dedicated unit.  It is responsible for the AIS fixed Station(s) configuration, transmission scheduling, and processing of received information.  The Presentation Interface (PI) sentences defined by IEC 62320-1 are used by the AIS-PCU to interface with the AIS fixed station(s). </w:t>
      </w:r>
      <w:r w:rsidR="00AA5192">
        <w:rPr>
          <w:lang w:eastAsia="en-GB"/>
        </w:rPr>
        <w:t xml:space="preserve"> </w:t>
      </w:r>
      <w:r>
        <w:rPr>
          <w:lang w:eastAsia="en-GB"/>
        </w:rPr>
        <w:t xml:space="preserve">More details on the AIS-PCU are </w:t>
      </w:r>
      <w:del w:id="760" w:author="Zetterberg, Rolf" w:date="2012-07-10T13:54:00Z">
        <w:r w:rsidR="00695B3E" w:rsidDel="000335EF">
          <w:rPr>
            <w:lang w:eastAsia="en-GB"/>
          </w:rPr>
          <w:delText xml:space="preserve">intended to be </w:delText>
        </w:r>
      </w:del>
      <w:r w:rsidR="00695B3E">
        <w:rPr>
          <w:lang w:eastAsia="en-GB"/>
        </w:rPr>
        <w:t>described</w:t>
      </w:r>
      <w:r>
        <w:rPr>
          <w:lang w:eastAsia="en-GB"/>
        </w:rPr>
        <w:t xml:space="preserve"> in </w:t>
      </w:r>
      <w:del w:id="761" w:author="Zetterberg, Rolf" w:date="2012-07-10T13:54:00Z">
        <w:r w:rsidR="00695B3E" w:rsidDel="000335EF">
          <w:rPr>
            <w:lang w:eastAsia="en-GB"/>
          </w:rPr>
          <w:delText xml:space="preserve">a future </w:delText>
        </w:r>
      </w:del>
      <w:r w:rsidR="00C60D73">
        <w:rPr>
          <w:lang w:eastAsia="en-GB"/>
        </w:rPr>
        <w:t>Appendix</w:t>
      </w:r>
      <w:r w:rsidR="00695B3E">
        <w:rPr>
          <w:lang w:eastAsia="en-GB"/>
        </w:rPr>
        <w:t xml:space="preserve"> 10</w:t>
      </w:r>
      <w:r>
        <w:rPr>
          <w:lang w:eastAsia="en-GB"/>
        </w:rPr>
        <w:t>.</w:t>
      </w:r>
    </w:p>
    <w:p w14:paraId="77781163" w14:textId="77777777" w:rsidR="00B3175B" w:rsidRDefault="00B3175B" w:rsidP="00B3175B">
      <w:pPr>
        <w:pStyle w:val="Heading4"/>
      </w:pPr>
      <w:r>
        <w:t xml:space="preserve">AIS Fixed Stations </w:t>
      </w:r>
    </w:p>
    <w:p w14:paraId="544001AB" w14:textId="77777777" w:rsidR="00B3175B" w:rsidRDefault="00B3175B" w:rsidP="00B3175B">
      <w:pPr>
        <w:pStyle w:val="BodyText"/>
        <w:rPr>
          <w:lang w:eastAsia="en-GB"/>
        </w:rPr>
      </w:pPr>
      <w:r>
        <w:rPr>
          <w:lang w:eastAsia="en-GB"/>
        </w:rPr>
        <w:t xml:space="preserve">The AIS Fixed Stations are the most basic AIS-related entity of any AIS shore infrastructure.  Conceptually, they are a </w:t>
      </w:r>
      <w:r w:rsidR="00D9628C">
        <w:rPr>
          <w:lang w:eastAsia="en-GB"/>
        </w:rPr>
        <w:t>‘</w:t>
      </w:r>
      <w:r>
        <w:rPr>
          <w:lang w:eastAsia="en-GB"/>
        </w:rPr>
        <w:t>bare bone</w:t>
      </w:r>
      <w:r w:rsidR="00D9628C">
        <w:rPr>
          <w:lang w:eastAsia="en-GB"/>
        </w:rPr>
        <w:t>’</w:t>
      </w:r>
      <w:r>
        <w:rPr>
          <w:lang w:eastAsia="en-GB"/>
        </w:rPr>
        <w:t xml:space="preserve"> black-box like device defined by the functional description and interface definitions.  The AIS Fixed Stations transform the presentation interface sentences, as received from the AIS-PCU, into actual AIS VDL message in RF for transmission via the AIS RF components.  This process is also performed in reverse order for reception of AIS VDL messages.</w:t>
      </w:r>
    </w:p>
    <w:p w14:paraId="368CDCF5" w14:textId="77777777" w:rsidR="00B3175B" w:rsidRDefault="00B3175B" w:rsidP="00B3175B">
      <w:pPr>
        <w:pStyle w:val="BodyText"/>
        <w:rPr>
          <w:lang w:eastAsia="en-GB"/>
        </w:rPr>
      </w:pPr>
      <w:r>
        <w:rPr>
          <w:lang w:eastAsia="en-GB"/>
        </w:rPr>
        <w:t xml:space="preserve">There are different kinds of AIS Fixed Stations, such as the AIS Base Station, the limited AIS Base Station, and the AIS </w:t>
      </w:r>
      <w:del w:id="762" w:author="Brian Tetreault" w:date="2012-07-13T11:08:00Z">
        <w:r w:rsidDel="00355DD9">
          <w:rPr>
            <w:lang w:eastAsia="en-GB"/>
          </w:rPr>
          <w:delText xml:space="preserve">Simplex </w:delText>
        </w:r>
      </w:del>
      <w:r>
        <w:rPr>
          <w:lang w:eastAsia="en-GB"/>
        </w:rPr>
        <w:t>Repeater Station.  The differences between each type of AIS fixed stations are explained below:</w:t>
      </w:r>
    </w:p>
    <w:p w14:paraId="550562B1" w14:textId="77777777" w:rsidR="00B3175B" w:rsidRDefault="00B3175B" w:rsidP="00B3175B">
      <w:pPr>
        <w:pStyle w:val="List1"/>
        <w:numPr>
          <w:ilvl w:val="0"/>
          <w:numId w:val="32"/>
        </w:numPr>
      </w:pPr>
      <w:r>
        <w:t>The AIS base station is compatible with all BAS and is typically deployed and operated by competent authorities.</w:t>
      </w:r>
    </w:p>
    <w:p w14:paraId="4AA80946" w14:textId="77777777" w:rsidR="00B3175B" w:rsidRDefault="00B3175B" w:rsidP="00B3175B">
      <w:pPr>
        <w:pStyle w:val="List1"/>
      </w:pPr>
      <w:r>
        <w:t>The Limited Base Station (LBS) is only compatible with a sub-set of all the BAS and is intended for competent authorities that require some AIS functionality without being able to manage the VDL.  They are typically deployed by port authorities, ferry terminals or other such types of localised organizations.</w:t>
      </w:r>
    </w:p>
    <w:p w14:paraId="2B78AEA1" w14:textId="77777777" w:rsidR="00B3175B" w:rsidRDefault="00B3175B" w:rsidP="00B3175B">
      <w:pPr>
        <w:pStyle w:val="List1"/>
      </w:pPr>
      <w:r>
        <w:t xml:space="preserve">The AIS </w:t>
      </w:r>
      <w:del w:id="763" w:author="Brian Tetreault" w:date="2012-07-13T11:08:00Z">
        <w:r w:rsidDel="00355DD9">
          <w:delText xml:space="preserve">Simplex </w:delText>
        </w:r>
      </w:del>
      <w:r>
        <w:t>Repeater Station is a store and forward repeater for AIS VDL messages aimed at increasing AIS coverage of a competent authority without requiring a complete AIS base station installation.  It can also be used to autonomously retransmit AIS VDL messages to improve AIS station to AIS station communications.</w:t>
      </w:r>
    </w:p>
    <w:p w14:paraId="4FD0150E" w14:textId="77777777" w:rsidR="00B3175B" w:rsidRDefault="00B3175B" w:rsidP="00B3175B">
      <w:pPr>
        <w:pStyle w:val="BodyText"/>
        <w:rPr>
          <w:lang w:eastAsia="en-GB"/>
        </w:rPr>
      </w:pPr>
      <w:r>
        <w:rPr>
          <w:lang w:eastAsia="en-GB"/>
        </w:rPr>
        <w:t xml:space="preserve">Considerations about choosing to install an AIS </w:t>
      </w:r>
      <w:del w:id="764" w:author="Brian Tetreault" w:date="2012-07-13T11:09:00Z">
        <w:r w:rsidDel="00355DD9">
          <w:rPr>
            <w:lang w:eastAsia="en-GB"/>
          </w:rPr>
          <w:delText xml:space="preserve">simplex </w:delText>
        </w:r>
      </w:del>
      <w:r>
        <w:rPr>
          <w:lang w:eastAsia="en-GB"/>
        </w:rPr>
        <w:t xml:space="preserve">repeater station instead of an AIS base station </w:t>
      </w:r>
      <w:del w:id="765" w:author="Brian Tetreault" w:date="2012-07-11T14:26:00Z">
        <w:r w:rsidR="000B4BE7" w:rsidRPr="00C47065" w:rsidDel="00A3519A">
          <w:rPr>
            <w:lang w:eastAsia="en-GB"/>
          </w:rPr>
          <w:delText>will be</w:delText>
        </w:r>
        <w:r w:rsidRPr="00C47065" w:rsidDel="00A3519A">
          <w:rPr>
            <w:lang w:eastAsia="en-GB"/>
          </w:rPr>
          <w:delText xml:space="preserve"> </w:delText>
        </w:r>
      </w:del>
      <w:ins w:id="766" w:author="Brian Tetreault" w:date="2012-07-11T14:26:00Z">
        <w:r w:rsidR="00A3519A">
          <w:rPr>
            <w:lang w:eastAsia="en-GB"/>
          </w:rPr>
          <w:t xml:space="preserve">are </w:t>
        </w:r>
      </w:ins>
      <w:r w:rsidRPr="00C47065">
        <w:rPr>
          <w:lang w:eastAsia="en-GB"/>
        </w:rPr>
        <w:t xml:space="preserve">addressed in </w:t>
      </w:r>
      <w:del w:id="767" w:author="Brian Tetreault" w:date="2012-07-11T14:26:00Z">
        <w:r w:rsidR="000B4BE7" w:rsidRPr="00C47065" w:rsidDel="00A3519A">
          <w:rPr>
            <w:lang w:eastAsia="en-GB"/>
          </w:rPr>
          <w:delText xml:space="preserve">a future </w:delText>
        </w:r>
      </w:del>
      <w:r w:rsidRPr="00C47065">
        <w:rPr>
          <w:lang w:eastAsia="en-GB"/>
        </w:rPr>
        <w:t>Appendix 3.</w:t>
      </w:r>
    </w:p>
    <w:p w14:paraId="7CC48742" w14:textId="77777777" w:rsidR="00B3175B" w:rsidRDefault="00B3175B" w:rsidP="00B3175B">
      <w:pPr>
        <w:pStyle w:val="BodyText"/>
        <w:rPr>
          <w:lang w:eastAsia="en-GB"/>
        </w:rPr>
      </w:pPr>
      <w:r>
        <w:rPr>
          <w:lang w:eastAsia="en-GB"/>
        </w:rPr>
        <w:t>Technical details for the AIS Fixed Stations are described in the appropriate IEC Standards (see references).</w:t>
      </w:r>
    </w:p>
    <w:p w14:paraId="1A85F2A1" w14:textId="77777777" w:rsidR="00B3175B" w:rsidRDefault="00B3175B" w:rsidP="00B3175B">
      <w:pPr>
        <w:pStyle w:val="Heading4"/>
      </w:pPr>
      <w:bookmarkStart w:id="768" w:name="_Ref304918638"/>
      <w:r>
        <w:t>AIS Base Stations Dependent / Independent Mode</w:t>
      </w:r>
      <w:bookmarkEnd w:id="768"/>
    </w:p>
    <w:p w14:paraId="1FB9C383" w14:textId="77777777" w:rsidR="00B3175B" w:rsidRDefault="00B3175B" w:rsidP="004D660E">
      <w:pPr>
        <w:pStyle w:val="BodyText"/>
        <w:rPr>
          <w:lang w:eastAsia="en-GB"/>
        </w:rPr>
      </w:pPr>
      <w:r>
        <w:rPr>
          <w:lang w:eastAsia="en-GB"/>
        </w:rPr>
        <w:t xml:space="preserve">The AIS Base Station was designed for dependent operation or independent operation. Both are under some control of an AIS PSS Controlling Unit (AIS-PCU). </w:t>
      </w:r>
    </w:p>
    <w:p w14:paraId="348E34D5" w14:textId="77777777" w:rsidR="00B3175B" w:rsidRDefault="00B3175B" w:rsidP="004D660E">
      <w:pPr>
        <w:pStyle w:val="Bullet1"/>
      </w:pPr>
      <w:r>
        <w:t xml:space="preserve">A dependent mode AIS base station can only accesses the AIS VHF data link (VDL) using the Presentation Interface (PI) sentences provided by the AIS-PCU. </w:t>
      </w:r>
      <w:r w:rsidR="004D660E">
        <w:t xml:space="preserve"> </w:t>
      </w:r>
      <w:r>
        <w:t>A dependent mode AIS base station operates in full dependency of the AIS-PCU, hence the name.</w:t>
      </w:r>
    </w:p>
    <w:p w14:paraId="4E8DAAB7" w14:textId="77777777" w:rsidR="00B3175B" w:rsidRDefault="00B3175B" w:rsidP="004D660E">
      <w:pPr>
        <w:pStyle w:val="Bullet1"/>
      </w:pPr>
      <w:r>
        <w:t xml:space="preserve">An independent mode AIS base station accesses the VDL using the PI sentences provided by the AIS-PCU or by using internal control. </w:t>
      </w:r>
      <w:r w:rsidR="00AA5192">
        <w:t xml:space="preserve"> </w:t>
      </w:r>
      <w:r>
        <w:t>When operated as an independent mode AIS Base Station the unit will be delegated certain autonomou</w:t>
      </w:r>
      <w:r w:rsidR="004D660E">
        <w:t>s functionality under the super</w:t>
      </w:r>
      <w:r>
        <w:t>visory control of the AIS-PCU.</w:t>
      </w:r>
    </w:p>
    <w:p w14:paraId="2BDB186E" w14:textId="77777777" w:rsidR="00B3175B" w:rsidRDefault="00B3175B" w:rsidP="004D660E">
      <w:pPr>
        <w:pStyle w:val="BodyText"/>
        <w:rPr>
          <w:lang w:eastAsia="en-GB"/>
        </w:rPr>
      </w:pPr>
      <w:r>
        <w:rPr>
          <w:lang w:eastAsia="en-GB"/>
        </w:rPr>
        <w:t>As previously mentioned, the AIS-PCU is responsible for AIS Base Station configuration, transmission scheduling, and processing of received information.</w:t>
      </w:r>
      <w:r w:rsidR="004D660E">
        <w:rPr>
          <w:lang w:eastAsia="en-GB"/>
        </w:rPr>
        <w:t xml:space="preserve"> </w:t>
      </w:r>
      <w:r>
        <w:rPr>
          <w:lang w:eastAsia="en-GB"/>
        </w:rPr>
        <w:t xml:space="preserve"> PI sentences are used by the AIS-PCU to configure the AIS Base Station,</w:t>
      </w:r>
      <w:r w:rsidR="004D660E">
        <w:rPr>
          <w:lang w:eastAsia="en-GB"/>
        </w:rPr>
        <w:t xml:space="preserve"> schedule message transmissions</w:t>
      </w:r>
      <w:r>
        <w:rPr>
          <w:lang w:eastAsia="en-GB"/>
        </w:rPr>
        <w:t xml:space="preserve"> and output in-formation. </w:t>
      </w:r>
      <w:r w:rsidR="004D660E">
        <w:rPr>
          <w:lang w:eastAsia="en-GB"/>
        </w:rPr>
        <w:t xml:space="preserve"> </w:t>
      </w:r>
      <w:r>
        <w:rPr>
          <w:lang w:eastAsia="en-GB"/>
        </w:rPr>
        <w:t>The AIS Base Station may also be used to monitor and improve the integrity of the AIS VDL.</w:t>
      </w:r>
    </w:p>
    <w:p w14:paraId="0F4507A9" w14:textId="77777777" w:rsidR="00B3175B" w:rsidRDefault="00B3175B" w:rsidP="004D660E">
      <w:pPr>
        <w:pStyle w:val="BodyText"/>
        <w:rPr>
          <w:lang w:eastAsia="en-GB"/>
        </w:rPr>
      </w:pPr>
      <w:r>
        <w:rPr>
          <w:lang w:eastAsia="en-GB"/>
        </w:rPr>
        <w:t>Further details are available in IALA Guidelines 1059 on the Comparison of AIS stations and in IEC Standard 62320-1.</w:t>
      </w:r>
    </w:p>
    <w:p w14:paraId="66438DBF" w14:textId="77777777" w:rsidR="00B3175B" w:rsidRDefault="00AA5192" w:rsidP="004D660E">
      <w:pPr>
        <w:pStyle w:val="Heading4"/>
      </w:pPr>
      <w:r>
        <w:t>Limited Base Station (LBS)</w:t>
      </w:r>
    </w:p>
    <w:p w14:paraId="48A1D0CC" w14:textId="77777777" w:rsidR="00B3175B" w:rsidRDefault="00B3175B" w:rsidP="004D660E">
      <w:pPr>
        <w:pStyle w:val="BodyText"/>
        <w:rPr>
          <w:lang w:eastAsia="en-GB"/>
        </w:rPr>
      </w:pPr>
      <w:r>
        <w:rPr>
          <w:lang w:eastAsia="en-GB"/>
        </w:rPr>
        <w:t xml:space="preserve">The AIS Service in a littoral or port state is operated by the competent authority for the whole of the coverage area. </w:t>
      </w:r>
      <w:r w:rsidR="000B4BE7">
        <w:rPr>
          <w:lang w:eastAsia="en-GB"/>
        </w:rPr>
        <w:t xml:space="preserve"> </w:t>
      </w:r>
      <w:r>
        <w:rPr>
          <w:lang w:eastAsia="en-GB"/>
        </w:rPr>
        <w:t>This competent authority has the need to control the AIS Service and the AIS VDL, by employing means like channel management, protected slot a</w:t>
      </w:r>
      <w:r w:rsidR="00027D0A">
        <w:rPr>
          <w:lang w:eastAsia="en-GB"/>
        </w:rPr>
        <w:t>llocations and as</w:t>
      </w:r>
      <w:r w:rsidR="004D660E">
        <w:rPr>
          <w:lang w:eastAsia="en-GB"/>
        </w:rPr>
        <w:t xml:space="preserve">signed mode.  </w:t>
      </w:r>
      <w:r>
        <w:rPr>
          <w:lang w:eastAsia="en-GB"/>
        </w:rPr>
        <w:t>The AIS Base Station allows for the full control of the AIS VDL.</w:t>
      </w:r>
    </w:p>
    <w:p w14:paraId="02D3F7FB" w14:textId="77777777" w:rsidR="00B3175B" w:rsidRDefault="00B3175B" w:rsidP="004D660E">
      <w:pPr>
        <w:pStyle w:val="BodyText"/>
        <w:rPr>
          <w:lang w:eastAsia="en-GB"/>
        </w:rPr>
      </w:pPr>
      <w:r>
        <w:rPr>
          <w:lang w:eastAsia="en-GB"/>
        </w:rPr>
        <w:t xml:space="preserve">However, there are other local competent entities responsible for local operations such as individual harbours, locks, marinas, off-shore structures. </w:t>
      </w:r>
      <w:r w:rsidR="004D660E">
        <w:rPr>
          <w:lang w:eastAsia="en-GB"/>
        </w:rPr>
        <w:t xml:space="preserve"> </w:t>
      </w:r>
      <w:r>
        <w:rPr>
          <w:lang w:eastAsia="en-GB"/>
        </w:rPr>
        <w:t xml:space="preserve">These regularly have an interest in monitoring the vessel traffic in their locally confined area of competence and exchange general operational information with ships with respect </w:t>
      </w:r>
      <w:r w:rsidR="00AA5192">
        <w:rPr>
          <w:lang w:eastAsia="en-GB"/>
        </w:rPr>
        <w:t>to their area of competence, e.g. docking scheduling and tug</w:t>
      </w:r>
      <w:r>
        <w:rPr>
          <w:lang w:eastAsia="en-GB"/>
        </w:rPr>
        <w:t xml:space="preserve"> operation</w:t>
      </w:r>
      <w:r w:rsidR="00AA5192">
        <w:rPr>
          <w:lang w:eastAsia="en-GB"/>
        </w:rPr>
        <w:t>s</w:t>
      </w:r>
      <w:r>
        <w:rPr>
          <w:lang w:eastAsia="en-GB"/>
        </w:rPr>
        <w:t>.</w:t>
      </w:r>
    </w:p>
    <w:p w14:paraId="18DD11CE" w14:textId="77777777" w:rsidR="00B3175B" w:rsidRDefault="004D660E" w:rsidP="004D660E">
      <w:pPr>
        <w:pStyle w:val="BodyText"/>
        <w:rPr>
          <w:lang w:eastAsia="en-GB"/>
        </w:rPr>
      </w:pPr>
      <w:r>
        <w:rPr>
          <w:lang w:eastAsia="en-GB"/>
        </w:rPr>
        <w:t>The Competent A</w:t>
      </w:r>
      <w:r w:rsidR="00B3175B">
        <w:rPr>
          <w:lang w:eastAsia="en-GB"/>
        </w:rPr>
        <w:t>uthority is in charge of the full AIS Service f</w:t>
      </w:r>
      <w:r>
        <w:rPr>
          <w:lang w:eastAsia="en-GB"/>
        </w:rPr>
        <w:t>unctionality, including the con</w:t>
      </w:r>
      <w:r w:rsidR="00B3175B">
        <w:rPr>
          <w:lang w:eastAsia="en-GB"/>
        </w:rPr>
        <w:t xml:space="preserve">trol mechanisms. </w:t>
      </w:r>
      <w:r w:rsidR="00027D0A">
        <w:rPr>
          <w:lang w:eastAsia="en-GB"/>
        </w:rPr>
        <w:t xml:space="preserve"> </w:t>
      </w:r>
      <w:r w:rsidR="00B3175B">
        <w:rPr>
          <w:lang w:eastAsia="en-GB"/>
        </w:rPr>
        <w:t>However, to allow local competent entities to participate in and benefit from the AIS Service, there are two possible options for them</w:t>
      </w:r>
      <w:r>
        <w:rPr>
          <w:lang w:eastAsia="en-GB"/>
        </w:rPr>
        <w:t xml:space="preserve"> to</w:t>
      </w:r>
      <w:r w:rsidR="00B3175B">
        <w:rPr>
          <w:lang w:eastAsia="en-GB"/>
        </w:rPr>
        <w:t>:</w:t>
      </w:r>
    </w:p>
    <w:p w14:paraId="7400D976" w14:textId="77777777" w:rsidR="00B3175B" w:rsidRDefault="00B3175B" w:rsidP="004D660E">
      <w:pPr>
        <w:pStyle w:val="Bullet1"/>
      </w:pPr>
      <w:r>
        <w:t>connect to the competent authority AIS Service via a</w:t>
      </w:r>
      <w:r w:rsidR="004D660E">
        <w:t xml:space="preserve"> shore-based communication link;</w:t>
      </w:r>
    </w:p>
    <w:p w14:paraId="5FA37B9A" w14:textId="77777777" w:rsidR="00B3175B" w:rsidRDefault="00B3175B" w:rsidP="004D660E">
      <w:pPr>
        <w:pStyle w:val="Bullet1"/>
      </w:pPr>
      <w:r>
        <w:t>establish a locally owned and confined shore-based AIS infrastructure with limited capacities.</w:t>
      </w:r>
    </w:p>
    <w:p w14:paraId="1DC9A6FA" w14:textId="77777777" w:rsidR="00B3175B" w:rsidRDefault="00B3175B" w:rsidP="004D660E">
      <w:pPr>
        <w:pStyle w:val="BodyText"/>
        <w:rPr>
          <w:lang w:eastAsia="en-GB"/>
        </w:rPr>
      </w:pPr>
      <w:r>
        <w:rPr>
          <w:lang w:eastAsia="en-GB"/>
        </w:rPr>
        <w:t>Should the local competent entity be in need of tactical information on local ship movements or in situations where the competent authority AIS Service does not provide coverage of that area, then the local competent entity could coordinate with the competent authority to set up a Limited Base Station (LBS).</w:t>
      </w:r>
    </w:p>
    <w:p w14:paraId="5C178B1A" w14:textId="77777777" w:rsidR="00B3175B" w:rsidRDefault="00B3175B" w:rsidP="004D660E">
      <w:pPr>
        <w:pStyle w:val="BodyText"/>
        <w:rPr>
          <w:lang w:eastAsia="en-GB"/>
        </w:rPr>
      </w:pPr>
      <w:r>
        <w:rPr>
          <w:lang w:eastAsia="en-GB"/>
        </w:rPr>
        <w:t xml:space="preserve">These Limited Base Stations have no means of controlling the AIS Service, of controlling the AIS VDL or of broadcasting any navigational signals. </w:t>
      </w:r>
      <w:r w:rsidR="004D660E">
        <w:rPr>
          <w:lang w:eastAsia="en-GB"/>
        </w:rPr>
        <w:t xml:space="preserve"> </w:t>
      </w:r>
      <w:r>
        <w:rPr>
          <w:lang w:eastAsia="en-GB"/>
        </w:rPr>
        <w:t xml:space="preserve">There is a requirement, though, that the operation of a LBS is co-ordinated with the competent authority AIS Service in any case. In addition, </w:t>
      </w:r>
      <w:r w:rsidR="000B4BE7">
        <w:rPr>
          <w:lang w:eastAsia="en-GB"/>
        </w:rPr>
        <w:t>national regulations may apply.</w:t>
      </w:r>
    </w:p>
    <w:p w14:paraId="0E404CD3" w14:textId="77777777" w:rsidR="00B3175B" w:rsidRDefault="00B3175B" w:rsidP="004D660E">
      <w:pPr>
        <w:pStyle w:val="BodyText"/>
        <w:rPr>
          <w:lang w:eastAsia="en-GB"/>
        </w:rPr>
      </w:pPr>
      <w:r>
        <w:rPr>
          <w:lang w:eastAsia="en-GB"/>
        </w:rPr>
        <w:t>General overview on the capabilities and limitations of the LBS:</w:t>
      </w:r>
    </w:p>
    <w:p w14:paraId="53CFEF1A" w14:textId="77777777" w:rsidR="00B3175B" w:rsidRDefault="00B3175B" w:rsidP="004D660E">
      <w:pPr>
        <w:pStyle w:val="Bullet1"/>
      </w:pPr>
      <w:r>
        <w:t>The LBS is capable of receiving all AIS messages within its radio range.</w:t>
      </w:r>
      <w:r w:rsidR="004D660E">
        <w:t xml:space="preserve"> </w:t>
      </w:r>
      <w:r>
        <w:t xml:space="preserve"> In the case of addressed AIS messages the LBS only receives messages addressed to it</w:t>
      </w:r>
      <w:r w:rsidR="004D660E">
        <w:t>.</w:t>
      </w:r>
    </w:p>
    <w:p w14:paraId="6B1497FA" w14:textId="77777777" w:rsidR="00B3175B" w:rsidRDefault="00B3175B" w:rsidP="004D660E">
      <w:pPr>
        <w:pStyle w:val="Bullet1"/>
      </w:pPr>
      <w:r>
        <w:t xml:space="preserve">The LBS may transmit interrogation messages, application specific messages and safety related messages. </w:t>
      </w:r>
      <w:r w:rsidR="004D660E">
        <w:t xml:space="preserve"> </w:t>
      </w:r>
      <w:r>
        <w:t>The LBS may also transmit acknowledgements to addressed messages.</w:t>
      </w:r>
      <w:del w:id="769" w:author="Brian Tetreault" w:date="2012-07-11T14:40:00Z">
        <w:r w:rsidR="004D660E" w:rsidDel="00037342">
          <w:delText xml:space="preserve"> </w:delText>
        </w:r>
        <w:r w:rsidDel="00037342">
          <w:delText xml:space="preserve"> Note: Application Specific Messages are also abbreviat</w:delText>
        </w:r>
        <w:r w:rsidR="004D660E" w:rsidDel="00037342">
          <w:delText>ed ASM, the context of usage de</w:delText>
        </w:r>
        <w:r w:rsidDel="00037342">
          <w:delText>termines whether the abbreviation ASM means AIS Service Management or Application Specific Messages.</w:delText>
        </w:r>
      </w:del>
    </w:p>
    <w:p w14:paraId="1017425E" w14:textId="77777777" w:rsidR="00B3175B" w:rsidRDefault="00B3175B" w:rsidP="004D660E">
      <w:pPr>
        <w:pStyle w:val="Bullet1"/>
      </w:pPr>
      <w:r>
        <w:t>If the optional Aids-to-Navigation functionality is added then the LBS may also transmit AtoN-reports, in which case this station is called AIS AtoN Controller.</w:t>
      </w:r>
    </w:p>
    <w:p w14:paraId="6759BD07" w14:textId="77777777" w:rsidR="00B3175B" w:rsidRDefault="00B3175B" w:rsidP="004D660E">
      <w:pPr>
        <w:pStyle w:val="Bullet1"/>
      </w:pPr>
      <w:r>
        <w:t>The maximum permissible link utilization of a</w:t>
      </w:r>
      <w:r w:rsidR="004D660E">
        <w:t>n</w:t>
      </w:r>
      <w:r>
        <w:t xml:space="preserve"> LBS is 20 sl</w:t>
      </w:r>
      <w:r w:rsidR="004D660E">
        <w:t>ots per frame for all above messages except acknowledgements.</w:t>
      </w:r>
    </w:p>
    <w:p w14:paraId="78B5AE2D" w14:textId="77777777" w:rsidR="00B3175B" w:rsidRDefault="00B3175B" w:rsidP="004D660E">
      <w:pPr>
        <w:pStyle w:val="Bullet1"/>
      </w:pPr>
      <w:r>
        <w:t xml:space="preserve">The LBS is prohibited to transmit any controlling or navigational messages such as as-signed mode commands, DGNSS broadcasts and to perform data link management and channel management. </w:t>
      </w:r>
      <w:r w:rsidR="004D660E">
        <w:t xml:space="preserve"> </w:t>
      </w:r>
      <w:r>
        <w:t>The LBS also does not provide secondary synchronisation support, i.e. it cannot be acting as a semaphore.</w:t>
      </w:r>
    </w:p>
    <w:p w14:paraId="6CE7DF1E" w14:textId="77777777" w:rsidR="00B3175B" w:rsidRDefault="00B3175B" w:rsidP="004D660E">
      <w:pPr>
        <w:pStyle w:val="Bullet1"/>
      </w:pPr>
      <w:r>
        <w:t>LBS are subject to the channel management messages of the national AIS Service.  There-fore, the LBS reacts like a mobile station when receiving AIS Channel Management commands.</w:t>
      </w:r>
    </w:p>
    <w:p w14:paraId="16677BF6" w14:textId="77777777" w:rsidR="00B3175B" w:rsidRDefault="00B3175B" w:rsidP="004D660E">
      <w:pPr>
        <w:pStyle w:val="BodyText"/>
        <w:rPr>
          <w:lang w:eastAsia="en-GB"/>
        </w:rPr>
      </w:pPr>
      <w:r>
        <w:rPr>
          <w:lang w:eastAsia="en-GB"/>
        </w:rPr>
        <w:t>Further details are available in IALA Guidelines 1059 on the Comparison of AIS stations and in IEC Standard 62320-4 under development.</w:t>
      </w:r>
    </w:p>
    <w:p w14:paraId="1B0B3BCD" w14:textId="77777777" w:rsidR="00B3175B" w:rsidRDefault="00B3175B" w:rsidP="00695B3E">
      <w:pPr>
        <w:pStyle w:val="Heading3"/>
      </w:pPr>
      <w:bookmarkStart w:id="770" w:name="_Toc203639328"/>
      <w:bookmarkStart w:id="771" w:name="_Ref304917819"/>
      <w:bookmarkStart w:id="772" w:name="_Ref304917839"/>
      <w:r>
        <w:t>The AIS Service Management</w:t>
      </w:r>
      <w:bookmarkEnd w:id="770"/>
      <w:del w:id="773" w:author="Brian Tetreault" w:date="2012-07-11T14:31:00Z">
        <w:r w:rsidDel="00A02DA5">
          <w:delText xml:space="preserve"> (</w:delText>
        </w:r>
      </w:del>
      <w:del w:id="774" w:author="Zetterberg, Rolf" w:date="2012-07-10T13:55:00Z">
        <w:r w:rsidDel="000335EF">
          <w:delText>ASM</w:delText>
        </w:r>
      </w:del>
      <w:del w:id="775" w:author="Brian Tetreault" w:date="2012-07-11T14:31:00Z">
        <w:r w:rsidDel="00A02DA5">
          <w:delText>)</w:delText>
        </w:r>
      </w:del>
      <w:bookmarkEnd w:id="771"/>
      <w:bookmarkEnd w:id="772"/>
    </w:p>
    <w:p w14:paraId="1901DA20" w14:textId="77777777" w:rsidR="00B3175B" w:rsidRDefault="00B3175B" w:rsidP="004D660E">
      <w:pPr>
        <w:pStyle w:val="BodyText"/>
        <w:rPr>
          <w:lang w:eastAsia="en-GB"/>
        </w:rPr>
      </w:pPr>
      <w:r>
        <w:rPr>
          <w:lang w:eastAsia="en-GB"/>
        </w:rPr>
        <w:t>The AIS Service Management of a competent authority performs the following tasks:</w:t>
      </w:r>
    </w:p>
    <w:p w14:paraId="7719CF5E" w14:textId="77777777" w:rsidR="00B3175B" w:rsidRDefault="00B3175B" w:rsidP="004D660E">
      <w:pPr>
        <w:pStyle w:val="Bullet1"/>
      </w:pPr>
      <w:r>
        <w:t xml:space="preserve">It acts as a management entity for the whole of the AIS Service (which will in most cases comprise more than one AIS-LSS, AIS-PCU, and AIS Fixed Station (refer to </w:t>
      </w:r>
      <w:r w:rsidR="00027D0A">
        <w:t xml:space="preserve">the </w:t>
      </w:r>
      <w:r>
        <w:t>Distribution model</w:t>
      </w:r>
      <w:del w:id="776" w:author="Brian Tetreault" w:date="2012-07-11T14:26:00Z">
        <w:r w:rsidDel="00B438AA">
          <w:delText xml:space="preserve">, </w:delText>
        </w:r>
        <w:r w:rsidR="00027D0A" w:rsidRPr="00C47065" w:rsidDel="00B438AA">
          <w:delText xml:space="preserve">which it intended be </w:delText>
        </w:r>
      </w:del>
      <w:ins w:id="777" w:author="Brian Tetreault" w:date="2012-07-11T14:26:00Z">
        <w:r w:rsidR="00B438AA">
          <w:t xml:space="preserve"> </w:t>
        </w:r>
      </w:ins>
      <w:r w:rsidR="00027D0A" w:rsidRPr="00C47065">
        <w:t xml:space="preserve">described in </w:t>
      </w:r>
      <w:del w:id="778" w:author="Brian Tetreault" w:date="2012-07-11T14:26:00Z">
        <w:r w:rsidR="00027D0A" w:rsidRPr="00C47065" w:rsidDel="00B438AA">
          <w:delText xml:space="preserve">a future </w:delText>
        </w:r>
      </w:del>
      <w:r w:rsidRPr="00C47065">
        <w:t>A</w:t>
      </w:r>
      <w:r w:rsidR="004D660E" w:rsidRPr="00C47065">
        <w:t>ppendix 3)</w:t>
      </w:r>
      <w:r w:rsidR="004D660E">
        <w:t>);</w:t>
      </w:r>
    </w:p>
    <w:p w14:paraId="34354FDF" w14:textId="77777777" w:rsidR="00B3175B" w:rsidRDefault="00B3175B" w:rsidP="004D660E">
      <w:pPr>
        <w:pStyle w:val="Bullet1"/>
      </w:pPr>
      <w:r>
        <w:t>it manages the internal BAS, includin</w:t>
      </w:r>
      <w:r w:rsidR="004D660E">
        <w:t>g the management of the AIS VDL;  and</w:t>
      </w:r>
    </w:p>
    <w:p w14:paraId="7C45E843" w14:textId="77777777" w:rsidR="00B3175B" w:rsidRDefault="00B3175B" w:rsidP="004D660E">
      <w:pPr>
        <w:pStyle w:val="Bullet1"/>
      </w:pPr>
      <w:r>
        <w:t>it is the last resort regarding faulty behaviour (other than</w:t>
      </w:r>
      <w:r w:rsidR="004D660E">
        <w:t xml:space="preserve"> the Technical Operation Personnel).</w:t>
      </w:r>
    </w:p>
    <w:p w14:paraId="20EC52C5" w14:textId="77777777" w:rsidR="00B3175B" w:rsidRDefault="00B3175B" w:rsidP="004D660E">
      <w:pPr>
        <w:pStyle w:val="BodyText"/>
      </w:pPr>
      <w:r>
        <w:t xml:space="preserve">Specifically, the </w:t>
      </w:r>
      <w:del w:id="779" w:author="Brian Tetreault" w:date="2012-07-11T15:23:00Z">
        <w:r w:rsidDel="00B56F26">
          <w:delText>A</w:delText>
        </w:r>
      </w:del>
      <w:ins w:id="780" w:author="Zetterberg, Rolf" w:date="2012-07-10T13:55:00Z">
        <w:del w:id="781" w:author="Brian Tetreault" w:date="2012-07-11T15:23:00Z">
          <w:r w:rsidR="0015164C" w:rsidDel="00B56F26">
            <w:delText xml:space="preserve">IS </w:delText>
          </w:r>
        </w:del>
      </w:ins>
      <w:ins w:id="782" w:author="Zetterberg, Rolf" w:date="2012-07-11T10:03:00Z">
        <w:del w:id="783" w:author="Brian Tetreault" w:date="2012-07-11T15:23:00Z">
          <w:r w:rsidR="0015164C" w:rsidDel="00B56F26">
            <w:delText>S</w:delText>
          </w:r>
        </w:del>
      </w:ins>
      <w:ins w:id="784" w:author="Zetterberg, Rolf" w:date="2012-07-10T13:55:00Z">
        <w:del w:id="785" w:author="Brian Tetreault" w:date="2012-07-11T15:23:00Z">
          <w:r w:rsidR="0015164C" w:rsidDel="00B56F26">
            <w:delText xml:space="preserve">ervice </w:delText>
          </w:r>
        </w:del>
      </w:ins>
      <w:ins w:id="786" w:author="Zetterberg, Rolf" w:date="2012-07-11T10:03:00Z">
        <w:del w:id="787" w:author="Brian Tetreault" w:date="2012-07-11T15:23:00Z">
          <w:r w:rsidR="0015164C" w:rsidDel="00B56F26">
            <w:delText>M</w:delText>
          </w:r>
        </w:del>
      </w:ins>
      <w:ins w:id="788" w:author="Zetterberg, Rolf" w:date="2012-07-10T13:55:00Z">
        <w:del w:id="789" w:author="Brian Tetreault" w:date="2012-07-11T15:23:00Z">
          <w:r w:rsidR="000335EF" w:rsidDel="00B56F26">
            <w:delText>anagement</w:delText>
          </w:r>
        </w:del>
      </w:ins>
      <w:ins w:id="790" w:author="Brian Tetreault" w:date="2012-07-11T15:23:00Z">
        <w:r w:rsidR="00B56F26">
          <w:t>AIS-SM</w:t>
        </w:r>
      </w:ins>
      <w:del w:id="791" w:author="Zetterberg, Rolf" w:date="2012-07-10T13:55:00Z">
        <w:r w:rsidDel="000335EF">
          <w:delText>SM</w:delText>
        </w:r>
      </w:del>
      <w:r>
        <w:t>:</w:t>
      </w:r>
    </w:p>
    <w:p w14:paraId="25300FEF" w14:textId="77777777" w:rsidR="00B3175B" w:rsidRDefault="00B3175B" w:rsidP="004D660E">
      <w:pPr>
        <w:pStyle w:val="Bullet1"/>
      </w:pPr>
      <w:r>
        <w:t>invokes, initialises, configures and terminates all the instances of AIS-LSS and AIS-PCU at run-time;</w:t>
      </w:r>
    </w:p>
    <w:p w14:paraId="3FDFF86D" w14:textId="77777777" w:rsidR="00B3175B" w:rsidRDefault="00B3175B" w:rsidP="004D660E">
      <w:pPr>
        <w:pStyle w:val="Bullet1"/>
      </w:pPr>
      <w:r>
        <w:t>determines the functional connections between AIS-PCU and their associated AIS-LSS for them to use during run-time;</w:t>
      </w:r>
    </w:p>
    <w:p w14:paraId="0E4A34B5" w14:textId="77777777" w:rsidR="00B3175B" w:rsidRDefault="00B3175B" w:rsidP="004D660E">
      <w:pPr>
        <w:pStyle w:val="Bullet1"/>
      </w:pPr>
      <w:r>
        <w:t xml:space="preserve">determines the functional connections between the AIS-LSS and the clients  requesting services’ logical interface associated with them, i.e. this top level acts as a </w:t>
      </w:r>
      <w:r w:rsidR="00D9628C">
        <w:t>‘</w:t>
      </w:r>
      <w:r>
        <w:t>switch-board</w:t>
      </w:r>
      <w:r w:rsidR="00D9628C">
        <w:t>’</w:t>
      </w:r>
      <w:r>
        <w:t xml:space="preserve"> for the data exchange relationships between the different processes;</w:t>
      </w:r>
    </w:p>
    <w:p w14:paraId="4FD4C5B1" w14:textId="77777777" w:rsidR="00B3175B" w:rsidRDefault="00B3175B" w:rsidP="004D660E">
      <w:pPr>
        <w:pStyle w:val="Bullet1"/>
      </w:pPr>
      <w:r>
        <w:t>provides the Human Machine Interface for the Technical Operation Personnel to monitor the current status of the VDL and configure it accordi</w:t>
      </w:r>
      <w:r w:rsidR="004D660E">
        <w:t>ngly by means of VDL management;</w:t>
      </w:r>
    </w:p>
    <w:p w14:paraId="30B0EB26" w14:textId="77777777" w:rsidR="00B3175B" w:rsidRDefault="00B3175B" w:rsidP="004D660E">
      <w:pPr>
        <w:pStyle w:val="Bullet1"/>
      </w:pPr>
      <w:r>
        <w:t>Due to the distributed nature of the AIS Service (compare Distribution Model of the AIS Service), the A</w:t>
      </w:r>
      <w:ins w:id="792" w:author="Zetterberg, Rolf" w:date="2012-07-10T13:56:00Z">
        <w:r w:rsidR="0015164C">
          <w:t>IS</w:t>
        </w:r>
      </w:ins>
      <w:ins w:id="793" w:author="Brian Tetreault" w:date="2012-07-11T14:43:00Z">
        <w:r w:rsidR="004533C8">
          <w:t>-</w:t>
        </w:r>
      </w:ins>
      <w:ins w:id="794" w:author="Zetterberg, Rolf" w:date="2012-07-10T13:56:00Z">
        <w:del w:id="795" w:author="Brian Tetreault" w:date="2012-07-11T14:43:00Z">
          <w:r w:rsidR="0015164C" w:rsidDel="004533C8">
            <w:delText xml:space="preserve"> </w:delText>
          </w:r>
        </w:del>
      </w:ins>
      <w:ins w:id="796" w:author="Zetterberg, Rolf" w:date="2012-07-11T10:03:00Z">
        <w:r w:rsidR="0015164C">
          <w:t>S</w:t>
        </w:r>
      </w:ins>
      <w:ins w:id="797" w:author="Zetterberg, Rolf" w:date="2012-07-10T13:56:00Z">
        <w:del w:id="798" w:author="Brian Tetreault" w:date="2012-07-11T14:43:00Z">
          <w:r w:rsidR="0015164C" w:rsidDel="004533C8">
            <w:delText xml:space="preserve">ervice </w:delText>
          </w:r>
        </w:del>
      </w:ins>
      <w:ins w:id="799" w:author="Zetterberg, Rolf" w:date="2012-07-11T10:03:00Z">
        <w:del w:id="800" w:author="Brian Tetreault" w:date="2012-07-11T14:43:00Z">
          <w:r w:rsidR="0015164C" w:rsidDel="004533C8">
            <w:delText>M</w:delText>
          </w:r>
        </w:del>
      </w:ins>
      <w:ins w:id="801" w:author="Zetterberg, Rolf" w:date="2012-07-10T13:56:00Z">
        <w:del w:id="802" w:author="Brian Tetreault" w:date="2012-07-11T14:43:00Z">
          <w:r w:rsidR="000335EF" w:rsidDel="004533C8">
            <w:delText>anagement</w:delText>
          </w:r>
        </w:del>
      </w:ins>
      <w:ins w:id="803" w:author="Brian Tetreault" w:date="2012-07-11T14:43:00Z">
        <w:r w:rsidR="004533C8">
          <w:t>M</w:t>
        </w:r>
      </w:ins>
      <w:del w:id="804" w:author="Zetterberg, Rolf" w:date="2012-07-10T13:56:00Z">
        <w:r w:rsidDel="000335EF">
          <w:delText>SM</w:delText>
        </w:r>
      </w:del>
      <w:r>
        <w:t xml:space="preserve"> </w:t>
      </w:r>
      <w:ins w:id="805" w:author="Brian Tetreault" w:date="2012-07-11T14:43:00Z">
        <w:r w:rsidR="004533C8">
          <w:t xml:space="preserve">may </w:t>
        </w:r>
      </w:ins>
      <w:r>
        <w:t>consist</w:t>
      </w:r>
      <w:del w:id="806" w:author="Brian Tetreault" w:date="2012-07-11T14:43:00Z">
        <w:r w:rsidDel="004533C8">
          <w:delText>s</w:delText>
        </w:r>
      </w:del>
      <w:r>
        <w:t xml:space="preserve"> of several distributed agents and of one master functionality, all of which are generally software processes. </w:t>
      </w:r>
      <w:r w:rsidR="004D660E">
        <w:t xml:space="preserve"> </w:t>
      </w:r>
      <w:r>
        <w:t xml:space="preserve">The master functionality is often located at a centralized location. </w:t>
      </w:r>
    </w:p>
    <w:p w14:paraId="0E39CE19" w14:textId="77777777" w:rsidR="00B3175B" w:rsidRDefault="00B3175B" w:rsidP="004D660E">
      <w:pPr>
        <w:pStyle w:val="BodyText"/>
        <w:rPr>
          <w:lang w:eastAsia="en-GB"/>
        </w:rPr>
      </w:pPr>
      <w:r>
        <w:rPr>
          <w:lang w:eastAsia="en-GB"/>
        </w:rPr>
        <w:t xml:space="preserve">Details on the </w:t>
      </w:r>
      <w:del w:id="807" w:author="Brian Tetreault" w:date="2012-07-11T15:24:00Z">
        <w:r w:rsidDel="00B56F26">
          <w:rPr>
            <w:lang w:eastAsia="en-GB"/>
          </w:rPr>
          <w:delText>A</w:delText>
        </w:r>
      </w:del>
      <w:ins w:id="808" w:author="Brian Tetreault" w:date="2012-07-11T15:24:00Z">
        <w:r w:rsidR="00B56F26">
          <w:rPr>
            <w:lang w:eastAsia="en-GB"/>
          </w:rPr>
          <w:t>AIS-SM</w:t>
        </w:r>
      </w:ins>
      <w:del w:id="809" w:author="Brian Tetreault" w:date="2012-07-11T14:32:00Z">
        <w:r w:rsidDel="00AC652A">
          <w:rPr>
            <w:lang w:eastAsia="en-GB"/>
          </w:rPr>
          <w:delText>SM</w:delText>
        </w:r>
      </w:del>
      <w:r>
        <w:rPr>
          <w:lang w:eastAsia="en-GB"/>
        </w:rPr>
        <w:t xml:space="preserve"> are </w:t>
      </w:r>
      <w:del w:id="810" w:author="Zetterberg, Rolf" w:date="2012-07-10T13:53:00Z">
        <w:r w:rsidR="00695B3E" w:rsidDel="000335EF">
          <w:rPr>
            <w:lang w:eastAsia="en-GB"/>
          </w:rPr>
          <w:delText xml:space="preserve">intended to be </w:delText>
        </w:r>
      </w:del>
      <w:r>
        <w:rPr>
          <w:lang w:eastAsia="en-GB"/>
        </w:rPr>
        <w:t xml:space="preserve">described in </w:t>
      </w:r>
      <w:del w:id="811" w:author="Zetterberg, Rolf" w:date="2012-07-10T13:53:00Z">
        <w:r w:rsidR="00695B3E" w:rsidDel="000335EF">
          <w:rPr>
            <w:lang w:eastAsia="en-GB"/>
          </w:rPr>
          <w:delText xml:space="preserve">a future </w:delText>
        </w:r>
      </w:del>
      <w:r>
        <w:rPr>
          <w:lang w:eastAsia="en-GB"/>
        </w:rPr>
        <w:t>A</w:t>
      </w:r>
      <w:r w:rsidR="004D660E">
        <w:rPr>
          <w:lang w:eastAsia="en-GB"/>
        </w:rPr>
        <w:t>ppendi</w:t>
      </w:r>
      <w:r>
        <w:rPr>
          <w:lang w:eastAsia="en-GB"/>
        </w:rPr>
        <w:t>x 11.</w:t>
      </w:r>
    </w:p>
    <w:p w14:paraId="5AA45EE3" w14:textId="77777777" w:rsidR="00B3175B" w:rsidRDefault="00B3175B" w:rsidP="00695B3E">
      <w:pPr>
        <w:pStyle w:val="Heading3"/>
      </w:pPr>
      <w:bookmarkStart w:id="812" w:name="_Toc203639329"/>
      <w:r>
        <w:t>Type approval considerations for AIS-PCU</w:t>
      </w:r>
      <w:r w:rsidR="004D660E">
        <w:t xml:space="preserve">, AIS-LSS, and </w:t>
      </w:r>
      <w:del w:id="813" w:author="Brian Tetreault" w:date="2012-07-11T14:33:00Z">
        <w:r w:rsidR="004D660E" w:rsidDel="00943B73">
          <w:delText xml:space="preserve">ASM </w:delText>
        </w:r>
      </w:del>
      <w:ins w:id="814" w:author="Brian Tetreault" w:date="2012-07-11T15:24:00Z">
        <w:r w:rsidR="00B56F26">
          <w:t>AIS-SM</w:t>
        </w:r>
      </w:ins>
      <w:ins w:id="815" w:author="Brian Tetreault" w:date="2012-07-11T14:33:00Z">
        <w:r w:rsidR="00943B73">
          <w:t xml:space="preserve"> </w:t>
        </w:r>
      </w:ins>
      <w:r w:rsidR="004D660E">
        <w:t>software mod</w:t>
      </w:r>
      <w:r>
        <w:t>ules</w:t>
      </w:r>
      <w:bookmarkEnd w:id="812"/>
    </w:p>
    <w:p w14:paraId="6ED90114" w14:textId="77777777" w:rsidR="00B3175B" w:rsidRDefault="00B3175B" w:rsidP="004D660E">
      <w:pPr>
        <w:pStyle w:val="BodyText"/>
        <w:rPr>
          <w:lang w:eastAsia="en-GB"/>
        </w:rPr>
      </w:pPr>
      <w:r>
        <w:rPr>
          <w:lang w:eastAsia="en-GB"/>
        </w:rPr>
        <w:t>When introducing the Interaction Model of the AIS Service a</w:t>
      </w:r>
      <w:r w:rsidR="004D660E">
        <w:rPr>
          <w:lang w:eastAsia="en-GB"/>
        </w:rPr>
        <w:t>bove, the provision for type ap</w:t>
      </w:r>
      <w:r>
        <w:rPr>
          <w:lang w:eastAsia="en-GB"/>
        </w:rPr>
        <w:t xml:space="preserve">proval of the AIS-PCU, AIS-LSS and </w:t>
      </w:r>
      <w:del w:id="816" w:author="Brian Tetreault" w:date="2012-07-11T15:24:00Z">
        <w:r w:rsidDel="00B56F26">
          <w:rPr>
            <w:lang w:eastAsia="en-GB"/>
          </w:rPr>
          <w:delText>A</w:delText>
        </w:r>
      </w:del>
      <w:ins w:id="817" w:author="Zetterberg, Rolf" w:date="2012-07-10T13:55:00Z">
        <w:del w:id="818" w:author="Brian Tetreault" w:date="2012-07-11T15:24:00Z">
          <w:r w:rsidR="0015164C" w:rsidDel="00B56F26">
            <w:rPr>
              <w:lang w:eastAsia="en-GB"/>
            </w:rPr>
            <w:delText xml:space="preserve">IS </w:delText>
          </w:r>
        </w:del>
      </w:ins>
      <w:ins w:id="819" w:author="Zetterberg, Rolf" w:date="2012-07-11T10:03:00Z">
        <w:del w:id="820" w:author="Brian Tetreault" w:date="2012-07-11T15:24:00Z">
          <w:r w:rsidR="0015164C" w:rsidDel="00B56F26">
            <w:rPr>
              <w:lang w:eastAsia="en-GB"/>
            </w:rPr>
            <w:delText>S</w:delText>
          </w:r>
        </w:del>
      </w:ins>
      <w:ins w:id="821" w:author="Zetterberg, Rolf" w:date="2012-07-10T13:55:00Z">
        <w:del w:id="822" w:author="Brian Tetreault" w:date="2012-07-11T15:24:00Z">
          <w:r w:rsidR="0015164C" w:rsidDel="00B56F26">
            <w:rPr>
              <w:lang w:eastAsia="en-GB"/>
            </w:rPr>
            <w:delText xml:space="preserve">ervice </w:delText>
          </w:r>
        </w:del>
      </w:ins>
      <w:ins w:id="823" w:author="Zetterberg, Rolf" w:date="2012-07-11T10:03:00Z">
        <w:del w:id="824" w:author="Brian Tetreault" w:date="2012-07-11T15:24:00Z">
          <w:r w:rsidR="0015164C" w:rsidDel="00B56F26">
            <w:rPr>
              <w:lang w:eastAsia="en-GB"/>
            </w:rPr>
            <w:delText>M</w:delText>
          </w:r>
        </w:del>
      </w:ins>
      <w:ins w:id="825" w:author="Zetterberg, Rolf" w:date="2012-07-10T13:55:00Z">
        <w:del w:id="826" w:author="Brian Tetreault" w:date="2012-07-11T15:24:00Z">
          <w:r w:rsidR="000335EF" w:rsidDel="00B56F26">
            <w:rPr>
              <w:lang w:eastAsia="en-GB"/>
            </w:rPr>
            <w:delText>anagement</w:delText>
          </w:r>
        </w:del>
      </w:ins>
      <w:ins w:id="827" w:author="Brian Tetreault" w:date="2012-07-11T15:24:00Z">
        <w:r w:rsidR="00B56F26">
          <w:rPr>
            <w:lang w:eastAsia="en-GB"/>
          </w:rPr>
          <w:t>AIS-SM</w:t>
        </w:r>
      </w:ins>
      <w:del w:id="828" w:author="Zetterberg, Rolf" w:date="2012-07-10T13:55:00Z">
        <w:r w:rsidDel="000335EF">
          <w:rPr>
            <w:lang w:eastAsia="en-GB"/>
          </w:rPr>
          <w:delText>SM</w:delText>
        </w:r>
      </w:del>
      <w:r>
        <w:rPr>
          <w:lang w:eastAsia="en-GB"/>
        </w:rPr>
        <w:t xml:space="preserve"> software modules were given as a rationale. </w:t>
      </w:r>
      <w:r w:rsidR="004D660E">
        <w:rPr>
          <w:lang w:eastAsia="en-GB"/>
        </w:rPr>
        <w:t xml:space="preserve"> </w:t>
      </w:r>
      <w:r>
        <w:rPr>
          <w:lang w:eastAsia="en-GB"/>
        </w:rPr>
        <w:t xml:space="preserve">This section elaborates on that type approval aspect using the above introduction </w:t>
      </w:r>
      <w:r w:rsidR="004D660E">
        <w:rPr>
          <w:lang w:eastAsia="en-GB"/>
        </w:rPr>
        <w:t>of the functionali</w:t>
      </w:r>
      <w:r>
        <w:rPr>
          <w:lang w:eastAsia="en-GB"/>
        </w:rPr>
        <w:t xml:space="preserve">ty descriptions for the AIS-PCU, the AIS-LSS, and the </w:t>
      </w:r>
      <w:del w:id="829" w:author="Brian Tetreault" w:date="2012-07-11T15:24:00Z">
        <w:r w:rsidDel="00B56F26">
          <w:rPr>
            <w:lang w:eastAsia="en-GB"/>
          </w:rPr>
          <w:delText>A</w:delText>
        </w:r>
      </w:del>
      <w:ins w:id="830" w:author="Zetterberg, Rolf" w:date="2012-07-10T13:56:00Z">
        <w:del w:id="831" w:author="Brian Tetreault" w:date="2012-07-11T15:24:00Z">
          <w:r w:rsidR="0015164C" w:rsidDel="00B56F26">
            <w:rPr>
              <w:lang w:eastAsia="en-GB"/>
            </w:rPr>
            <w:delText xml:space="preserve">IS </w:delText>
          </w:r>
        </w:del>
      </w:ins>
      <w:ins w:id="832" w:author="Zetterberg, Rolf" w:date="2012-07-11T10:03:00Z">
        <w:del w:id="833" w:author="Brian Tetreault" w:date="2012-07-11T15:24:00Z">
          <w:r w:rsidR="0015164C" w:rsidDel="00B56F26">
            <w:rPr>
              <w:lang w:eastAsia="en-GB"/>
            </w:rPr>
            <w:delText>S</w:delText>
          </w:r>
        </w:del>
      </w:ins>
      <w:ins w:id="834" w:author="Zetterberg, Rolf" w:date="2012-07-10T13:56:00Z">
        <w:del w:id="835" w:author="Brian Tetreault" w:date="2012-07-11T15:24:00Z">
          <w:r w:rsidR="0015164C" w:rsidDel="00B56F26">
            <w:rPr>
              <w:lang w:eastAsia="en-GB"/>
            </w:rPr>
            <w:delText xml:space="preserve">ervice </w:delText>
          </w:r>
        </w:del>
      </w:ins>
      <w:ins w:id="836" w:author="Zetterberg, Rolf" w:date="2012-07-11T10:04:00Z">
        <w:del w:id="837" w:author="Brian Tetreault" w:date="2012-07-11T15:24:00Z">
          <w:r w:rsidR="0015164C" w:rsidDel="00B56F26">
            <w:rPr>
              <w:lang w:eastAsia="en-GB"/>
            </w:rPr>
            <w:delText>M</w:delText>
          </w:r>
        </w:del>
      </w:ins>
      <w:ins w:id="838" w:author="Zetterberg, Rolf" w:date="2012-07-10T13:56:00Z">
        <w:del w:id="839" w:author="Brian Tetreault" w:date="2012-07-11T15:24:00Z">
          <w:r w:rsidR="000335EF" w:rsidDel="00B56F26">
            <w:rPr>
              <w:lang w:eastAsia="en-GB"/>
            </w:rPr>
            <w:delText>anagement</w:delText>
          </w:r>
        </w:del>
      </w:ins>
      <w:ins w:id="840" w:author="Brian Tetreault" w:date="2012-07-11T15:24:00Z">
        <w:r w:rsidR="00B56F26">
          <w:rPr>
            <w:lang w:eastAsia="en-GB"/>
          </w:rPr>
          <w:t>AIS-SM</w:t>
        </w:r>
      </w:ins>
      <w:del w:id="841" w:author="Zetterberg, Rolf" w:date="2012-07-10T13:56:00Z">
        <w:r w:rsidDel="000335EF">
          <w:rPr>
            <w:lang w:eastAsia="en-GB"/>
          </w:rPr>
          <w:delText>SM</w:delText>
        </w:r>
      </w:del>
      <w:r>
        <w:rPr>
          <w:lang w:eastAsia="en-GB"/>
        </w:rPr>
        <w:t>.</w:t>
      </w:r>
    </w:p>
    <w:p w14:paraId="160B5B92" w14:textId="77777777" w:rsidR="00B3175B" w:rsidRDefault="00B3175B" w:rsidP="004D660E">
      <w:pPr>
        <w:pStyle w:val="BodyText"/>
        <w:rPr>
          <w:lang w:eastAsia="en-GB"/>
        </w:rPr>
      </w:pPr>
      <w:r>
        <w:rPr>
          <w:lang w:eastAsia="en-GB"/>
        </w:rPr>
        <w:t>Regarding type approval the following notions should be taken into account:</w:t>
      </w:r>
    </w:p>
    <w:p w14:paraId="4CC4BAE4" w14:textId="77777777" w:rsidR="00B3175B" w:rsidRDefault="00B3175B" w:rsidP="004D660E">
      <w:pPr>
        <w:pStyle w:val="Bullet1"/>
      </w:pPr>
      <w:r>
        <w:t xml:space="preserve">Type approval for software modules should only apply to the AIS specific functionalities of the AIS-PCU, AIS-LSS, and </w:t>
      </w:r>
      <w:del w:id="842" w:author="Brian Tetreault" w:date="2012-07-11T15:24:00Z">
        <w:r w:rsidDel="00B56F26">
          <w:delText>A</w:delText>
        </w:r>
      </w:del>
      <w:ins w:id="843" w:author="Zetterberg, Rolf" w:date="2012-07-10T13:57:00Z">
        <w:del w:id="844" w:author="Brian Tetreault" w:date="2012-07-11T15:24:00Z">
          <w:r w:rsidR="0015164C" w:rsidDel="00B56F26">
            <w:delText xml:space="preserve">IS </w:delText>
          </w:r>
        </w:del>
      </w:ins>
      <w:ins w:id="845" w:author="Zetterberg, Rolf" w:date="2012-07-11T10:04:00Z">
        <w:del w:id="846" w:author="Brian Tetreault" w:date="2012-07-11T15:24:00Z">
          <w:r w:rsidR="0015164C" w:rsidDel="00B56F26">
            <w:delText>S</w:delText>
          </w:r>
        </w:del>
      </w:ins>
      <w:ins w:id="847" w:author="Zetterberg, Rolf" w:date="2012-07-10T13:57:00Z">
        <w:del w:id="848" w:author="Brian Tetreault" w:date="2012-07-11T15:24:00Z">
          <w:r w:rsidR="0015164C" w:rsidDel="00B56F26">
            <w:delText xml:space="preserve">ervice </w:delText>
          </w:r>
        </w:del>
      </w:ins>
      <w:ins w:id="849" w:author="Zetterberg, Rolf" w:date="2012-07-11T10:04:00Z">
        <w:del w:id="850" w:author="Brian Tetreault" w:date="2012-07-11T15:24:00Z">
          <w:r w:rsidR="0015164C" w:rsidDel="00B56F26">
            <w:delText>M</w:delText>
          </w:r>
        </w:del>
      </w:ins>
      <w:ins w:id="851" w:author="Zetterberg, Rolf" w:date="2012-07-10T13:57:00Z">
        <w:del w:id="852" w:author="Brian Tetreault" w:date="2012-07-11T15:24:00Z">
          <w:r w:rsidR="000335EF" w:rsidDel="00B56F26">
            <w:delText>anagement</w:delText>
          </w:r>
        </w:del>
      </w:ins>
      <w:ins w:id="853" w:author="Brian Tetreault" w:date="2012-07-11T15:24:00Z">
        <w:r w:rsidR="00B56F26">
          <w:t>AIS-SM</w:t>
        </w:r>
      </w:ins>
      <w:del w:id="854" w:author="Zetterberg, Rolf" w:date="2012-07-10T13:56:00Z">
        <w:r w:rsidDel="000335EF">
          <w:delText>SM</w:delText>
        </w:r>
      </w:del>
      <w:r>
        <w:t xml:space="preserve"> software modules.</w:t>
      </w:r>
      <w:r w:rsidR="004D660E">
        <w:t xml:space="preserve"> </w:t>
      </w:r>
      <w:r>
        <w:t xml:space="preserve"> </w:t>
      </w:r>
      <w:r w:rsidR="004D660E">
        <w:t>Ideally these AIS specific func</w:t>
      </w:r>
      <w:r>
        <w:t xml:space="preserve">tionalities would be </w:t>
      </w:r>
      <w:r w:rsidRPr="00695B3E">
        <w:rPr>
          <w:i/>
        </w:rPr>
        <w:t>software modules</w:t>
      </w:r>
      <w:r>
        <w:t xml:space="preserve">. </w:t>
      </w:r>
      <w:r w:rsidR="00AA5192">
        <w:t xml:space="preserve"> </w:t>
      </w:r>
      <w:r>
        <w:t>Type approval would not address or include infra-structure components owned by the AIS Service, such as computers, LAN components etc.</w:t>
      </w:r>
    </w:p>
    <w:p w14:paraId="3242A847" w14:textId="77777777" w:rsidR="00B3175B" w:rsidRDefault="00B3175B" w:rsidP="004D660E">
      <w:pPr>
        <w:pStyle w:val="Bullet1"/>
      </w:pPr>
      <w:r>
        <w:t xml:space="preserve">The description of the AIS specific functionalities of AIS-PCU, AIS-LSS, and </w:t>
      </w:r>
      <w:del w:id="855" w:author="Brian Tetreault" w:date="2012-07-11T15:24:00Z">
        <w:r w:rsidDel="00B56F26">
          <w:delText>A</w:delText>
        </w:r>
      </w:del>
      <w:ins w:id="856" w:author="Zetterberg, Rolf" w:date="2012-07-10T13:57:00Z">
        <w:del w:id="857" w:author="Brian Tetreault" w:date="2012-07-11T15:24:00Z">
          <w:r w:rsidR="0015164C" w:rsidDel="00B56F26">
            <w:delText xml:space="preserve">IS </w:delText>
          </w:r>
        </w:del>
      </w:ins>
      <w:ins w:id="858" w:author="Zetterberg, Rolf" w:date="2012-07-11T10:04:00Z">
        <w:del w:id="859" w:author="Brian Tetreault" w:date="2012-07-11T15:24:00Z">
          <w:r w:rsidR="0015164C" w:rsidDel="00B56F26">
            <w:delText>S</w:delText>
          </w:r>
        </w:del>
      </w:ins>
      <w:ins w:id="860" w:author="Zetterberg, Rolf" w:date="2012-07-10T13:57:00Z">
        <w:del w:id="861" w:author="Brian Tetreault" w:date="2012-07-11T15:24:00Z">
          <w:r w:rsidR="000335EF" w:rsidDel="00B56F26">
            <w:delText xml:space="preserve">ervice </w:delText>
          </w:r>
        </w:del>
      </w:ins>
      <w:ins w:id="862" w:author="Zetterberg, Rolf" w:date="2012-07-11T10:04:00Z">
        <w:del w:id="863" w:author="Brian Tetreault" w:date="2012-07-11T15:24:00Z">
          <w:r w:rsidR="0015164C" w:rsidDel="00B56F26">
            <w:delText>M</w:delText>
          </w:r>
        </w:del>
      </w:ins>
      <w:ins w:id="864" w:author="Zetterberg, Rolf" w:date="2012-07-10T13:57:00Z">
        <w:del w:id="865" w:author="Brian Tetreault" w:date="2012-07-11T15:24:00Z">
          <w:r w:rsidR="000335EF" w:rsidDel="00B56F26">
            <w:delText>anagement</w:delText>
          </w:r>
        </w:del>
      </w:ins>
      <w:ins w:id="866" w:author="Brian Tetreault" w:date="2012-07-11T15:24:00Z">
        <w:r w:rsidR="00B56F26">
          <w:t>AIS-SM</w:t>
        </w:r>
      </w:ins>
      <w:del w:id="867" w:author="Zetterberg, Rolf" w:date="2012-07-10T13:57:00Z">
        <w:r w:rsidDel="000335EF">
          <w:delText>SM</w:delText>
        </w:r>
      </w:del>
      <w:r w:rsidR="00027D0A">
        <w:t xml:space="preserve">, </w:t>
      </w:r>
      <w:r w:rsidR="00027D0A" w:rsidRPr="00C47065">
        <w:t xml:space="preserve">which </w:t>
      </w:r>
      <w:del w:id="868" w:author="Brian Tetreault" w:date="2012-07-11T14:28:00Z">
        <w:r w:rsidR="00027D0A" w:rsidRPr="00C47065" w:rsidDel="00B438AA">
          <w:delText xml:space="preserve">will be </w:delText>
        </w:r>
      </w:del>
      <w:ins w:id="869" w:author="Brian Tetreault" w:date="2012-07-11T14:28:00Z">
        <w:r w:rsidR="00B438AA">
          <w:t xml:space="preserve">are </w:t>
        </w:r>
      </w:ins>
      <w:r w:rsidR="00027D0A" w:rsidRPr="00C47065">
        <w:t>covered</w:t>
      </w:r>
      <w:r w:rsidRPr="00C47065">
        <w:t xml:space="preserve"> in A</w:t>
      </w:r>
      <w:r w:rsidR="004D660E" w:rsidRPr="00C47065">
        <w:t>ppendi</w:t>
      </w:r>
      <w:ins w:id="870" w:author="Brian Tetreault" w:date="2012-07-11T14:28:00Z">
        <w:r w:rsidR="00B438AA">
          <w:t>x</w:t>
        </w:r>
      </w:ins>
      <w:del w:id="871" w:author="Brian Tetreault" w:date="2012-07-11T14:28:00Z">
        <w:r w:rsidR="004D660E" w:rsidRPr="00C47065" w:rsidDel="00B438AA">
          <w:delText>c</w:delText>
        </w:r>
        <w:r w:rsidRPr="00C47065" w:rsidDel="00B438AA">
          <w:delText>es</w:delText>
        </w:r>
      </w:del>
      <w:r w:rsidRPr="00C47065">
        <w:t xml:space="preserve"> 9</w:t>
      </w:r>
      <w:del w:id="872" w:author="Brian Tetreault" w:date="2012-07-11T14:28:00Z">
        <w:r w:rsidRPr="00C47065" w:rsidDel="00B438AA">
          <w:delText xml:space="preserve">, </w:delText>
        </w:r>
      </w:del>
      <w:ins w:id="873" w:author="Brian Tetreault" w:date="2012-07-11T14:28:00Z">
        <w:r w:rsidR="00B438AA">
          <w:t>-</w:t>
        </w:r>
      </w:ins>
      <w:r w:rsidRPr="00C47065">
        <w:t>10</w:t>
      </w:r>
      <w:del w:id="874" w:author="Brian Tetreault" w:date="2012-07-11T14:28:00Z">
        <w:r w:rsidRPr="00C47065" w:rsidDel="00B438AA">
          <w:delText>, and 1</w:delText>
        </w:r>
      </w:del>
      <w:ins w:id="875" w:author="Brian Tetreault" w:date="2012-07-11T14:28:00Z">
        <w:r w:rsidR="00B438AA">
          <w:t>-</w:t>
        </w:r>
      </w:ins>
      <w:r w:rsidRPr="00C47065">
        <w:t>1</w:t>
      </w:r>
      <w:r w:rsidR="00027D0A">
        <w:t>,</w:t>
      </w:r>
      <w:r>
        <w:t xml:space="preserve"> </w:t>
      </w:r>
      <w:r w:rsidRPr="00027D0A">
        <w:t>would be precise in terms of functio</w:t>
      </w:r>
      <w:r w:rsidR="004D660E" w:rsidRPr="00027D0A">
        <w:t>nality while not being prescrip</w:t>
      </w:r>
      <w:r w:rsidRPr="00027D0A">
        <w:t xml:space="preserve">tive regarding implementation </w:t>
      </w:r>
      <w:r>
        <w:t>method by a manufacturer.</w:t>
      </w:r>
      <w:r w:rsidR="004D660E">
        <w:t xml:space="preserve"> </w:t>
      </w:r>
      <w:r>
        <w:t xml:space="preserve"> Thus, the functional components AIS-PCU, AIS-LSS, and </w:t>
      </w:r>
      <w:del w:id="876" w:author="Brian Tetreault" w:date="2012-07-11T15:24:00Z">
        <w:r w:rsidDel="00B56F26">
          <w:delText>A</w:delText>
        </w:r>
      </w:del>
      <w:ins w:id="877" w:author="Zetterberg, Rolf" w:date="2012-07-10T13:57:00Z">
        <w:del w:id="878" w:author="Brian Tetreault" w:date="2012-07-11T15:24:00Z">
          <w:r w:rsidR="0015164C" w:rsidDel="00B56F26">
            <w:delText xml:space="preserve">IS </w:delText>
          </w:r>
        </w:del>
      </w:ins>
      <w:ins w:id="879" w:author="Zetterberg, Rolf" w:date="2012-07-11T10:04:00Z">
        <w:del w:id="880" w:author="Brian Tetreault" w:date="2012-07-11T15:24:00Z">
          <w:r w:rsidR="0015164C" w:rsidDel="00B56F26">
            <w:delText>S</w:delText>
          </w:r>
        </w:del>
      </w:ins>
      <w:ins w:id="881" w:author="Zetterberg, Rolf" w:date="2012-07-10T13:57:00Z">
        <w:del w:id="882" w:author="Brian Tetreault" w:date="2012-07-11T15:24:00Z">
          <w:r w:rsidR="0015164C" w:rsidDel="00B56F26">
            <w:delText xml:space="preserve">ervice </w:delText>
          </w:r>
        </w:del>
      </w:ins>
      <w:ins w:id="883" w:author="Zetterberg, Rolf" w:date="2012-07-11T10:04:00Z">
        <w:del w:id="884" w:author="Brian Tetreault" w:date="2012-07-11T15:24:00Z">
          <w:r w:rsidR="0015164C" w:rsidDel="00B56F26">
            <w:delText>M</w:delText>
          </w:r>
        </w:del>
      </w:ins>
      <w:ins w:id="885" w:author="Zetterberg, Rolf" w:date="2012-07-10T13:57:00Z">
        <w:del w:id="886" w:author="Brian Tetreault" w:date="2012-07-11T15:24:00Z">
          <w:r w:rsidR="000335EF" w:rsidDel="00B56F26">
            <w:delText>anagement</w:delText>
          </w:r>
        </w:del>
      </w:ins>
      <w:ins w:id="887" w:author="Brian Tetreault" w:date="2012-07-11T15:24:00Z">
        <w:r w:rsidR="00B56F26">
          <w:t>AIS-SM</w:t>
        </w:r>
      </w:ins>
      <w:del w:id="888" w:author="Zetterberg, Rolf" w:date="2012-07-10T13:57:00Z">
        <w:r w:rsidDel="000335EF">
          <w:delText>SM</w:delText>
        </w:r>
      </w:del>
      <w:r>
        <w:t xml:space="preserve"> would be modelled as </w:t>
      </w:r>
      <w:r w:rsidR="00D9628C">
        <w:t>‘</w:t>
      </w:r>
      <w:r>
        <w:t>black boxes</w:t>
      </w:r>
      <w:r w:rsidR="00D9628C">
        <w:t>’</w:t>
      </w:r>
      <w:r>
        <w:t>, rendering open interface definitions.</w:t>
      </w:r>
    </w:p>
    <w:p w14:paraId="423E7167" w14:textId="77777777" w:rsidR="00B3175B" w:rsidRDefault="00B3175B" w:rsidP="004D660E">
      <w:pPr>
        <w:pStyle w:val="Bullet1"/>
      </w:pPr>
      <w:r>
        <w:t>The following aspects and the associated degree of impact should guide the selection of AIS specific functionality of these functional components subject to type approval:</w:t>
      </w:r>
    </w:p>
    <w:p w14:paraId="70914C70" w14:textId="77777777" w:rsidR="004D660E" w:rsidRDefault="00695B3E" w:rsidP="004D660E">
      <w:pPr>
        <w:pStyle w:val="Table"/>
      </w:pPr>
      <w:bookmarkStart w:id="889" w:name="_Toc203639342"/>
      <w:r>
        <w:t>Type approval aspects and impacts</w:t>
      </w:r>
      <w:bookmarkEnd w:id="88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2552"/>
        <w:gridCol w:w="2031"/>
      </w:tblGrid>
      <w:tr w:rsidR="004D660E" w14:paraId="14C35033" w14:textId="77777777">
        <w:trPr>
          <w:jc w:val="center"/>
        </w:trPr>
        <w:tc>
          <w:tcPr>
            <w:tcW w:w="4110" w:type="dxa"/>
            <w:vMerge w:val="restart"/>
            <w:shd w:val="clear" w:color="auto" w:fill="auto"/>
            <w:tcMar>
              <w:top w:w="57" w:type="dxa"/>
              <w:left w:w="85" w:type="dxa"/>
              <w:bottom w:w="57" w:type="dxa"/>
              <w:right w:w="85" w:type="dxa"/>
            </w:tcMar>
            <w:vAlign w:val="center"/>
          </w:tcPr>
          <w:p w14:paraId="112E6498" w14:textId="77777777" w:rsidR="004D660E" w:rsidRPr="00CA2D69" w:rsidRDefault="004D660E" w:rsidP="004D660E">
            <w:pPr>
              <w:rPr>
                <w:b/>
              </w:rPr>
            </w:pPr>
            <w:r w:rsidRPr="00CA2D69">
              <w:rPr>
                <w:b/>
              </w:rPr>
              <w:t>Aspect</w:t>
            </w:r>
          </w:p>
        </w:tc>
        <w:tc>
          <w:tcPr>
            <w:tcW w:w="4583" w:type="dxa"/>
            <w:gridSpan w:val="2"/>
            <w:shd w:val="clear" w:color="auto" w:fill="auto"/>
            <w:tcMar>
              <w:top w:w="57" w:type="dxa"/>
              <w:left w:w="85" w:type="dxa"/>
              <w:bottom w:w="57" w:type="dxa"/>
              <w:right w:w="85" w:type="dxa"/>
            </w:tcMar>
            <w:vAlign w:val="center"/>
          </w:tcPr>
          <w:p w14:paraId="3BD5D118" w14:textId="77777777" w:rsidR="004D660E" w:rsidRPr="00CA2D69" w:rsidRDefault="004D660E" w:rsidP="004D660E">
            <w:pPr>
              <w:rPr>
                <w:b/>
              </w:rPr>
            </w:pPr>
            <w:r w:rsidRPr="00CA2D69">
              <w:rPr>
                <w:b/>
              </w:rPr>
              <w:t xml:space="preserve">Degree of impact </w:t>
            </w:r>
          </w:p>
        </w:tc>
      </w:tr>
      <w:tr w:rsidR="004D660E" w14:paraId="01DB64CE" w14:textId="77777777">
        <w:trPr>
          <w:jc w:val="center"/>
        </w:trPr>
        <w:tc>
          <w:tcPr>
            <w:tcW w:w="4110" w:type="dxa"/>
            <w:vMerge/>
            <w:shd w:val="clear" w:color="auto" w:fill="auto"/>
            <w:tcMar>
              <w:top w:w="57" w:type="dxa"/>
              <w:left w:w="85" w:type="dxa"/>
              <w:bottom w:w="57" w:type="dxa"/>
              <w:right w:w="85" w:type="dxa"/>
            </w:tcMar>
            <w:vAlign w:val="center"/>
          </w:tcPr>
          <w:p w14:paraId="23E87D23" w14:textId="77777777" w:rsidR="004D660E" w:rsidRPr="00CA2D69" w:rsidRDefault="004D660E" w:rsidP="004D660E">
            <w:pPr>
              <w:rPr>
                <w:b/>
              </w:rPr>
            </w:pPr>
          </w:p>
        </w:tc>
        <w:tc>
          <w:tcPr>
            <w:tcW w:w="2552" w:type="dxa"/>
            <w:shd w:val="clear" w:color="auto" w:fill="auto"/>
            <w:tcMar>
              <w:top w:w="57" w:type="dxa"/>
              <w:left w:w="85" w:type="dxa"/>
              <w:bottom w:w="57" w:type="dxa"/>
              <w:right w:w="85" w:type="dxa"/>
            </w:tcMar>
            <w:vAlign w:val="center"/>
          </w:tcPr>
          <w:p w14:paraId="29155B91" w14:textId="77777777" w:rsidR="004D660E" w:rsidRPr="00CA2D69" w:rsidRDefault="004D660E" w:rsidP="004D660E">
            <w:pPr>
              <w:rPr>
                <w:b/>
              </w:rPr>
            </w:pPr>
            <w:r w:rsidRPr="00CA2D69">
              <w:rPr>
                <w:b/>
              </w:rPr>
              <w:t>HIGHER</w:t>
            </w:r>
          </w:p>
        </w:tc>
        <w:tc>
          <w:tcPr>
            <w:tcW w:w="2031" w:type="dxa"/>
            <w:shd w:val="clear" w:color="auto" w:fill="auto"/>
            <w:tcMar>
              <w:top w:w="57" w:type="dxa"/>
              <w:left w:w="85" w:type="dxa"/>
              <w:bottom w:w="57" w:type="dxa"/>
              <w:right w:w="85" w:type="dxa"/>
            </w:tcMar>
            <w:vAlign w:val="center"/>
          </w:tcPr>
          <w:p w14:paraId="336697D4" w14:textId="77777777" w:rsidR="004D660E" w:rsidRPr="00CA2D69" w:rsidRDefault="004D660E" w:rsidP="004D660E">
            <w:pPr>
              <w:rPr>
                <w:b/>
              </w:rPr>
            </w:pPr>
            <w:r w:rsidRPr="00CA2D69">
              <w:rPr>
                <w:b/>
              </w:rPr>
              <w:t>LOWER</w:t>
            </w:r>
          </w:p>
        </w:tc>
      </w:tr>
      <w:tr w:rsidR="004D660E" w14:paraId="7719E44A" w14:textId="77777777">
        <w:trPr>
          <w:jc w:val="center"/>
        </w:trPr>
        <w:tc>
          <w:tcPr>
            <w:tcW w:w="4110" w:type="dxa"/>
            <w:shd w:val="clear" w:color="auto" w:fill="auto"/>
            <w:tcMar>
              <w:top w:w="57" w:type="dxa"/>
              <w:left w:w="85" w:type="dxa"/>
              <w:bottom w:w="57" w:type="dxa"/>
              <w:right w:w="85" w:type="dxa"/>
            </w:tcMar>
            <w:vAlign w:val="center"/>
          </w:tcPr>
          <w:p w14:paraId="58B6DC92" w14:textId="77777777" w:rsidR="004D660E" w:rsidRDefault="004D660E" w:rsidP="004D660E">
            <w:r>
              <w:t>Local impact of AIS VDL related run-time configurations</w:t>
            </w:r>
          </w:p>
        </w:tc>
        <w:tc>
          <w:tcPr>
            <w:tcW w:w="2552" w:type="dxa"/>
            <w:shd w:val="clear" w:color="auto" w:fill="auto"/>
            <w:tcMar>
              <w:top w:w="57" w:type="dxa"/>
              <w:left w:w="85" w:type="dxa"/>
              <w:bottom w:w="57" w:type="dxa"/>
              <w:right w:w="85" w:type="dxa"/>
            </w:tcMar>
            <w:vAlign w:val="center"/>
          </w:tcPr>
          <w:p w14:paraId="7A38AD8C" w14:textId="77777777" w:rsidR="004D660E" w:rsidRDefault="004D660E" w:rsidP="004D660E">
            <w:r w:rsidRPr="00CA2D69">
              <w:rPr>
                <w:b/>
              </w:rPr>
              <w:t>AIS-PCU</w:t>
            </w:r>
          </w:p>
          <w:p w14:paraId="6B66C2E7" w14:textId="77777777" w:rsidR="004D660E" w:rsidRDefault="004D660E" w:rsidP="004D660E">
            <w:r>
              <w:t>(for both modes of AIS Base stations)</w:t>
            </w:r>
          </w:p>
        </w:tc>
        <w:tc>
          <w:tcPr>
            <w:tcW w:w="2031" w:type="dxa"/>
            <w:shd w:val="clear" w:color="auto" w:fill="auto"/>
            <w:tcMar>
              <w:top w:w="57" w:type="dxa"/>
              <w:left w:w="85" w:type="dxa"/>
              <w:bottom w:w="57" w:type="dxa"/>
              <w:right w:w="85" w:type="dxa"/>
            </w:tcMar>
            <w:vAlign w:val="center"/>
          </w:tcPr>
          <w:p w14:paraId="604FF940" w14:textId="77777777" w:rsidR="004D660E" w:rsidRPr="00CA2D69" w:rsidRDefault="004D660E" w:rsidP="004D660E">
            <w:pPr>
              <w:rPr>
                <w:b/>
              </w:rPr>
            </w:pPr>
            <w:del w:id="890" w:author="Brian Tetreault" w:date="2012-07-11T15:24:00Z">
              <w:r w:rsidRPr="00CA2D69" w:rsidDel="00B56F26">
                <w:rPr>
                  <w:b/>
                </w:rPr>
                <w:delText>A</w:delText>
              </w:r>
            </w:del>
            <w:ins w:id="891" w:author="Zetterberg, Rolf" w:date="2012-07-10T13:57:00Z">
              <w:del w:id="892" w:author="Brian Tetreault" w:date="2012-07-11T15:24:00Z">
                <w:r w:rsidR="0015164C" w:rsidDel="00B56F26">
                  <w:rPr>
                    <w:b/>
                  </w:rPr>
                  <w:delText xml:space="preserve">IS </w:delText>
                </w:r>
              </w:del>
            </w:ins>
            <w:ins w:id="893" w:author="Zetterberg, Rolf" w:date="2012-07-11T10:04:00Z">
              <w:del w:id="894" w:author="Brian Tetreault" w:date="2012-07-11T15:24:00Z">
                <w:r w:rsidR="0015164C" w:rsidDel="00B56F26">
                  <w:rPr>
                    <w:b/>
                  </w:rPr>
                  <w:delText>S</w:delText>
                </w:r>
              </w:del>
            </w:ins>
            <w:ins w:id="895" w:author="Zetterberg, Rolf" w:date="2012-07-10T13:57:00Z">
              <w:del w:id="896" w:author="Brian Tetreault" w:date="2012-07-11T15:24:00Z">
                <w:r w:rsidR="0015164C" w:rsidDel="00B56F26">
                  <w:rPr>
                    <w:b/>
                  </w:rPr>
                  <w:delText xml:space="preserve">ervice </w:delText>
                </w:r>
              </w:del>
            </w:ins>
            <w:ins w:id="897" w:author="Zetterberg, Rolf" w:date="2012-07-11T10:04:00Z">
              <w:del w:id="898" w:author="Brian Tetreault" w:date="2012-07-11T15:24:00Z">
                <w:r w:rsidR="0015164C" w:rsidDel="00B56F26">
                  <w:rPr>
                    <w:b/>
                  </w:rPr>
                  <w:delText>M</w:delText>
                </w:r>
              </w:del>
            </w:ins>
            <w:ins w:id="899" w:author="Zetterberg, Rolf" w:date="2012-07-10T13:57:00Z">
              <w:del w:id="900" w:author="Brian Tetreault" w:date="2012-07-11T15:24:00Z">
                <w:r w:rsidR="000335EF" w:rsidDel="00B56F26">
                  <w:rPr>
                    <w:b/>
                  </w:rPr>
                  <w:delText>anagement</w:delText>
                </w:r>
              </w:del>
            </w:ins>
            <w:ins w:id="901" w:author="Brian Tetreault" w:date="2012-07-11T15:24:00Z">
              <w:r w:rsidR="00B56F26">
                <w:rPr>
                  <w:b/>
                </w:rPr>
                <w:t>AIS-SM</w:t>
              </w:r>
            </w:ins>
            <w:del w:id="902" w:author="Zetterberg, Rolf" w:date="2012-07-10T13:57:00Z">
              <w:r w:rsidRPr="00CA2D69" w:rsidDel="000335EF">
                <w:rPr>
                  <w:b/>
                </w:rPr>
                <w:delText>SM</w:delText>
              </w:r>
            </w:del>
          </w:p>
        </w:tc>
      </w:tr>
      <w:tr w:rsidR="004D660E" w14:paraId="1CF336F3" w14:textId="77777777">
        <w:trPr>
          <w:jc w:val="center"/>
        </w:trPr>
        <w:tc>
          <w:tcPr>
            <w:tcW w:w="4110" w:type="dxa"/>
            <w:shd w:val="clear" w:color="auto" w:fill="auto"/>
            <w:tcMar>
              <w:top w:w="57" w:type="dxa"/>
              <w:left w:w="85" w:type="dxa"/>
              <w:bottom w:w="57" w:type="dxa"/>
              <w:right w:w="85" w:type="dxa"/>
            </w:tcMar>
            <w:vAlign w:val="center"/>
          </w:tcPr>
          <w:p w14:paraId="3757D522" w14:textId="77777777" w:rsidR="004D660E" w:rsidRDefault="004D660E" w:rsidP="004D660E">
            <w:r>
              <w:t>Coastal-wide impact of AIS VDL related run-time configuration</w:t>
            </w:r>
          </w:p>
        </w:tc>
        <w:tc>
          <w:tcPr>
            <w:tcW w:w="2552" w:type="dxa"/>
            <w:shd w:val="clear" w:color="auto" w:fill="auto"/>
            <w:tcMar>
              <w:top w:w="57" w:type="dxa"/>
              <w:left w:w="85" w:type="dxa"/>
              <w:bottom w:w="57" w:type="dxa"/>
              <w:right w:w="85" w:type="dxa"/>
            </w:tcMar>
            <w:vAlign w:val="center"/>
          </w:tcPr>
          <w:p w14:paraId="3F9842B5" w14:textId="77777777" w:rsidR="004D660E" w:rsidRDefault="004D660E" w:rsidP="004D660E">
            <w:pPr>
              <w:rPr>
                <w:b/>
              </w:rPr>
            </w:pPr>
            <w:del w:id="903" w:author="Brian Tetreault" w:date="2012-07-11T15:24:00Z">
              <w:r w:rsidRPr="00CA2D69" w:rsidDel="00B56F26">
                <w:rPr>
                  <w:b/>
                </w:rPr>
                <w:delText>A</w:delText>
              </w:r>
            </w:del>
            <w:ins w:id="904" w:author="Zetterberg, Rolf" w:date="2012-07-10T13:58:00Z">
              <w:del w:id="905" w:author="Brian Tetreault" w:date="2012-07-11T15:24:00Z">
                <w:r w:rsidR="0015164C" w:rsidDel="00B56F26">
                  <w:rPr>
                    <w:b/>
                  </w:rPr>
                  <w:delText xml:space="preserve">IS </w:delText>
                </w:r>
              </w:del>
            </w:ins>
            <w:ins w:id="906" w:author="Zetterberg, Rolf" w:date="2012-07-11T10:04:00Z">
              <w:del w:id="907" w:author="Brian Tetreault" w:date="2012-07-11T15:24:00Z">
                <w:r w:rsidR="0015164C" w:rsidDel="00B56F26">
                  <w:rPr>
                    <w:b/>
                  </w:rPr>
                  <w:delText>S</w:delText>
                </w:r>
              </w:del>
            </w:ins>
            <w:ins w:id="908" w:author="Zetterberg, Rolf" w:date="2012-07-10T13:58:00Z">
              <w:del w:id="909" w:author="Brian Tetreault" w:date="2012-07-11T15:24:00Z">
                <w:r w:rsidR="0015164C" w:rsidDel="00B56F26">
                  <w:rPr>
                    <w:b/>
                  </w:rPr>
                  <w:delText xml:space="preserve">ervice </w:delText>
                </w:r>
              </w:del>
            </w:ins>
            <w:ins w:id="910" w:author="Zetterberg, Rolf" w:date="2012-07-11T10:04:00Z">
              <w:del w:id="911" w:author="Brian Tetreault" w:date="2012-07-11T15:24:00Z">
                <w:r w:rsidR="0015164C" w:rsidDel="00B56F26">
                  <w:rPr>
                    <w:b/>
                  </w:rPr>
                  <w:delText>M</w:delText>
                </w:r>
              </w:del>
            </w:ins>
            <w:ins w:id="912" w:author="Zetterberg, Rolf" w:date="2012-07-10T13:58:00Z">
              <w:del w:id="913" w:author="Brian Tetreault" w:date="2012-07-11T15:24:00Z">
                <w:r w:rsidR="000335EF" w:rsidDel="00B56F26">
                  <w:rPr>
                    <w:b/>
                  </w:rPr>
                  <w:delText>anagemen</w:delText>
                </w:r>
              </w:del>
            </w:ins>
            <w:ins w:id="914" w:author="Zetterberg, Rolf" w:date="2012-07-11T10:04:00Z">
              <w:del w:id="915" w:author="Brian Tetreault" w:date="2012-07-11T15:24:00Z">
                <w:r w:rsidR="0015164C" w:rsidDel="00B56F26">
                  <w:rPr>
                    <w:b/>
                  </w:rPr>
                  <w:delText>t</w:delText>
                </w:r>
              </w:del>
            </w:ins>
            <w:ins w:id="916" w:author="Brian Tetreault" w:date="2012-07-11T15:24:00Z">
              <w:r w:rsidR="00B56F26">
                <w:rPr>
                  <w:b/>
                </w:rPr>
                <w:t>AIS-SM</w:t>
              </w:r>
            </w:ins>
            <w:del w:id="917" w:author="Zetterberg, Rolf" w:date="2012-07-10T13:58:00Z">
              <w:r w:rsidRPr="00CA2D69" w:rsidDel="000335EF">
                <w:rPr>
                  <w:b/>
                </w:rPr>
                <w:delText>SM</w:delText>
              </w:r>
            </w:del>
          </w:p>
          <w:p w14:paraId="4F43ECEC" w14:textId="77777777" w:rsidR="004D660E" w:rsidRDefault="004D660E" w:rsidP="004D660E">
            <w:r>
              <w:t xml:space="preserve">(in particular </w:t>
            </w:r>
            <w:del w:id="918" w:author="Brian Tetreault" w:date="2012-07-11T15:24:00Z">
              <w:r w:rsidDel="00B56F26">
                <w:delText>A</w:delText>
              </w:r>
            </w:del>
            <w:ins w:id="919" w:author="Zetterberg, Rolf" w:date="2012-07-10T13:58:00Z">
              <w:del w:id="920" w:author="Brian Tetreault" w:date="2012-07-11T15:24:00Z">
                <w:r w:rsidR="000335EF" w:rsidDel="00B56F26">
                  <w:delText>IS service management</w:delText>
                </w:r>
              </w:del>
            </w:ins>
            <w:ins w:id="921" w:author="Brian Tetreault" w:date="2012-07-11T15:24:00Z">
              <w:r w:rsidR="00B56F26">
                <w:t>AIS-SM</w:t>
              </w:r>
            </w:ins>
            <w:del w:id="922" w:author="Zetterberg, Rolf" w:date="2012-07-10T13:58:00Z">
              <w:r w:rsidDel="000335EF">
                <w:delText>SM</w:delText>
              </w:r>
            </w:del>
            <w:r>
              <w:t>-Master functionality)</w:t>
            </w:r>
          </w:p>
        </w:tc>
        <w:tc>
          <w:tcPr>
            <w:tcW w:w="2031" w:type="dxa"/>
            <w:shd w:val="clear" w:color="auto" w:fill="auto"/>
            <w:tcMar>
              <w:top w:w="57" w:type="dxa"/>
              <w:left w:w="85" w:type="dxa"/>
              <w:bottom w:w="57" w:type="dxa"/>
              <w:right w:w="85" w:type="dxa"/>
            </w:tcMar>
            <w:vAlign w:val="center"/>
          </w:tcPr>
          <w:p w14:paraId="7BE50B66" w14:textId="77777777" w:rsidR="004D660E" w:rsidRPr="00CA2D69" w:rsidRDefault="004D660E" w:rsidP="004D660E">
            <w:pPr>
              <w:rPr>
                <w:b/>
              </w:rPr>
            </w:pPr>
            <w:r w:rsidRPr="00CA2D69">
              <w:rPr>
                <w:b/>
              </w:rPr>
              <w:t>AIS-PCU</w:t>
            </w:r>
          </w:p>
        </w:tc>
      </w:tr>
      <w:tr w:rsidR="004D660E" w14:paraId="03228459" w14:textId="77777777">
        <w:trPr>
          <w:jc w:val="center"/>
        </w:trPr>
        <w:tc>
          <w:tcPr>
            <w:tcW w:w="4110" w:type="dxa"/>
            <w:shd w:val="clear" w:color="auto" w:fill="auto"/>
            <w:tcMar>
              <w:top w:w="57" w:type="dxa"/>
              <w:left w:w="85" w:type="dxa"/>
              <w:bottom w:w="57" w:type="dxa"/>
              <w:right w:w="85" w:type="dxa"/>
            </w:tcMar>
            <w:vAlign w:val="center"/>
          </w:tcPr>
          <w:p w14:paraId="398FDB86" w14:textId="77777777" w:rsidR="004D660E" w:rsidRDefault="004D660E" w:rsidP="004D660E">
            <w:r>
              <w:t>Quality of data delivery to/from shore-based clients</w:t>
            </w:r>
          </w:p>
        </w:tc>
        <w:tc>
          <w:tcPr>
            <w:tcW w:w="2552" w:type="dxa"/>
            <w:shd w:val="clear" w:color="auto" w:fill="auto"/>
            <w:tcMar>
              <w:top w:w="57" w:type="dxa"/>
              <w:left w:w="85" w:type="dxa"/>
              <w:bottom w:w="57" w:type="dxa"/>
              <w:right w:w="85" w:type="dxa"/>
            </w:tcMar>
            <w:vAlign w:val="center"/>
          </w:tcPr>
          <w:p w14:paraId="5EE575F3" w14:textId="77777777" w:rsidR="004D660E" w:rsidRPr="00CA2D69" w:rsidRDefault="004D660E" w:rsidP="004D660E">
            <w:pPr>
              <w:rPr>
                <w:b/>
              </w:rPr>
            </w:pPr>
            <w:r w:rsidRPr="00CA2D69">
              <w:rPr>
                <w:b/>
              </w:rPr>
              <w:t>AIS-LSS + AIS-PCU</w:t>
            </w:r>
          </w:p>
        </w:tc>
        <w:tc>
          <w:tcPr>
            <w:tcW w:w="2031" w:type="dxa"/>
            <w:shd w:val="clear" w:color="auto" w:fill="auto"/>
            <w:tcMar>
              <w:top w:w="57" w:type="dxa"/>
              <w:left w:w="85" w:type="dxa"/>
              <w:bottom w:w="57" w:type="dxa"/>
              <w:right w:w="85" w:type="dxa"/>
            </w:tcMar>
            <w:vAlign w:val="center"/>
          </w:tcPr>
          <w:p w14:paraId="23EAD60D" w14:textId="77777777" w:rsidR="004D660E" w:rsidRPr="00CA2D69" w:rsidRDefault="004D660E" w:rsidP="000335EF">
            <w:pPr>
              <w:rPr>
                <w:b/>
              </w:rPr>
            </w:pPr>
            <w:del w:id="923" w:author="Brian Tetreault" w:date="2012-07-11T15:24:00Z">
              <w:r w:rsidRPr="00CA2D69" w:rsidDel="00B56F26">
                <w:rPr>
                  <w:b/>
                </w:rPr>
                <w:delText>A</w:delText>
              </w:r>
            </w:del>
            <w:ins w:id="924" w:author="Zetterberg, Rolf" w:date="2012-07-10T13:58:00Z">
              <w:del w:id="925" w:author="Brian Tetreault" w:date="2012-07-11T15:24:00Z">
                <w:r w:rsidR="0015164C" w:rsidDel="00B56F26">
                  <w:rPr>
                    <w:b/>
                  </w:rPr>
                  <w:delText xml:space="preserve">IS </w:delText>
                </w:r>
              </w:del>
            </w:ins>
            <w:ins w:id="926" w:author="Zetterberg, Rolf" w:date="2012-07-11T10:04:00Z">
              <w:del w:id="927" w:author="Brian Tetreault" w:date="2012-07-11T15:24:00Z">
                <w:r w:rsidR="0015164C" w:rsidDel="00B56F26">
                  <w:rPr>
                    <w:b/>
                  </w:rPr>
                  <w:delText>S</w:delText>
                </w:r>
              </w:del>
            </w:ins>
            <w:ins w:id="928" w:author="Zetterberg, Rolf" w:date="2012-07-10T13:58:00Z">
              <w:del w:id="929" w:author="Brian Tetreault" w:date="2012-07-11T15:24:00Z">
                <w:r w:rsidR="000335EF" w:rsidDel="00B56F26">
                  <w:rPr>
                    <w:b/>
                  </w:rPr>
                  <w:delText>ervice managemen</w:delText>
                </w:r>
              </w:del>
            </w:ins>
            <w:ins w:id="930" w:author="Zetterberg, Rolf" w:date="2012-07-11T10:05:00Z">
              <w:del w:id="931" w:author="Brian Tetreault" w:date="2012-07-11T15:24:00Z">
                <w:r w:rsidR="0015164C" w:rsidDel="00B56F26">
                  <w:rPr>
                    <w:b/>
                  </w:rPr>
                  <w:delText>t</w:delText>
                </w:r>
              </w:del>
            </w:ins>
            <w:ins w:id="932" w:author="Brian Tetreault" w:date="2012-07-11T15:24:00Z">
              <w:r w:rsidR="00B56F26">
                <w:rPr>
                  <w:b/>
                </w:rPr>
                <w:t>AIS-SM</w:t>
              </w:r>
            </w:ins>
            <w:del w:id="933" w:author="Zetterberg, Rolf" w:date="2012-07-10T13:58:00Z">
              <w:r w:rsidRPr="00CA2D69" w:rsidDel="000335EF">
                <w:rPr>
                  <w:b/>
                </w:rPr>
                <w:delText>SM</w:delText>
              </w:r>
            </w:del>
          </w:p>
        </w:tc>
      </w:tr>
    </w:tbl>
    <w:p w14:paraId="5E3BF2B8" w14:textId="77777777" w:rsidR="004D660E" w:rsidRDefault="004D660E" w:rsidP="004D660E">
      <w:pPr>
        <w:pStyle w:val="Heading2"/>
      </w:pPr>
      <w:bookmarkStart w:id="934" w:name="_Toc203639330"/>
      <w:r w:rsidRPr="004D660E">
        <w:t>Implementation, Installation and Maintenance</w:t>
      </w:r>
      <w:bookmarkEnd w:id="934"/>
    </w:p>
    <w:p w14:paraId="3CDB5304" w14:textId="77777777" w:rsidR="00B465FB" w:rsidRDefault="00F46C3A" w:rsidP="004D660E">
      <w:pPr>
        <w:pStyle w:val="BodyText"/>
        <w:rPr>
          <w:ins w:id="935" w:author="Zetterberg, Rolf" w:date="2012-07-10T14:53:00Z"/>
        </w:rPr>
      </w:pPr>
      <w:ins w:id="936" w:author="Zetterberg, Rolf" w:date="2012-07-10T14:21:00Z">
        <w:del w:id="937" w:author="Brian Tetreault" w:date="2012-07-11T14:46:00Z">
          <w:r w:rsidDel="00E44720">
            <w:delText xml:space="preserve">The AIS </w:delText>
          </w:r>
        </w:del>
      </w:ins>
      <w:ins w:id="938" w:author="Zetterberg, Rolf" w:date="2012-07-11T10:05:00Z">
        <w:del w:id="939" w:author="Brian Tetreault" w:date="2012-07-11T14:46:00Z">
          <w:r w:rsidR="0015164C" w:rsidDel="00E44720">
            <w:delText xml:space="preserve">Service </w:delText>
          </w:r>
        </w:del>
      </w:ins>
      <w:ins w:id="940" w:author="Zetterberg, Rolf" w:date="2012-07-10T14:21:00Z">
        <w:del w:id="941" w:author="Brian Tetreault" w:date="2012-07-11T14:46:00Z">
          <w:r w:rsidDel="00E44720">
            <w:delText>specific i</w:delText>
          </w:r>
        </w:del>
      </w:ins>
      <w:ins w:id="942" w:author="Brian Tetreault" w:date="2012-07-11T14:46:00Z">
        <w:r w:rsidR="00E44720">
          <w:t>I</w:t>
        </w:r>
      </w:ins>
      <w:ins w:id="943" w:author="Zetterberg, Rolf" w:date="2012-07-10T14:21:00Z">
        <w:r>
          <w:t xml:space="preserve">mplementation and maintenance issues </w:t>
        </w:r>
      </w:ins>
      <w:ins w:id="944" w:author="Brian Tetreault" w:date="2012-07-11T14:46:00Z">
        <w:r w:rsidR="00E44720">
          <w:t xml:space="preserve">of the AIS Service are </w:t>
        </w:r>
      </w:ins>
      <w:ins w:id="945" w:author="Brian Tetreault" w:date="2012-07-11T14:47:00Z">
        <w:r w:rsidR="00E44720">
          <w:t xml:space="preserve">mainly </w:t>
        </w:r>
      </w:ins>
      <w:ins w:id="946" w:author="Brian Tetreault" w:date="2012-07-11T14:46:00Z">
        <w:r w:rsidR="00E44720">
          <w:t xml:space="preserve">concerned </w:t>
        </w:r>
      </w:ins>
      <w:ins w:id="947" w:author="Zetterberg, Rolf" w:date="2012-07-10T14:21:00Z">
        <w:del w:id="948" w:author="Brian Tetreault" w:date="2012-07-11T14:47:00Z">
          <w:r w:rsidDel="00E44720">
            <w:delText xml:space="preserve">deals mainly </w:delText>
          </w:r>
        </w:del>
        <w:r>
          <w:t>with the protection and best use of the VDL</w:t>
        </w:r>
        <w:del w:id="949" w:author="Brian Tetreault" w:date="2012-07-11T14:47:00Z">
          <w:r w:rsidDel="00E44720">
            <w:delText xml:space="preserve"> </w:delText>
          </w:r>
        </w:del>
      </w:ins>
      <w:ins w:id="950" w:author="Brian Tetreault" w:date="2012-07-11T14:47:00Z">
        <w:r w:rsidR="00E44720">
          <w:t xml:space="preserve">, </w:t>
        </w:r>
      </w:ins>
      <w:ins w:id="951" w:author="Zetterberg, Rolf" w:date="2012-07-10T14:21:00Z">
        <w:r>
          <w:t xml:space="preserve">and </w:t>
        </w:r>
        <w:del w:id="952" w:author="Brian Tetreault" w:date="2012-07-11T14:47:00Z">
          <w:r w:rsidDel="00E44720">
            <w:delText>is</w:delText>
          </w:r>
        </w:del>
      </w:ins>
      <w:ins w:id="953" w:author="Brian Tetreault" w:date="2012-07-11T14:47:00Z">
        <w:r w:rsidR="00E44720">
          <w:t>are</w:t>
        </w:r>
      </w:ins>
      <w:ins w:id="954" w:author="Zetterberg, Rolf" w:date="2012-07-10T14:21:00Z">
        <w:r>
          <w:t xml:space="preserve"> dealt with in Appendix</w:t>
        </w:r>
      </w:ins>
      <w:ins w:id="955" w:author="Zetterberg, Rolf" w:date="2012-07-10T14:23:00Z">
        <w:r>
          <w:t xml:space="preserve"> 14, 16,</w:t>
        </w:r>
      </w:ins>
      <w:ins w:id="956" w:author="Zetterberg, Rolf" w:date="2012-07-10T14:26:00Z">
        <w:r>
          <w:t xml:space="preserve"> </w:t>
        </w:r>
      </w:ins>
      <w:ins w:id="957" w:author="Zetterberg, Rolf" w:date="2012-07-10T14:23:00Z">
        <w:r>
          <w:t>17 and 18.</w:t>
        </w:r>
      </w:ins>
      <w:ins w:id="958" w:author="Zetterberg, Rolf" w:date="2012-07-10T14:25:00Z">
        <w:r>
          <w:t xml:space="preserve"> </w:t>
        </w:r>
      </w:ins>
      <w:ins w:id="959" w:author="Zetterberg, Rolf" w:date="2012-07-11T10:05:00Z">
        <w:r w:rsidR="0015164C">
          <w:t>Standard engineering methods appl</w:t>
        </w:r>
        <w:del w:id="960" w:author="Brian Tetreault" w:date="2012-07-11T14:48:00Z">
          <w:r w:rsidR="0015164C" w:rsidDel="00E44720">
            <w:delText>ies</w:delText>
          </w:r>
        </w:del>
      </w:ins>
      <w:ins w:id="961" w:author="Brian Tetreault" w:date="2012-07-11T14:48:00Z">
        <w:r w:rsidR="00E44720">
          <w:t>y</w:t>
        </w:r>
      </w:ins>
      <w:ins w:id="962" w:author="Zetterberg, Rolf" w:date="2012-07-11T10:05:00Z">
        <w:r w:rsidR="0015164C">
          <w:t xml:space="preserve"> to </w:t>
        </w:r>
      </w:ins>
      <w:ins w:id="963" w:author="Zetterberg, Rolf" w:date="2012-07-11T10:06:00Z">
        <w:r w:rsidR="0015164C">
          <w:t>the AIS infrastructure and its maintenance.</w:t>
        </w:r>
      </w:ins>
    </w:p>
    <w:p w14:paraId="450C8696" w14:textId="77777777" w:rsidR="004D660E" w:rsidRPr="004D660E" w:rsidRDefault="00F46C3A" w:rsidP="004D660E">
      <w:pPr>
        <w:pStyle w:val="BodyText"/>
      </w:pPr>
      <w:ins w:id="964" w:author="Zetterberg, Rolf" w:date="2012-07-10T14:25:00Z">
        <w:r>
          <w:t xml:space="preserve">Appendix 13 of this Recommendation </w:t>
        </w:r>
        <w:del w:id="965" w:author="Brian Tetreault" w:date="2012-07-11T14:28:00Z">
          <w:r w:rsidDel="00A02DA5">
            <w:delText xml:space="preserve">will </w:delText>
          </w:r>
        </w:del>
      </w:ins>
      <w:ins w:id="966" w:author="Brian Tetreault" w:date="2012-07-11T14:28:00Z">
        <w:r w:rsidR="00A02DA5">
          <w:t xml:space="preserve">is </w:t>
        </w:r>
      </w:ins>
      <w:ins w:id="967" w:author="Zetterberg, Rolf" w:date="2012-07-10T14:25:00Z">
        <w:r>
          <w:t xml:space="preserve">not </w:t>
        </w:r>
        <w:del w:id="968" w:author="Brian Tetreault" w:date="2012-07-11T14:28:00Z">
          <w:r w:rsidDel="00A02DA5">
            <w:delText xml:space="preserve">be </w:delText>
          </w:r>
        </w:del>
        <w:r>
          <w:t>developed.</w:t>
        </w:r>
      </w:ins>
      <w:del w:id="969" w:author="Zetterberg, Rolf" w:date="2012-07-10T14:24:00Z">
        <w:r w:rsidR="004D660E" w:rsidRPr="004D660E" w:rsidDel="00F46C3A">
          <w:delText xml:space="preserve">Details concerning the efficient technical operation and maintenance of the AIS </w:delText>
        </w:r>
        <w:r w:rsidR="004D660E" w:rsidRPr="00F46C3A" w:rsidDel="00F46C3A">
          <w:delText xml:space="preserve">Service </w:delText>
        </w:r>
        <w:r w:rsidR="00695B3E" w:rsidRPr="00F46C3A" w:rsidDel="00F46C3A">
          <w:rPr>
            <w:lang w:eastAsia="en-GB"/>
          </w:rPr>
          <w:delText>is intended to be</w:delText>
        </w:r>
        <w:r w:rsidR="004D660E" w:rsidRPr="00F46C3A" w:rsidDel="00F46C3A">
          <w:delText xml:space="preserve"> described in </w:delText>
        </w:r>
        <w:r w:rsidR="00695B3E" w:rsidRPr="00F46C3A" w:rsidDel="00F46C3A">
          <w:delText xml:space="preserve">future </w:delText>
        </w:r>
        <w:r w:rsidR="004D660E" w:rsidRPr="00F46C3A" w:rsidDel="00F46C3A">
          <w:delText>Appendix 13.</w:delText>
        </w:r>
      </w:del>
    </w:p>
    <w:p w14:paraId="0C9402EF" w14:textId="77777777" w:rsidR="000B4BE7" w:rsidRDefault="000B4BE7">
      <w:pPr>
        <w:rPr>
          <w:b/>
        </w:rPr>
      </w:pPr>
      <w:r>
        <w:br w:type="page"/>
      </w:r>
    </w:p>
    <w:p w14:paraId="25414785" w14:textId="77777777" w:rsidR="004D660E" w:rsidRDefault="004D660E" w:rsidP="004D660E">
      <w:pPr>
        <w:pStyle w:val="Heading2"/>
      </w:pPr>
      <w:bookmarkStart w:id="970" w:name="_Toc203639331"/>
      <w:r w:rsidRPr="004D660E">
        <w:t>VDL Usage by AIS Service and VDL Management</w:t>
      </w:r>
      <w:bookmarkEnd w:id="970"/>
    </w:p>
    <w:p w14:paraId="546171BD" w14:textId="77777777" w:rsidR="004D660E" w:rsidRDefault="004D660E" w:rsidP="004D660E">
      <w:pPr>
        <w:pStyle w:val="BodyText"/>
      </w:pPr>
      <w:r>
        <w:t>As previously mentioned, the AIS service of a competent entity interfaces with the VDL using AIS Fixed Stations.  The VDL being a shared medium, careful planning is required in order to ensure that the VDL remains accessible by all AIS stations and does not overload.</w:t>
      </w:r>
    </w:p>
    <w:p w14:paraId="395530E2" w14:textId="77777777" w:rsidR="004D660E" w:rsidRDefault="004D660E" w:rsidP="004D660E">
      <w:pPr>
        <w:pStyle w:val="BodyText"/>
      </w:pPr>
      <w:r>
        <w:t>In resolution MSC.140 (76) the IMO recognizes a compelling need to ensure the integrity of the AIS VDL and recommends that administrations take the necessary steps to do so.  It is therefore strongly recommended that a national competent authority is appointed with the responsibility of managing the AIS VDL.</w:t>
      </w:r>
    </w:p>
    <w:p w14:paraId="1441240C" w14:textId="77777777" w:rsidR="004D660E" w:rsidRDefault="004D660E" w:rsidP="004D660E">
      <w:pPr>
        <w:pStyle w:val="BodyText"/>
      </w:pPr>
      <w:r>
        <w:t>Co-ordination between competent authorities sharing a common border is also required.</w:t>
      </w:r>
    </w:p>
    <w:p w14:paraId="2210A0F3" w14:textId="77777777" w:rsidR="004D660E" w:rsidRDefault="004D660E" w:rsidP="004D660E">
      <w:pPr>
        <w:pStyle w:val="BodyText"/>
      </w:pPr>
      <w:r>
        <w:t>The following sections introduce the different aspects of managing the VDL for a competent authority.  More details will be available in the respective appendices.</w:t>
      </w:r>
    </w:p>
    <w:p w14:paraId="72FB53C7" w14:textId="77777777" w:rsidR="004D660E" w:rsidRDefault="004D660E" w:rsidP="00695B3E">
      <w:pPr>
        <w:pStyle w:val="Heading3"/>
      </w:pPr>
      <w:bookmarkStart w:id="971" w:name="_Ref304917891"/>
      <w:bookmarkStart w:id="972" w:name="_Ref305099452"/>
      <w:bookmarkStart w:id="973" w:name="_Toc203639332"/>
      <w:r>
        <w:t>Introduction to the VHF Data Link (VDL)</w:t>
      </w:r>
      <w:bookmarkEnd w:id="971"/>
      <w:bookmarkEnd w:id="972"/>
      <w:bookmarkEnd w:id="973"/>
    </w:p>
    <w:p w14:paraId="2ECA00C4" w14:textId="77777777" w:rsidR="004D660E" w:rsidRDefault="004D660E" w:rsidP="004D660E">
      <w:pPr>
        <w:pStyle w:val="BodyText"/>
      </w:pPr>
      <w:r>
        <w:t>The VDL uses 2 default VHF frequencies in the maritime mobile band.  Channel 87B (161.975 Mhz) and 88B (162.025 Mhz) have been reserved internationally for AIS use.</w:t>
      </w:r>
    </w:p>
    <w:p w14:paraId="168C2244" w14:textId="77777777" w:rsidR="004D660E" w:rsidRDefault="004D660E" w:rsidP="004D660E">
      <w:pPr>
        <w:pStyle w:val="BodyText"/>
      </w:pPr>
      <w:r>
        <w:t xml:space="preserve">The VDL is based on a Time Division Multiple Access (TDMA) scheme.  Each minute, on each channel, is divided in 2250 time slots for a total of 4500 available time slots per minute. </w:t>
      </w:r>
    </w:p>
    <w:p w14:paraId="190B53FC" w14:textId="77777777" w:rsidR="004D660E" w:rsidRDefault="004D660E" w:rsidP="004D660E">
      <w:pPr>
        <w:pStyle w:val="BodyText"/>
      </w:pPr>
      <w:r>
        <w:t>There are the following aspects of VDL usage by the AIS Service:</w:t>
      </w:r>
    </w:p>
    <w:p w14:paraId="62A1B6BF" w14:textId="77777777" w:rsidR="004D660E" w:rsidRDefault="004D660E" w:rsidP="004D660E">
      <w:pPr>
        <w:pStyle w:val="Bullet1"/>
      </w:pPr>
      <w:r>
        <w:t>FATDMA planning;</w:t>
      </w:r>
    </w:p>
    <w:p w14:paraId="70ECB32C" w14:textId="77777777" w:rsidR="004D660E" w:rsidRDefault="004D660E" w:rsidP="004D660E">
      <w:pPr>
        <w:pStyle w:val="Bullet1"/>
      </w:pPr>
      <w:r>
        <w:t>Assigned mode operation;</w:t>
      </w:r>
    </w:p>
    <w:p w14:paraId="43A28D81" w14:textId="77777777" w:rsidR="004D660E" w:rsidRDefault="004D660E" w:rsidP="004D660E">
      <w:pPr>
        <w:pStyle w:val="Bullet1"/>
      </w:pPr>
      <w:r>
        <w:t>DGNSS broadcast via AIS;</w:t>
      </w:r>
    </w:p>
    <w:p w14:paraId="4E1B64B4" w14:textId="77777777" w:rsidR="004D660E" w:rsidRDefault="004D660E" w:rsidP="004D660E">
      <w:pPr>
        <w:pStyle w:val="Bullet1"/>
      </w:pPr>
      <w:r>
        <w:t>Channel management of the AIS Service;</w:t>
      </w:r>
    </w:p>
    <w:p w14:paraId="0BF33B3D" w14:textId="77777777" w:rsidR="004D660E" w:rsidRDefault="004D660E" w:rsidP="004D660E">
      <w:pPr>
        <w:pStyle w:val="Bullet1"/>
      </w:pPr>
      <w:r>
        <w:t>Channel loading management of the AIS Service.</w:t>
      </w:r>
    </w:p>
    <w:p w14:paraId="0D345194" w14:textId="77777777" w:rsidR="004D660E" w:rsidRDefault="004D660E" w:rsidP="00695B3E">
      <w:pPr>
        <w:pStyle w:val="Heading3"/>
      </w:pPr>
      <w:bookmarkStart w:id="974" w:name="_Ref304917910"/>
      <w:bookmarkStart w:id="975" w:name="_Toc203639333"/>
      <w:r>
        <w:t>FATDMA planning and operation of an AIS Service</w:t>
      </w:r>
      <w:bookmarkEnd w:id="974"/>
      <w:bookmarkEnd w:id="975"/>
    </w:p>
    <w:p w14:paraId="2B2A5A02" w14:textId="77777777" w:rsidR="004D660E" w:rsidRDefault="004D660E" w:rsidP="004D660E">
      <w:pPr>
        <w:pStyle w:val="BodyText"/>
      </w:pPr>
      <w:r>
        <w:t>As mentioned in IALA Guideline 1059, the AIS fixed station(s) of a competent authority use the Fixed Allocation Time Division Multiple Access scheme (FATDMA) on the VDL.  The FATDMA requires careful planning in order to optimize the</w:t>
      </w:r>
      <w:r w:rsidR="00D9628C">
        <w:t xml:space="preserve"> use of the VDL for all AIS par</w:t>
      </w:r>
      <w:r>
        <w:t>ticipants.</w:t>
      </w:r>
    </w:p>
    <w:p w14:paraId="12CBBDE5" w14:textId="77777777" w:rsidR="004D660E" w:rsidRDefault="004D660E" w:rsidP="004D660E">
      <w:pPr>
        <w:pStyle w:val="BodyText"/>
      </w:pPr>
      <w:r>
        <w:t xml:space="preserve">Details on planning and operating an AIS service using FATDMA are described in </w:t>
      </w:r>
      <w:r w:rsidR="00C60D73">
        <w:t>Appendix</w:t>
      </w:r>
      <w:r>
        <w:t xml:space="preserve"> 14.</w:t>
      </w:r>
    </w:p>
    <w:p w14:paraId="2D40B264" w14:textId="77777777" w:rsidR="004411D9" w:rsidRDefault="004D660E">
      <w:pPr>
        <w:pStyle w:val="Heading3"/>
        <w:jc w:val="left"/>
        <w:pPrChange w:id="976" w:author="Zetterberg, Rolf" w:date="2012-07-10T14:56:00Z">
          <w:pPr>
            <w:pStyle w:val="Heading3"/>
          </w:pPr>
        </w:pPrChange>
      </w:pPr>
      <w:bookmarkStart w:id="977" w:name="_Ref304917917"/>
      <w:bookmarkStart w:id="978" w:name="_Toc203639334"/>
      <w:r>
        <w:t>Assigned mode operation of an AIS Service</w:t>
      </w:r>
      <w:bookmarkEnd w:id="977"/>
      <w:bookmarkEnd w:id="978"/>
    </w:p>
    <w:p w14:paraId="260862A6" w14:textId="77777777" w:rsidR="00DF7F38" w:rsidRDefault="004411D9">
      <w:pPr>
        <w:pStyle w:val="BodyText"/>
        <w:jc w:val="left"/>
        <w:rPr>
          <w:ins w:id="979" w:author="Brian Tetreault" w:date="2012-07-11T14:54:00Z"/>
        </w:rPr>
      </w:pPr>
      <w:ins w:id="980" w:author="Zetterberg, Rolf" w:date="2012-07-10T15:01:00Z">
        <w:r w:rsidRPr="004411D9">
          <w:rPr>
            <w:rPrChange w:id="981" w:author="Brian Tetreault" w:date="2012-07-11T14:53:00Z">
              <w:rPr>
                <w:color w:val="0000FF"/>
                <w:szCs w:val="20"/>
                <w:highlight w:val="yellow"/>
                <w:u w:val="single"/>
                <w:lang w:eastAsia="de-DE"/>
              </w:rPr>
            </w:rPrChange>
          </w:rPr>
          <w:t>Assigned mode operation allows for</w:t>
        </w:r>
      </w:ins>
      <w:ins w:id="982" w:author="Zetterberg, Rolf" w:date="2012-07-10T15:03:00Z">
        <w:r w:rsidRPr="004411D9">
          <w:rPr>
            <w:rPrChange w:id="983" w:author="Brian Tetreault" w:date="2012-07-11T14:53:00Z">
              <w:rPr>
                <w:color w:val="0000FF"/>
                <w:szCs w:val="20"/>
                <w:highlight w:val="yellow"/>
                <w:u w:val="single"/>
                <w:lang w:eastAsia="de-DE"/>
              </w:rPr>
            </w:rPrChange>
          </w:rPr>
          <w:t xml:space="preserve"> </w:t>
        </w:r>
        <w:del w:id="984" w:author="Brian Tetreault" w:date="2012-07-11T14:50:00Z">
          <w:r w:rsidRPr="004411D9">
            <w:rPr>
              <w:rPrChange w:id="985" w:author="Brian Tetreault" w:date="2012-07-11T14:53:00Z">
                <w:rPr>
                  <w:color w:val="0000FF"/>
                  <w:szCs w:val="20"/>
                  <w:highlight w:val="yellow"/>
                  <w:u w:val="single"/>
                  <w:lang w:eastAsia="de-DE"/>
                </w:rPr>
              </w:rPrChange>
            </w:rPr>
            <w:delText>a certain</w:delText>
          </w:r>
        </w:del>
      </w:ins>
      <w:ins w:id="986" w:author="Brian Tetreault" w:date="2012-07-11T14:50:00Z">
        <w:r w:rsidRPr="004411D9">
          <w:rPr>
            <w:rPrChange w:id="987" w:author="Brian Tetreault" w:date="2012-07-11T14:53:00Z">
              <w:rPr>
                <w:color w:val="0000FF"/>
                <w:szCs w:val="20"/>
                <w:highlight w:val="yellow"/>
                <w:u w:val="single"/>
                <w:lang w:eastAsia="de-DE"/>
              </w:rPr>
            </w:rPrChange>
          </w:rPr>
          <w:t>limited</w:t>
        </w:r>
      </w:ins>
      <w:ins w:id="988" w:author="Zetterberg, Rolf" w:date="2012-07-10T15:02:00Z">
        <w:r w:rsidRPr="004411D9">
          <w:rPr>
            <w:rPrChange w:id="989" w:author="Brian Tetreault" w:date="2012-07-11T14:53:00Z">
              <w:rPr>
                <w:color w:val="0000FF"/>
                <w:szCs w:val="20"/>
                <w:highlight w:val="yellow"/>
                <w:u w:val="single"/>
                <w:lang w:eastAsia="de-DE"/>
              </w:rPr>
            </w:rPrChange>
          </w:rPr>
          <w:t xml:space="preserve"> control </w:t>
        </w:r>
      </w:ins>
      <w:ins w:id="990" w:author="Zetterberg, Rolf" w:date="2012-07-11T09:52:00Z">
        <w:r w:rsidRPr="004411D9">
          <w:rPr>
            <w:rPrChange w:id="991" w:author="Brian Tetreault" w:date="2012-07-11T14:53:00Z">
              <w:rPr>
                <w:color w:val="0000FF"/>
                <w:szCs w:val="20"/>
                <w:highlight w:val="yellow"/>
                <w:u w:val="single"/>
                <w:lang w:eastAsia="de-DE"/>
              </w:rPr>
            </w:rPrChange>
          </w:rPr>
          <w:t>of</w:t>
        </w:r>
      </w:ins>
      <w:ins w:id="992" w:author="Zetterberg, Rolf" w:date="2012-07-10T15:02:00Z">
        <w:r w:rsidRPr="004411D9">
          <w:rPr>
            <w:rPrChange w:id="993" w:author="Brian Tetreault" w:date="2012-07-11T14:53:00Z">
              <w:rPr>
                <w:color w:val="0000FF"/>
                <w:szCs w:val="20"/>
                <w:highlight w:val="yellow"/>
                <w:u w:val="single"/>
                <w:lang w:eastAsia="de-DE"/>
              </w:rPr>
            </w:rPrChange>
          </w:rPr>
          <w:t xml:space="preserve"> transmissions</w:t>
        </w:r>
      </w:ins>
      <w:ins w:id="994" w:author="Zetterberg, Rolf" w:date="2012-07-10T15:03:00Z">
        <w:r w:rsidRPr="004411D9">
          <w:rPr>
            <w:rPrChange w:id="995" w:author="Brian Tetreault" w:date="2012-07-11T14:53:00Z">
              <w:rPr>
                <w:color w:val="0000FF"/>
                <w:szCs w:val="20"/>
                <w:highlight w:val="yellow"/>
                <w:u w:val="single"/>
                <w:lang w:eastAsia="de-DE"/>
              </w:rPr>
            </w:rPrChange>
          </w:rPr>
          <w:t xml:space="preserve"> </w:t>
        </w:r>
      </w:ins>
      <w:ins w:id="996" w:author="Zetterberg, Rolf" w:date="2012-07-11T09:02:00Z">
        <w:r w:rsidRPr="004411D9">
          <w:rPr>
            <w:rPrChange w:id="997" w:author="Brian Tetreault" w:date="2012-07-11T14:53:00Z">
              <w:rPr>
                <w:color w:val="0000FF"/>
                <w:szCs w:val="20"/>
                <w:highlight w:val="yellow"/>
                <w:u w:val="single"/>
                <w:lang w:eastAsia="de-DE"/>
              </w:rPr>
            </w:rPrChange>
          </w:rPr>
          <w:t xml:space="preserve">of position reports </w:t>
        </w:r>
      </w:ins>
      <w:ins w:id="998" w:author="Zetterberg, Rolf" w:date="2012-07-11T09:52:00Z">
        <w:r w:rsidRPr="004411D9">
          <w:rPr>
            <w:rPrChange w:id="999" w:author="Brian Tetreault" w:date="2012-07-11T14:53:00Z">
              <w:rPr>
                <w:color w:val="0000FF"/>
                <w:szCs w:val="20"/>
                <w:highlight w:val="yellow"/>
                <w:u w:val="single"/>
                <w:lang w:eastAsia="de-DE"/>
              </w:rPr>
            </w:rPrChange>
          </w:rPr>
          <w:t xml:space="preserve">from mobile stations </w:t>
        </w:r>
      </w:ins>
      <w:ins w:id="1000" w:author="Zetterberg, Rolf" w:date="2012-07-11T09:15:00Z">
        <w:r w:rsidRPr="004411D9">
          <w:rPr>
            <w:rPrChange w:id="1001" w:author="Brian Tetreault" w:date="2012-07-11T14:53:00Z">
              <w:rPr>
                <w:color w:val="0000FF"/>
                <w:szCs w:val="20"/>
                <w:highlight w:val="yellow"/>
                <w:u w:val="single"/>
                <w:lang w:eastAsia="de-DE"/>
              </w:rPr>
            </w:rPrChange>
          </w:rPr>
          <w:t xml:space="preserve">by transmitting Msg 16 or Msg 23 </w:t>
        </w:r>
      </w:ins>
      <w:ins w:id="1002" w:author="Zetterberg, Rolf" w:date="2012-07-10T15:03:00Z">
        <w:r w:rsidRPr="004411D9">
          <w:rPr>
            <w:rPrChange w:id="1003" w:author="Brian Tetreault" w:date="2012-07-11T14:53:00Z">
              <w:rPr>
                <w:color w:val="0000FF"/>
                <w:szCs w:val="20"/>
                <w:highlight w:val="yellow"/>
                <w:u w:val="single"/>
                <w:lang w:eastAsia="de-DE"/>
              </w:rPr>
            </w:rPrChange>
          </w:rPr>
          <w:t>from an AIS base</w:t>
        </w:r>
      </w:ins>
      <w:ins w:id="1004" w:author="Brian Tetreault" w:date="2012-07-11T14:50:00Z">
        <w:r w:rsidRPr="004411D9">
          <w:rPr>
            <w:rPrChange w:id="1005" w:author="Brian Tetreault" w:date="2012-07-11T14:53:00Z">
              <w:rPr>
                <w:color w:val="0000FF"/>
                <w:szCs w:val="20"/>
                <w:highlight w:val="yellow"/>
                <w:u w:val="single"/>
                <w:lang w:eastAsia="de-DE"/>
              </w:rPr>
            </w:rPrChange>
          </w:rPr>
          <w:t xml:space="preserve"> </w:t>
        </w:r>
      </w:ins>
      <w:ins w:id="1006" w:author="Zetterberg, Rolf" w:date="2012-07-10T15:03:00Z">
        <w:r w:rsidRPr="004411D9">
          <w:rPr>
            <w:rPrChange w:id="1007" w:author="Brian Tetreault" w:date="2012-07-11T14:53:00Z">
              <w:rPr>
                <w:color w:val="0000FF"/>
                <w:szCs w:val="20"/>
                <w:highlight w:val="yellow"/>
                <w:u w:val="single"/>
                <w:lang w:eastAsia="de-DE"/>
              </w:rPr>
            </w:rPrChange>
          </w:rPr>
          <w:t>station</w:t>
        </w:r>
      </w:ins>
      <w:ins w:id="1008" w:author="Zetterberg, Rolf" w:date="2012-07-11T09:47:00Z">
        <w:r w:rsidRPr="004411D9">
          <w:rPr>
            <w:rPrChange w:id="1009" w:author="Brian Tetreault" w:date="2012-07-11T14:53:00Z">
              <w:rPr>
                <w:color w:val="0000FF"/>
                <w:szCs w:val="20"/>
                <w:highlight w:val="yellow"/>
                <w:u w:val="single"/>
                <w:lang w:eastAsia="de-DE"/>
              </w:rPr>
            </w:rPrChange>
          </w:rPr>
          <w:t xml:space="preserve"> by a competent authority.</w:t>
        </w:r>
      </w:ins>
      <w:ins w:id="1010" w:author="Zetterberg, Rolf" w:date="2012-07-11T09:10:00Z">
        <w:r w:rsidRPr="004411D9">
          <w:rPr>
            <w:rPrChange w:id="1011" w:author="Brian Tetreault" w:date="2012-07-11T14:53:00Z">
              <w:rPr>
                <w:color w:val="0000FF"/>
                <w:szCs w:val="20"/>
                <w:highlight w:val="yellow"/>
                <w:u w:val="single"/>
                <w:lang w:eastAsia="de-DE"/>
              </w:rPr>
            </w:rPrChange>
          </w:rPr>
          <w:br/>
        </w:r>
        <w:del w:id="1012" w:author="Brian Tetreault" w:date="2012-07-11T14:54:00Z">
          <w:r w:rsidRPr="004411D9">
            <w:rPr>
              <w:rPrChange w:id="1013" w:author="Brian Tetreault" w:date="2012-07-11T14:53:00Z">
                <w:rPr>
                  <w:color w:val="0000FF"/>
                  <w:szCs w:val="20"/>
                  <w:highlight w:val="yellow"/>
                  <w:u w:val="single"/>
                  <w:lang w:eastAsia="de-DE"/>
                </w:rPr>
              </w:rPrChange>
            </w:rPr>
            <w:br/>
          </w:r>
        </w:del>
      </w:ins>
    </w:p>
    <w:p w14:paraId="2ABD3640" w14:textId="77777777" w:rsidR="00DF7F38" w:rsidRDefault="004411D9">
      <w:pPr>
        <w:pStyle w:val="BodyText"/>
        <w:numPr>
          <w:ins w:id="1014" w:author="Brian Tetreault" w:date="2012-07-11T14:54:00Z"/>
        </w:numPr>
        <w:jc w:val="left"/>
        <w:rPr>
          <w:ins w:id="1015" w:author="Brian Tetreault" w:date="2012-07-11T14:54:00Z"/>
          <w:highlight w:val="yellow"/>
        </w:rPr>
      </w:pPr>
      <w:ins w:id="1016" w:author="Zetterberg, Rolf" w:date="2012-07-11T09:03:00Z">
        <w:del w:id="1017" w:author="Brian Tetreault" w:date="2012-07-11T14:51:00Z">
          <w:r w:rsidRPr="004411D9">
            <w:rPr>
              <w:rPrChange w:id="1018" w:author="Brian Tetreault" w:date="2012-07-11T14:53:00Z">
                <w:rPr>
                  <w:color w:val="0000FF"/>
                  <w:szCs w:val="20"/>
                  <w:highlight w:val="yellow"/>
                  <w:u w:val="single"/>
                  <w:lang w:eastAsia="de-DE"/>
                </w:rPr>
              </w:rPrChange>
            </w:rPr>
            <w:delText xml:space="preserve"> </w:delText>
          </w:r>
        </w:del>
        <w:r w:rsidRPr="004411D9">
          <w:rPr>
            <w:rPrChange w:id="1019" w:author="Brian Tetreault" w:date="2012-07-11T14:53:00Z">
              <w:rPr>
                <w:color w:val="0000FF"/>
                <w:szCs w:val="20"/>
                <w:highlight w:val="yellow"/>
                <w:u w:val="single"/>
                <w:lang w:eastAsia="de-DE"/>
              </w:rPr>
            </w:rPrChange>
          </w:rPr>
          <w:t>Msg 16</w:t>
        </w:r>
      </w:ins>
      <w:ins w:id="1020" w:author="Zetterberg, Rolf" w:date="2012-07-11T09:07:00Z">
        <w:r w:rsidRPr="004411D9">
          <w:rPr>
            <w:rPrChange w:id="1021" w:author="Brian Tetreault" w:date="2012-07-11T14:53:00Z">
              <w:rPr>
                <w:color w:val="0000FF"/>
                <w:szCs w:val="20"/>
                <w:highlight w:val="yellow"/>
                <w:u w:val="single"/>
                <w:lang w:eastAsia="de-DE"/>
              </w:rPr>
            </w:rPrChange>
          </w:rPr>
          <w:t xml:space="preserve"> (Assigned mode command) can</w:t>
        </w:r>
      </w:ins>
      <w:ins w:id="1022" w:author="Zetterberg, Rolf" w:date="2012-07-11T09:17:00Z">
        <w:r w:rsidRPr="004411D9">
          <w:rPr>
            <w:rPrChange w:id="1023" w:author="Brian Tetreault" w:date="2012-07-11T14:53:00Z">
              <w:rPr>
                <w:color w:val="0000FF"/>
                <w:szCs w:val="20"/>
                <w:highlight w:val="yellow"/>
                <w:u w:val="single"/>
                <w:lang w:eastAsia="de-DE"/>
              </w:rPr>
            </w:rPrChange>
          </w:rPr>
          <w:t xml:space="preserve"> be transmitted</w:t>
        </w:r>
      </w:ins>
      <w:ins w:id="1024" w:author="Zetterberg, Rolf" w:date="2012-07-11T09:07:00Z">
        <w:r w:rsidRPr="004411D9">
          <w:rPr>
            <w:rPrChange w:id="1025" w:author="Brian Tetreault" w:date="2012-07-11T14:53:00Z">
              <w:rPr>
                <w:color w:val="0000FF"/>
                <w:szCs w:val="20"/>
                <w:highlight w:val="yellow"/>
                <w:u w:val="single"/>
                <w:lang w:eastAsia="de-DE"/>
              </w:rPr>
            </w:rPrChange>
          </w:rPr>
          <w:t xml:space="preserve"> from a base</w:t>
        </w:r>
      </w:ins>
      <w:ins w:id="1026" w:author="Brian Tetreault" w:date="2012-07-11T14:51:00Z">
        <w:r w:rsidRPr="004411D9">
          <w:rPr>
            <w:rPrChange w:id="1027" w:author="Brian Tetreault" w:date="2012-07-11T14:53:00Z">
              <w:rPr>
                <w:color w:val="0000FF"/>
                <w:szCs w:val="20"/>
                <w:highlight w:val="yellow"/>
                <w:u w:val="single"/>
                <w:lang w:eastAsia="de-DE"/>
              </w:rPr>
            </w:rPrChange>
          </w:rPr>
          <w:t xml:space="preserve"> </w:t>
        </w:r>
      </w:ins>
      <w:ins w:id="1028" w:author="Zetterberg, Rolf" w:date="2012-07-11T09:07:00Z">
        <w:r w:rsidRPr="004411D9">
          <w:rPr>
            <w:rPrChange w:id="1029" w:author="Brian Tetreault" w:date="2012-07-11T14:53:00Z">
              <w:rPr>
                <w:color w:val="0000FF"/>
                <w:szCs w:val="20"/>
                <w:highlight w:val="yellow"/>
                <w:u w:val="single"/>
                <w:lang w:eastAsia="de-DE"/>
              </w:rPr>
            </w:rPrChange>
          </w:rPr>
          <w:t>station</w:t>
        </w:r>
      </w:ins>
      <w:ins w:id="1030" w:author="Zetterberg, Rolf" w:date="2012-07-11T09:03:00Z">
        <w:r w:rsidRPr="004411D9">
          <w:rPr>
            <w:rPrChange w:id="1031" w:author="Brian Tetreault" w:date="2012-07-11T14:53:00Z">
              <w:rPr>
                <w:color w:val="0000FF"/>
                <w:szCs w:val="20"/>
                <w:highlight w:val="yellow"/>
                <w:u w:val="single"/>
                <w:lang w:eastAsia="de-DE"/>
              </w:rPr>
            </w:rPrChange>
          </w:rPr>
          <w:t xml:space="preserve"> to </w:t>
        </w:r>
      </w:ins>
      <w:ins w:id="1032" w:author="Brian Tetreault" w:date="2012-07-11T14:52:00Z">
        <w:r w:rsidRPr="004411D9">
          <w:rPr>
            <w:rPrChange w:id="1033" w:author="Brian Tetreault" w:date="2012-07-11T14:53:00Z">
              <w:rPr>
                <w:color w:val="0000FF"/>
                <w:szCs w:val="20"/>
                <w:highlight w:val="yellow"/>
                <w:u w:val="single"/>
                <w:lang w:eastAsia="de-DE"/>
              </w:rPr>
            </w:rPrChange>
          </w:rPr>
          <w:t xml:space="preserve">simultaneously </w:t>
        </w:r>
      </w:ins>
      <w:ins w:id="1034" w:author="Zetterberg, Rolf" w:date="2012-07-11T09:48:00Z">
        <w:r w:rsidRPr="004411D9">
          <w:rPr>
            <w:rPrChange w:id="1035" w:author="Brian Tetreault" w:date="2012-07-11T14:53:00Z">
              <w:rPr>
                <w:color w:val="0000FF"/>
                <w:szCs w:val="20"/>
                <w:highlight w:val="yellow"/>
                <w:u w:val="single"/>
                <w:lang w:eastAsia="de-DE"/>
              </w:rPr>
            </w:rPrChange>
          </w:rPr>
          <w:t>control</w:t>
        </w:r>
      </w:ins>
      <w:ins w:id="1036" w:author="Zetterberg, Rolf" w:date="2012-07-11T09:03:00Z">
        <w:r w:rsidRPr="004411D9">
          <w:rPr>
            <w:rPrChange w:id="1037" w:author="Brian Tetreault" w:date="2012-07-11T14:53:00Z">
              <w:rPr>
                <w:color w:val="0000FF"/>
                <w:szCs w:val="20"/>
                <w:highlight w:val="yellow"/>
                <w:u w:val="single"/>
                <w:lang w:eastAsia="de-DE"/>
              </w:rPr>
            </w:rPrChange>
          </w:rPr>
          <w:t xml:space="preserve"> the reporting interval of one or two specific ships</w:t>
        </w:r>
      </w:ins>
      <w:ins w:id="1038" w:author="Zetterberg, Rolf" w:date="2012-07-11T09:17:00Z">
        <w:r w:rsidRPr="004411D9">
          <w:rPr>
            <w:rPrChange w:id="1039" w:author="Brian Tetreault" w:date="2012-07-11T14:53:00Z">
              <w:rPr>
                <w:color w:val="0000FF"/>
                <w:szCs w:val="20"/>
                <w:highlight w:val="yellow"/>
                <w:u w:val="single"/>
                <w:lang w:eastAsia="de-DE"/>
              </w:rPr>
            </w:rPrChange>
          </w:rPr>
          <w:t xml:space="preserve"> identified by their MMSI.</w:t>
        </w:r>
      </w:ins>
      <w:ins w:id="1040" w:author="Zetterberg, Rolf" w:date="2012-07-11T09:10:00Z">
        <w:r w:rsidRPr="004411D9">
          <w:rPr>
            <w:rPrChange w:id="1041" w:author="Brian Tetreault" w:date="2012-07-11T14:53:00Z">
              <w:rPr>
                <w:color w:val="0000FF"/>
                <w:szCs w:val="20"/>
                <w:highlight w:val="yellow"/>
                <w:u w:val="single"/>
                <w:lang w:eastAsia="de-DE"/>
              </w:rPr>
            </w:rPrChange>
          </w:rPr>
          <w:br/>
        </w:r>
        <w:del w:id="1042" w:author="Brian Tetreault" w:date="2012-07-11T14:54:00Z">
          <w:r w:rsidR="00F807C9" w:rsidDel="00DF7F38">
            <w:rPr>
              <w:highlight w:val="yellow"/>
            </w:rPr>
            <w:br/>
          </w:r>
        </w:del>
      </w:ins>
    </w:p>
    <w:p w14:paraId="37D6F4B7" w14:textId="77777777" w:rsidR="00DF7F38" w:rsidRPr="00DF7F38" w:rsidRDefault="004411D9">
      <w:pPr>
        <w:pStyle w:val="BodyText"/>
        <w:numPr>
          <w:ins w:id="1043" w:author="Brian Tetreault" w:date="2012-07-11T14:54:00Z"/>
        </w:numPr>
        <w:jc w:val="left"/>
        <w:rPr>
          <w:ins w:id="1044" w:author="Brian Tetreault" w:date="2012-07-11T14:58:00Z"/>
          <w:rPrChange w:id="1045" w:author="Brian Tetreault" w:date="2012-07-11T14:59:00Z">
            <w:rPr>
              <w:ins w:id="1046" w:author="Brian Tetreault" w:date="2012-07-11T14:58:00Z"/>
              <w:highlight w:val="yellow"/>
            </w:rPr>
          </w:rPrChange>
        </w:rPr>
      </w:pPr>
      <w:ins w:id="1047" w:author="Zetterberg, Rolf" w:date="2012-07-11T09:05:00Z">
        <w:del w:id="1048" w:author="Brian Tetreault" w:date="2012-07-11T14:53:00Z">
          <w:r w:rsidRPr="004411D9">
            <w:rPr>
              <w:rPrChange w:id="1049" w:author="Brian Tetreault" w:date="2012-07-11T14:59:00Z">
                <w:rPr>
                  <w:color w:val="0000FF"/>
                  <w:szCs w:val="20"/>
                  <w:highlight w:val="yellow"/>
                  <w:u w:val="single"/>
                  <w:lang w:eastAsia="de-DE"/>
                </w:rPr>
              </w:rPrChange>
            </w:rPr>
            <w:delText xml:space="preserve"> </w:delText>
          </w:r>
        </w:del>
        <w:r w:rsidRPr="004411D9">
          <w:rPr>
            <w:rPrChange w:id="1050" w:author="Brian Tetreault" w:date="2012-07-11T14:59:00Z">
              <w:rPr>
                <w:color w:val="0000FF"/>
                <w:szCs w:val="20"/>
                <w:highlight w:val="yellow"/>
                <w:u w:val="single"/>
                <w:lang w:eastAsia="de-DE"/>
              </w:rPr>
            </w:rPrChange>
          </w:rPr>
          <w:t>Msg 23</w:t>
        </w:r>
      </w:ins>
      <w:ins w:id="1051" w:author="Zetterberg, Rolf" w:date="2012-07-11T09:08:00Z">
        <w:r w:rsidRPr="004411D9">
          <w:rPr>
            <w:rPrChange w:id="1052" w:author="Brian Tetreault" w:date="2012-07-11T14:59:00Z">
              <w:rPr>
                <w:color w:val="0000FF"/>
                <w:szCs w:val="20"/>
                <w:highlight w:val="yellow"/>
                <w:u w:val="single"/>
                <w:lang w:eastAsia="de-DE"/>
              </w:rPr>
            </w:rPrChange>
          </w:rPr>
          <w:t xml:space="preserve"> (Group assignment command)</w:t>
        </w:r>
      </w:ins>
      <w:ins w:id="1053" w:author="Zetterberg, Rolf" w:date="2012-07-11T09:05:00Z">
        <w:r w:rsidRPr="004411D9">
          <w:rPr>
            <w:rPrChange w:id="1054" w:author="Brian Tetreault" w:date="2012-07-11T14:59:00Z">
              <w:rPr>
                <w:color w:val="0000FF"/>
                <w:szCs w:val="20"/>
                <w:highlight w:val="yellow"/>
                <w:u w:val="single"/>
                <w:lang w:eastAsia="de-DE"/>
              </w:rPr>
            </w:rPrChange>
          </w:rPr>
          <w:t xml:space="preserve"> can be </w:t>
        </w:r>
      </w:ins>
      <w:ins w:id="1055" w:author="Zetterberg, Rolf" w:date="2012-07-11T09:07:00Z">
        <w:r w:rsidRPr="004411D9">
          <w:rPr>
            <w:rPrChange w:id="1056" w:author="Brian Tetreault" w:date="2012-07-11T14:59:00Z">
              <w:rPr>
                <w:color w:val="0000FF"/>
                <w:szCs w:val="20"/>
                <w:highlight w:val="yellow"/>
                <w:u w:val="single"/>
                <w:lang w:eastAsia="de-DE"/>
              </w:rPr>
            </w:rPrChange>
          </w:rPr>
          <w:t>transmitted from a base</w:t>
        </w:r>
      </w:ins>
      <w:ins w:id="1057" w:author="Brian Tetreault" w:date="2012-07-11T14:53:00Z">
        <w:r w:rsidRPr="004411D9">
          <w:rPr>
            <w:rPrChange w:id="1058" w:author="Brian Tetreault" w:date="2012-07-11T14:59:00Z">
              <w:rPr>
                <w:color w:val="0000FF"/>
                <w:szCs w:val="20"/>
                <w:highlight w:val="yellow"/>
                <w:u w:val="single"/>
                <w:lang w:eastAsia="de-DE"/>
              </w:rPr>
            </w:rPrChange>
          </w:rPr>
          <w:t xml:space="preserve"> </w:t>
        </w:r>
      </w:ins>
      <w:ins w:id="1059" w:author="Zetterberg, Rolf" w:date="2012-07-11T09:07:00Z">
        <w:r w:rsidRPr="004411D9">
          <w:rPr>
            <w:rPrChange w:id="1060" w:author="Brian Tetreault" w:date="2012-07-11T14:59:00Z">
              <w:rPr>
                <w:color w:val="0000FF"/>
                <w:szCs w:val="20"/>
                <w:highlight w:val="yellow"/>
                <w:u w:val="single"/>
                <w:lang w:eastAsia="de-DE"/>
              </w:rPr>
            </w:rPrChange>
          </w:rPr>
          <w:t xml:space="preserve">station </w:t>
        </w:r>
      </w:ins>
      <w:ins w:id="1061" w:author="Zetterberg, Rolf" w:date="2012-07-11T09:09:00Z">
        <w:r w:rsidRPr="004411D9">
          <w:rPr>
            <w:rPrChange w:id="1062" w:author="Brian Tetreault" w:date="2012-07-11T14:59:00Z">
              <w:rPr>
                <w:color w:val="0000FF"/>
                <w:szCs w:val="20"/>
                <w:highlight w:val="yellow"/>
                <w:u w:val="single"/>
                <w:lang w:eastAsia="de-DE"/>
              </w:rPr>
            </w:rPrChange>
          </w:rPr>
          <w:t xml:space="preserve">to control </w:t>
        </w:r>
      </w:ins>
      <w:ins w:id="1063" w:author="Zetterberg, Rolf" w:date="2012-07-11T09:10:00Z">
        <w:del w:id="1064" w:author="Brian Tetreault" w:date="2012-07-11T14:53:00Z">
          <w:r w:rsidRPr="004411D9">
            <w:rPr>
              <w:rPrChange w:id="1065" w:author="Brian Tetreault" w:date="2012-07-11T14:59:00Z">
                <w:rPr>
                  <w:color w:val="0000FF"/>
                  <w:szCs w:val="20"/>
                  <w:highlight w:val="yellow"/>
                  <w:u w:val="single"/>
                  <w:lang w:eastAsia="de-DE"/>
                </w:rPr>
              </w:rPrChange>
            </w:rPr>
            <w:delText xml:space="preserve"> </w:delText>
          </w:r>
        </w:del>
        <w:r w:rsidRPr="004411D9">
          <w:rPr>
            <w:rPrChange w:id="1066" w:author="Brian Tetreault" w:date="2012-07-11T14:59:00Z">
              <w:rPr>
                <w:color w:val="0000FF"/>
                <w:szCs w:val="20"/>
                <w:highlight w:val="yellow"/>
                <w:u w:val="single"/>
                <w:lang w:eastAsia="de-DE"/>
              </w:rPr>
            </w:rPrChange>
          </w:rPr>
          <w:t>the operating parameters</w:t>
        </w:r>
      </w:ins>
      <w:ins w:id="1067" w:author="Brian Tetreault" w:date="2012-07-11T14:57:00Z">
        <w:r w:rsidRPr="004411D9">
          <w:rPr>
            <w:rPrChange w:id="1068" w:author="Brian Tetreault" w:date="2012-07-11T14:59:00Z">
              <w:rPr>
                <w:color w:val="0000FF"/>
                <w:szCs w:val="20"/>
                <w:highlight w:val="yellow"/>
                <w:u w:val="single"/>
                <w:lang w:eastAsia="de-DE"/>
              </w:rPr>
            </w:rPrChange>
          </w:rPr>
          <w:t xml:space="preserve"> of mobile stations in a specified area and selected by “ship and cargo type” or “station type</w:t>
        </w:r>
      </w:ins>
      <w:ins w:id="1069" w:author="Brian Tetreault" w:date="2012-07-11T14:58:00Z">
        <w:r w:rsidRPr="004411D9">
          <w:rPr>
            <w:rPrChange w:id="1070" w:author="Brian Tetreault" w:date="2012-07-11T14:59:00Z">
              <w:rPr>
                <w:color w:val="0000FF"/>
                <w:szCs w:val="20"/>
                <w:highlight w:val="yellow"/>
                <w:u w:val="single"/>
                <w:lang w:eastAsia="de-DE"/>
              </w:rPr>
            </w:rPrChange>
          </w:rPr>
          <w:t>.</w:t>
        </w:r>
      </w:ins>
      <w:ins w:id="1071" w:author="Brian Tetreault" w:date="2012-07-11T14:57:00Z">
        <w:r w:rsidRPr="004411D9">
          <w:rPr>
            <w:rPrChange w:id="1072" w:author="Brian Tetreault" w:date="2012-07-11T14:59:00Z">
              <w:rPr>
                <w:color w:val="0000FF"/>
                <w:szCs w:val="20"/>
                <w:highlight w:val="yellow"/>
                <w:u w:val="single"/>
                <w:lang w:eastAsia="de-DE"/>
              </w:rPr>
            </w:rPrChange>
          </w:rPr>
          <w:t>”</w:t>
        </w:r>
      </w:ins>
    </w:p>
    <w:p w14:paraId="4C76E48D" w14:textId="77777777" w:rsidR="00DF7F38" w:rsidRPr="00DF7F38" w:rsidRDefault="004411D9">
      <w:pPr>
        <w:pStyle w:val="BodyText"/>
        <w:numPr>
          <w:ins w:id="1073" w:author="Brian Tetreault" w:date="2012-07-11T14:58:00Z"/>
        </w:numPr>
        <w:jc w:val="left"/>
        <w:rPr>
          <w:ins w:id="1074" w:author="Brian Tetreault" w:date="2012-07-11T14:54:00Z"/>
          <w:rPrChange w:id="1075" w:author="Brian Tetreault" w:date="2012-07-11T14:59:00Z">
            <w:rPr>
              <w:ins w:id="1076" w:author="Brian Tetreault" w:date="2012-07-11T14:54:00Z"/>
              <w:highlight w:val="yellow"/>
            </w:rPr>
          </w:rPrChange>
        </w:rPr>
      </w:pPr>
      <w:ins w:id="1077" w:author="Brian Tetreault" w:date="2012-07-11T14:58:00Z">
        <w:r w:rsidRPr="004411D9">
          <w:rPr>
            <w:rPrChange w:id="1078" w:author="Brian Tetreault" w:date="2012-07-11T14:59:00Z">
              <w:rPr>
                <w:color w:val="0000FF"/>
                <w:szCs w:val="20"/>
                <w:highlight w:val="yellow"/>
                <w:u w:val="single"/>
                <w:lang w:eastAsia="de-DE"/>
              </w:rPr>
            </w:rPrChange>
          </w:rPr>
          <w:t>Operating parameters are:</w:t>
        </w:r>
      </w:ins>
      <w:ins w:id="1079" w:author="Zetterberg, Rolf" w:date="2012-07-11T09:10:00Z">
        <w:del w:id="1080" w:author="Brian Tetreault" w:date="2012-07-11T14:54:00Z">
          <w:r w:rsidRPr="004411D9">
            <w:rPr>
              <w:rPrChange w:id="1081" w:author="Brian Tetreault" w:date="2012-07-11T14:59:00Z">
                <w:rPr>
                  <w:color w:val="0000FF"/>
                  <w:szCs w:val="20"/>
                  <w:highlight w:val="yellow"/>
                  <w:u w:val="single"/>
                  <w:lang w:eastAsia="de-DE"/>
                </w:rPr>
              </w:rPrChange>
            </w:rPr>
            <w:br/>
          </w:r>
        </w:del>
      </w:ins>
    </w:p>
    <w:p w14:paraId="082AC76C" w14:textId="77777777" w:rsidR="004411D9" w:rsidRPr="004411D9" w:rsidRDefault="004411D9">
      <w:pPr>
        <w:pStyle w:val="BodyText"/>
        <w:numPr>
          <w:ins w:id="1082" w:author="Brian Tetreault" w:date="2012-07-11T14:54:00Z"/>
        </w:numPr>
        <w:ind w:left="720"/>
        <w:jc w:val="left"/>
        <w:rPr>
          <w:ins w:id="1083" w:author="Brian Tetreault" w:date="2012-07-11T14:54:00Z"/>
          <w:rPrChange w:id="1084" w:author="Brian Tetreault" w:date="2012-07-11T14:59:00Z">
            <w:rPr>
              <w:ins w:id="1085" w:author="Brian Tetreault" w:date="2012-07-11T14:54:00Z"/>
              <w:highlight w:val="yellow"/>
            </w:rPr>
          </w:rPrChange>
        </w:rPr>
        <w:pPrChange w:id="1086" w:author="Brian Tetreault" w:date="2012-07-11T14:55:00Z">
          <w:pPr>
            <w:pStyle w:val="BodyText"/>
            <w:ind w:left="630"/>
            <w:jc w:val="left"/>
          </w:pPr>
        </w:pPrChange>
      </w:pPr>
      <w:ins w:id="1087" w:author="Zetterberg, Rolf" w:date="2012-07-11T09:11:00Z">
        <w:r w:rsidRPr="004411D9">
          <w:rPr>
            <w:rPrChange w:id="1088" w:author="Brian Tetreault" w:date="2012-07-11T14:59:00Z">
              <w:rPr>
                <w:color w:val="0000FF"/>
                <w:highlight w:val="yellow"/>
                <w:u w:val="single"/>
              </w:rPr>
            </w:rPrChange>
          </w:rPr>
          <w:t>- transmit/receive mode</w:t>
        </w:r>
      </w:ins>
    </w:p>
    <w:p w14:paraId="6C3137AC" w14:textId="77777777" w:rsidR="004411D9" w:rsidRPr="004411D9" w:rsidRDefault="004411D9">
      <w:pPr>
        <w:pStyle w:val="BodyText"/>
        <w:numPr>
          <w:ins w:id="1089" w:author="Brian Tetreault" w:date="2012-07-11T14:54:00Z"/>
        </w:numPr>
        <w:ind w:left="720"/>
        <w:jc w:val="left"/>
        <w:rPr>
          <w:ins w:id="1090" w:author="Brian Tetreault" w:date="2012-07-11T14:54:00Z"/>
          <w:rPrChange w:id="1091" w:author="Brian Tetreault" w:date="2012-07-11T14:59:00Z">
            <w:rPr>
              <w:ins w:id="1092" w:author="Brian Tetreault" w:date="2012-07-11T14:54:00Z"/>
              <w:highlight w:val="yellow"/>
            </w:rPr>
          </w:rPrChange>
        </w:rPr>
        <w:pPrChange w:id="1093" w:author="Brian Tetreault" w:date="2012-07-11T14:55:00Z">
          <w:pPr>
            <w:pStyle w:val="BodyText"/>
            <w:ind w:left="630"/>
            <w:jc w:val="left"/>
          </w:pPr>
        </w:pPrChange>
      </w:pPr>
      <w:ins w:id="1094" w:author="Zetterberg, Rolf" w:date="2012-07-11T09:11:00Z">
        <w:del w:id="1095" w:author="Brian Tetreault" w:date="2012-07-11T14:54:00Z">
          <w:r w:rsidRPr="004411D9">
            <w:rPr>
              <w:rPrChange w:id="1096" w:author="Brian Tetreault" w:date="2012-07-11T14:59:00Z">
                <w:rPr>
                  <w:color w:val="0000FF"/>
                  <w:highlight w:val="yellow"/>
                  <w:u w:val="single"/>
                </w:rPr>
              </w:rPrChange>
            </w:rPr>
            <w:br/>
          </w:r>
        </w:del>
        <w:r w:rsidRPr="004411D9">
          <w:rPr>
            <w:rPrChange w:id="1097" w:author="Brian Tetreault" w:date="2012-07-11T14:59:00Z">
              <w:rPr>
                <w:color w:val="0000FF"/>
                <w:highlight w:val="yellow"/>
                <w:u w:val="single"/>
              </w:rPr>
            </w:rPrChange>
          </w:rPr>
          <w:t>- reporting interval</w:t>
        </w:r>
      </w:ins>
    </w:p>
    <w:p w14:paraId="3731BF97" w14:textId="77777777" w:rsidR="004411D9" w:rsidRPr="004411D9" w:rsidRDefault="004411D9">
      <w:pPr>
        <w:pStyle w:val="BodyText"/>
        <w:numPr>
          <w:ins w:id="1098" w:author="Brian Tetreault" w:date="2012-07-11T14:54:00Z"/>
        </w:numPr>
        <w:ind w:left="720"/>
        <w:jc w:val="left"/>
        <w:rPr>
          <w:ins w:id="1099" w:author="Brian Tetreault" w:date="2012-07-11T14:55:00Z"/>
          <w:rPrChange w:id="1100" w:author="Brian Tetreault" w:date="2012-07-11T14:59:00Z">
            <w:rPr>
              <w:ins w:id="1101" w:author="Brian Tetreault" w:date="2012-07-11T14:55:00Z"/>
              <w:highlight w:val="yellow"/>
            </w:rPr>
          </w:rPrChange>
        </w:rPr>
        <w:pPrChange w:id="1102" w:author="Brian Tetreault" w:date="2012-07-11T14:55:00Z">
          <w:pPr>
            <w:pStyle w:val="BodyText"/>
            <w:ind w:left="630"/>
            <w:jc w:val="left"/>
          </w:pPr>
        </w:pPrChange>
      </w:pPr>
      <w:ins w:id="1103" w:author="Zetterberg, Rolf" w:date="2012-07-11T09:11:00Z">
        <w:del w:id="1104" w:author="Brian Tetreault" w:date="2012-07-11T14:54:00Z">
          <w:r w:rsidRPr="004411D9">
            <w:rPr>
              <w:rPrChange w:id="1105" w:author="Brian Tetreault" w:date="2012-07-11T14:59:00Z">
                <w:rPr>
                  <w:color w:val="0000FF"/>
                  <w:highlight w:val="yellow"/>
                  <w:u w:val="single"/>
                </w:rPr>
              </w:rPrChange>
            </w:rPr>
            <w:br/>
          </w:r>
        </w:del>
        <w:r w:rsidRPr="004411D9">
          <w:rPr>
            <w:rPrChange w:id="1106" w:author="Brian Tetreault" w:date="2012-07-11T14:59:00Z">
              <w:rPr>
                <w:color w:val="0000FF"/>
                <w:highlight w:val="yellow"/>
                <w:u w:val="single"/>
              </w:rPr>
            </w:rPrChange>
          </w:rPr>
          <w:t>- duration of a quiet period</w:t>
        </w:r>
      </w:ins>
    </w:p>
    <w:p w14:paraId="0A8FD24F" w14:textId="77777777" w:rsidR="004411D9" w:rsidRPr="004411D9" w:rsidRDefault="004411D9">
      <w:pPr>
        <w:pStyle w:val="BodyText"/>
        <w:numPr>
          <w:ins w:id="1107" w:author="Brian Tetreault" w:date="2012-07-11T14:55:00Z"/>
        </w:numPr>
        <w:jc w:val="left"/>
        <w:rPr>
          <w:ins w:id="1108" w:author="Zetterberg, Rolf" w:date="2012-07-11T09:13:00Z"/>
          <w:rPrChange w:id="1109" w:author="Brian Tetreault" w:date="2012-07-11T14:59:00Z">
            <w:rPr>
              <w:ins w:id="1110" w:author="Zetterberg, Rolf" w:date="2012-07-11T09:13:00Z"/>
              <w:highlight w:val="yellow"/>
            </w:rPr>
          </w:rPrChange>
        </w:rPr>
        <w:pPrChange w:id="1111" w:author="Zetterberg, Rolf" w:date="2012-07-11T09:02:00Z">
          <w:pPr>
            <w:pStyle w:val="BodyText"/>
          </w:pPr>
        </w:pPrChange>
      </w:pPr>
      <w:ins w:id="1112" w:author="Zetterberg, Rolf" w:date="2012-07-11T09:12:00Z">
        <w:del w:id="1113" w:author="Brian Tetreault" w:date="2012-07-11T14:54:00Z">
          <w:r w:rsidRPr="004411D9">
            <w:rPr>
              <w:rPrChange w:id="1114" w:author="Brian Tetreault" w:date="2012-07-11T14:59:00Z">
                <w:rPr>
                  <w:color w:val="0000FF"/>
                  <w:highlight w:val="yellow"/>
                  <w:u w:val="single"/>
                </w:rPr>
              </w:rPrChange>
            </w:rPr>
            <w:br/>
          </w:r>
        </w:del>
        <w:del w:id="1115" w:author="Brian Tetreault" w:date="2012-07-11T14:57:00Z">
          <w:r w:rsidRPr="004411D9">
            <w:rPr>
              <w:rPrChange w:id="1116" w:author="Brian Tetreault" w:date="2012-07-11T14:59:00Z">
                <w:rPr>
                  <w:color w:val="0000FF"/>
                  <w:highlight w:val="yellow"/>
                  <w:u w:val="single"/>
                </w:rPr>
              </w:rPrChange>
            </w:rPr>
            <w:delText xml:space="preserve">of mobile stations </w:delText>
          </w:r>
        </w:del>
      </w:ins>
      <w:ins w:id="1117" w:author="Zetterberg, Rolf" w:date="2012-07-11T09:05:00Z">
        <w:del w:id="1118" w:author="Brian Tetreault" w:date="2012-07-11T14:57:00Z">
          <w:r w:rsidRPr="004411D9">
            <w:rPr>
              <w:rPrChange w:id="1119" w:author="Brian Tetreault" w:date="2012-07-11T14:59:00Z">
                <w:rPr>
                  <w:color w:val="0000FF"/>
                  <w:highlight w:val="yellow"/>
                  <w:u w:val="single"/>
                </w:rPr>
              </w:rPrChange>
            </w:rPr>
            <w:delText xml:space="preserve"> in a specified area</w:delText>
          </w:r>
        </w:del>
      </w:ins>
      <w:ins w:id="1120" w:author="Zetterberg, Rolf" w:date="2012-07-11T09:13:00Z">
        <w:del w:id="1121" w:author="Brian Tetreault" w:date="2012-07-11T14:57:00Z">
          <w:r w:rsidRPr="004411D9">
            <w:rPr>
              <w:rPrChange w:id="1122" w:author="Brian Tetreault" w:date="2012-07-11T14:59:00Z">
                <w:rPr>
                  <w:color w:val="0000FF"/>
                  <w:highlight w:val="yellow"/>
                  <w:u w:val="single"/>
                </w:rPr>
              </w:rPrChange>
            </w:rPr>
            <w:delText xml:space="preserve"> and selected by </w:delText>
          </w:r>
        </w:del>
      </w:ins>
      <w:ins w:id="1123" w:author="Zetterberg, Rolf" w:date="2012-07-11T09:14:00Z">
        <w:del w:id="1124" w:author="Brian Tetreault" w:date="2012-07-11T14:57:00Z">
          <w:r w:rsidRPr="004411D9">
            <w:rPr>
              <w:rPrChange w:id="1125" w:author="Brian Tetreault" w:date="2012-07-11T14:59:00Z">
                <w:rPr>
                  <w:color w:val="0000FF"/>
                  <w:highlight w:val="yellow"/>
                  <w:u w:val="single"/>
                </w:rPr>
              </w:rPrChange>
            </w:rPr>
            <w:delText>“ship and cargo type” or “station type”</w:delText>
          </w:r>
        </w:del>
        <w:r w:rsidRPr="004411D9">
          <w:rPr>
            <w:rPrChange w:id="1126" w:author="Brian Tetreault" w:date="2012-07-11T14:59:00Z">
              <w:rPr>
                <w:color w:val="0000FF"/>
                <w:highlight w:val="yellow"/>
                <w:u w:val="single"/>
              </w:rPr>
            </w:rPrChange>
          </w:rPr>
          <w:t>.</w:t>
        </w:r>
      </w:ins>
    </w:p>
    <w:p w14:paraId="4A83DAFE" w14:textId="77777777" w:rsidR="004411D9" w:rsidRPr="004411D9" w:rsidRDefault="004411D9">
      <w:pPr>
        <w:pStyle w:val="BodyText"/>
        <w:jc w:val="left"/>
        <w:rPr>
          <w:ins w:id="1127" w:author="Zetterberg, Rolf" w:date="2012-07-11T09:48:00Z"/>
          <w:rPrChange w:id="1128" w:author="Brian Tetreault" w:date="2012-07-11T15:03:00Z">
            <w:rPr>
              <w:ins w:id="1129" w:author="Zetterberg, Rolf" w:date="2012-07-11T09:48:00Z"/>
              <w:highlight w:val="yellow"/>
            </w:rPr>
          </w:rPrChange>
        </w:rPr>
        <w:pPrChange w:id="1130" w:author="Zetterberg, Rolf" w:date="2012-07-11T09:02:00Z">
          <w:pPr>
            <w:pStyle w:val="BodyText"/>
          </w:pPr>
        </w:pPrChange>
      </w:pPr>
      <w:ins w:id="1131" w:author="Zetterberg, Rolf" w:date="2012-07-11T09:14:00Z">
        <w:r w:rsidRPr="004411D9">
          <w:rPr>
            <w:rPrChange w:id="1132" w:author="Brian Tetreault" w:date="2012-07-11T15:03:00Z">
              <w:rPr>
                <w:color w:val="0000FF"/>
                <w:highlight w:val="yellow"/>
                <w:u w:val="single"/>
              </w:rPr>
            </w:rPrChange>
          </w:rPr>
          <w:t>The reporting interval o</w:t>
        </w:r>
      </w:ins>
      <w:ins w:id="1133" w:author="Zetterberg, Rolf" w:date="2012-07-11T09:15:00Z">
        <w:r w:rsidRPr="004411D9">
          <w:rPr>
            <w:rPrChange w:id="1134" w:author="Brian Tetreault" w:date="2012-07-11T15:03:00Z">
              <w:rPr>
                <w:color w:val="0000FF"/>
                <w:highlight w:val="yellow"/>
                <w:u w:val="single"/>
              </w:rPr>
            </w:rPrChange>
          </w:rPr>
          <w:t>f</w:t>
        </w:r>
      </w:ins>
      <w:ins w:id="1135" w:author="Zetterberg, Rolf" w:date="2012-07-11T09:14:00Z">
        <w:r w:rsidRPr="004411D9">
          <w:rPr>
            <w:rPrChange w:id="1136" w:author="Brian Tetreault" w:date="2012-07-11T15:03:00Z">
              <w:rPr>
                <w:color w:val="0000FF"/>
                <w:highlight w:val="yellow"/>
                <w:u w:val="single"/>
              </w:rPr>
            </w:rPrChange>
          </w:rPr>
          <w:t xml:space="preserve"> </w:t>
        </w:r>
      </w:ins>
      <w:ins w:id="1137" w:author="Zetterberg, Rolf" w:date="2012-07-11T09:13:00Z">
        <w:r w:rsidRPr="004411D9">
          <w:rPr>
            <w:rPrChange w:id="1138" w:author="Brian Tetreault" w:date="2012-07-11T15:03:00Z">
              <w:rPr>
                <w:color w:val="0000FF"/>
                <w:highlight w:val="yellow"/>
                <w:u w:val="single"/>
              </w:rPr>
            </w:rPrChange>
          </w:rPr>
          <w:t xml:space="preserve">Class A mobile stations </w:t>
        </w:r>
      </w:ins>
      <w:ins w:id="1139" w:author="Zetterberg, Rolf" w:date="2012-07-11T09:18:00Z">
        <w:r w:rsidRPr="004411D9">
          <w:rPr>
            <w:rPrChange w:id="1140" w:author="Brian Tetreault" w:date="2012-07-11T15:03:00Z">
              <w:rPr>
                <w:color w:val="0000FF"/>
                <w:highlight w:val="yellow"/>
                <w:u w:val="single"/>
              </w:rPr>
            </w:rPrChange>
          </w:rPr>
          <w:t>can</w:t>
        </w:r>
      </w:ins>
      <w:ins w:id="1141" w:author="Zetterberg, Rolf" w:date="2012-07-11T09:27:00Z">
        <w:r w:rsidRPr="004411D9">
          <w:rPr>
            <w:rPrChange w:id="1142" w:author="Brian Tetreault" w:date="2012-07-11T15:03:00Z">
              <w:rPr>
                <w:color w:val="0000FF"/>
                <w:highlight w:val="yellow"/>
                <w:u w:val="single"/>
              </w:rPr>
            </w:rPrChange>
          </w:rPr>
          <w:t xml:space="preserve"> only</w:t>
        </w:r>
      </w:ins>
      <w:ins w:id="1143" w:author="Zetterberg, Rolf" w:date="2012-07-11T09:15:00Z">
        <w:r w:rsidRPr="004411D9">
          <w:rPr>
            <w:rPrChange w:id="1144" w:author="Brian Tetreault" w:date="2012-07-11T15:03:00Z">
              <w:rPr>
                <w:color w:val="0000FF"/>
                <w:highlight w:val="yellow"/>
                <w:u w:val="single"/>
              </w:rPr>
            </w:rPrChange>
          </w:rPr>
          <w:t xml:space="preserve"> be </w:t>
        </w:r>
      </w:ins>
      <w:ins w:id="1145" w:author="Zetterberg, Rolf" w:date="2012-07-11T09:27:00Z">
        <w:r w:rsidRPr="004411D9">
          <w:rPr>
            <w:rPrChange w:id="1146" w:author="Brian Tetreault" w:date="2012-07-11T15:03:00Z">
              <w:rPr>
                <w:color w:val="0000FF"/>
                <w:highlight w:val="yellow"/>
                <w:u w:val="single"/>
              </w:rPr>
            </w:rPrChange>
          </w:rPr>
          <w:t>de</w:t>
        </w:r>
      </w:ins>
      <w:ins w:id="1147" w:author="Zetterberg, Rolf" w:date="2012-07-11T09:15:00Z">
        <w:r w:rsidRPr="004411D9">
          <w:rPr>
            <w:rPrChange w:id="1148" w:author="Brian Tetreault" w:date="2012-07-11T15:03:00Z">
              <w:rPr>
                <w:color w:val="0000FF"/>
                <w:highlight w:val="yellow"/>
                <w:u w:val="single"/>
              </w:rPr>
            </w:rPrChange>
          </w:rPr>
          <w:t>crease</w:t>
        </w:r>
      </w:ins>
      <w:ins w:id="1149" w:author="Zetterberg, Rolf" w:date="2012-07-11T09:16:00Z">
        <w:r w:rsidRPr="004411D9">
          <w:rPr>
            <w:rPrChange w:id="1150" w:author="Brian Tetreault" w:date="2012-07-11T15:03:00Z">
              <w:rPr>
                <w:color w:val="0000FF"/>
                <w:highlight w:val="yellow"/>
                <w:u w:val="single"/>
              </w:rPr>
            </w:rPrChange>
          </w:rPr>
          <w:t>d</w:t>
        </w:r>
      </w:ins>
      <w:ins w:id="1151" w:author="Brian Tetreault" w:date="2012-07-11T14:59:00Z">
        <w:r w:rsidRPr="004411D9">
          <w:rPr>
            <w:rPrChange w:id="1152" w:author="Brian Tetreault" w:date="2012-07-11T15:03:00Z">
              <w:rPr>
                <w:color w:val="0000FF"/>
                <w:highlight w:val="yellow"/>
                <w:u w:val="single"/>
              </w:rPr>
            </w:rPrChange>
          </w:rPr>
          <w:t xml:space="preserve"> (as </w:t>
        </w:r>
      </w:ins>
      <w:ins w:id="1153" w:author="Zetterberg, Rolf" w:date="2012-07-11T09:29:00Z">
        <w:del w:id="1154" w:author="Brian Tetreault" w:date="2012-07-11T14:59:00Z">
          <w:r w:rsidRPr="004411D9">
            <w:rPr>
              <w:rPrChange w:id="1155" w:author="Brian Tetreault" w:date="2012-07-11T15:03:00Z">
                <w:rPr>
                  <w:color w:val="0000FF"/>
                  <w:highlight w:val="yellow"/>
                  <w:u w:val="single"/>
                </w:rPr>
              </w:rPrChange>
            </w:rPr>
            <w:delText xml:space="preserve">, </w:delText>
          </w:r>
        </w:del>
        <w:r w:rsidRPr="004411D9">
          <w:rPr>
            <w:rPrChange w:id="1156" w:author="Brian Tetreault" w:date="2012-07-11T15:03:00Z">
              <w:rPr>
                <w:color w:val="0000FF"/>
                <w:highlight w:val="yellow"/>
                <w:u w:val="single"/>
              </w:rPr>
            </w:rPrChange>
          </w:rPr>
          <w:t xml:space="preserve">compared to </w:t>
        </w:r>
        <w:del w:id="1157" w:author="Brian Tetreault" w:date="2012-07-11T14:59:00Z">
          <w:r w:rsidRPr="004411D9">
            <w:rPr>
              <w:rPrChange w:id="1158" w:author="Brian Tetreault" w:date="2012-07-11T15:03:00Z">
                <w:rPr>
                  <w:color w:val="0000FF"/>
                  <w:highlight w:val="yellow"/>
                  <w:u w:val="single"/>
                </w:rPr>
              </w:rPrChange>
            </w:rPr>
            <w:delText xml:space="preserve">its </w:delText>
          </w:r>
        </w:del>
      </w:ins>
      <w:ins w:id="1159" w:author="Brian Tetreault" w:date="2012-07-11T14:59:00Z">
        <w:r w:rsidRPr="004411D9">
          <w:rPr>
            <w:rPrChange w:id="1160" w:author="Brian Tetreault" w:date="2012-07-11T15:03:00Z">
              <w:rPr>
                <w:color w:val="0000FF"/>
                <w:highlight w:val="yellow"/>
                <w:u w:val="single"/>
              </w:rPr>
            </w:rPrChange>
          </w:rPr>
          <w:t xml:space="preserve">their </w:t>
        </w:r>
      </w:ins>
      <w:ins w:id="1161" w:author="Zetterberg, Rolf" w:date="2012-07-11T09:29:00Z">
        <w:r w:rsidRPr="004411D9">
          <w:rPr>
            <w:rPrChange w:id="1162" w:author="Brian Tetreault" w:date="2012-07-11T15:03:00Z">
              <w:rPr>
                <w:color w:val="0000FF"/>
                <w:highlight w:val="yellow"/>
                <w:u w:val="single"/>
              </w:rPr>
            </w:rPrChange>
          </w:rPr>
          <w:t>autono</w:t>
        </w:r>
      </w:ins>
      <w:ins w:id="1163" w:author="Zetterberg, Rolf" w:date="2012-07-11T09:30:00Z">
        <w:r w:rsidRPr="004411D9">
          <w:rPr>
            <w:rPrChange w:id="1164" w:author="Brian Tetreault" w:date="2012-07-11T15:03:00Z">
              <w:rPr>
                <w:color w:val="0000FF"/>
                <w:highlight w:val="yellow"/>
                <w:u w:val="single"/>
              </w:rPr>
            </w:rPrChange>
          </w:rPr>
          <w:t>mo</w:t>
        </w:r>
      </w:ins>
      <w:ins w:id="1165" w:author="Zetterberg, Rolf" w:date="2012-07-11T09:29:00Z">
        <w:r w:rsidRPr="004411D9">
          <w:rPr>
            <w:rPrChange w:id="1166" w:author="Brian Tetreault" w:date="2012-07-11T15:03:00Z">
              <w:rPr>
                <w:color w:val="0000FF"/>
                <w:highlight w:val="yellow"/>
                <w:u w:val="single"/>
              </w:rPr>
            </w:rPrChange>
          </w:rPr>
          <w:t>us reporting interval</w:t>
        </w:r>
      </w:ins>
      <w:ins w:id="1167" w:author="Brian Tetreault" w:date="2012-07-11T14:59:00Z">
        <w:r w:rsidRPr="004411D9">
          <w:rPr>
            <w:rPrChange w:id="1168" w:author="Brian Tetreault" w:date="2012-07-11T15:03:00Z">
              <w:rPr>
                <w:color w:val="0000FF"/>
                <w:highlight w:val="yellow"/>
                <w:u w:val="single"/>
              </w:rPr>
            </w:rPrChange>
          </w:rPr>
          <w:t>)</w:t>
        </w:r>
      </w:ins>
      <w:ins w:id="1169" w:author="Zetterberg, Rolf" w:date="2012-07-11T09:29:00Z">
        <w:del w:id="1170" w:author="Brian Tetreault" w:date="2012-07-11T14:59:00Z">
          <w:r w:rsidRPr="004411D9">
            <w:rPr>
              <w:rPrChange w:id="1171" w:author="Brian Tetreault" w:date="2012-07-11T15:03:00Z">
                <w:rPr>
                  <w:color w:val="0000FF"/>
                  <w:highlight w:val="yellow"/>
                  <w:u w:val="single"/>
                </w:rPr>
              </w:rPrChange>
            </w:rPr>
            <w:delText>,</w:delText>
          </w:r>
        </w:del>
      </w:ins>
      <w:ins w:id="1172" w:author="Zetterberg, Rolf" w:date="2012-07-11T09:15:00Z">
        <w:del w:id="1173" w:author="Brian Tetreault" w:date="2012-07-11T15:02:00Z">
          <w:r w:rsidRPr="004411D9">
            <w:rPr>
              <w:rPrChange w:id="1174" w:author="Brian Tetreault" w:date="2012-07-11T15:03:00Z">
                <w:rPr>
                  <w:color w:val="0000FF"/>
                  <w:highlight w:val="yellow"/>
                  <w:u w:val="single"/>
                </w:rPr>
              </w:rPrChange>
            </w:rPr>
            <w:delText xml:space="preserve"> by assignment</w:delText>
          </w:r>
        </w:del>
      </w:ins>
      <w:ins w:id="1175" w:author="Brian Tetreault" w:date="2012-07-11T14:59:00Z">
        <w:r w:rsidRPr="004411D9">
          <w:rPr>
            <w:rPrChange w:id="1176" w:author="Brian Tetreault" w:date="2012-07-11T15:03:00Z">
              <w:rPr>
                <w:color w:val="0000FF"/>
                <w:highlight w:val="yellow"/>
                <w:u w:val="single"/>
              </w:rPr>
            </w:rPrChange>
          </w:rPr>
          <w:t>.</w:t>
        </w:r>
      </w:ins>
      <w:ins w:id="1177" w:author="Zetterberg, Rolf" w:date="2012-07-11T09:27:00Z">
        <w:r w:rsidRPr="004411D9">
          <w:rPr>
            <w:rPrChange w:id="1178" w:author="Brian Tetreault" w:date="2012-07-11T15:03:00Z">
              <w:rPr>
                <w:color w:val="0000FF"/>
                <w:highlight w:val="yellow"/>
                <w:u w:val="single"/>
              </w:rPr>
            </w:rPrChange>
          </w:rPr>
          <w:t xml:space="preserve"> </w:t>
        </w:r>
        <w:del w:id="1179" w:author="Brian Tetreault" w:date="2012-07-11T15:00:00Z">
          <w:r w:rsidRPr="004411D9">
            <w:rPr>
              <w:rPrChange w:id="1180" w:author="Brian Tetreault" w:date="2012-07-11T15:03:00Z">
                <w:rPr>
                  <w:color w:val="0000FF"/>
                  <w:highlight w:val="yellow"/>
                  <w:u w:val="single"/>
                </w:rPr>
              </w:rPrChange>
            </w:rPr>
            <w:delText xml:space="preserve">and the </w:delText>
          </w:r>
        </w:del>
        <w:r w:rsidRPr="004411D9">
          <w:rPr>
            <w:rPrChange w:id="1181" w:author="Brian Tetreault" w:date="2012-07-11T15:03:00Z">
              <w:rPr>
                <w:color w:val="0000FF"/>
                <w:highlight w:val="yellow"/>
                <w:u w:val="single"/>
              </w:rPr>
            </w:rPrChange>
          </w:rPr>
          <w:t>Class A</w:t>
        </w:r>
      </w:ins>
      <w:ins w:id="1182" w:author="Zetterberg, Rolf" w:date="2012-07-11T09:28:00Z">
        <w:r w:rsidRPr="004411D9">
          <w:rPr>
            <w:rPrChange w:id="1183" w:author="Brian Tetreault" w:date="2012-07-11T15:03:00Z">
              <w:rPr>
                <w:color w:val="0000FF"/>
                <w:highlight w:val="yellow"/>
                <w:u w:val="single"/>
              </w:rPr>
            </w:rPrChange>
          </w:rPr>
          <w:t xml:space="preserve"> mobile station transmits </w:t>
        </w:r>
        <w:del w:id="1184" w:author="Brian Tetreault" w:date="2012-07-11T15:00:00Z">
          <w:r w:rsidRPr="004411D9">
            <w:rPr>
              <w:rPrChange w:id="1185" w:author="Brian Tetreault" w:date="2012-07-11T15:03:00Z">
                <w:rPr>
                  <w:color w:val="0000FF"/>
                  <w:highlight w:val="yellow"/>
                  <w:u w:val="single"/>
                </w:rPr>
              </w:rPrChange>
            </w:rPr>
            <w:delText xml:space="preserve">in such </w:delText>
          </w:r>
        </w:del>
        <w:r w:rsidRPr="004411D9">
          <w:rPr>
            <w:rPrChange w:id="1186" w:author="Brian Tetreault" w:date="2012-07-11T15:03:00Z">
              <w:rPr>
                <w:color w:val="0000FF"/>
                <w:highlight w:val="yellow"/>
                <w:u w:val="single"/>
              </w:rPr>
            </w:rPrChange>
          </w:rPr>
          <w:t xml:space="preserve">a </w:t>
        </w:r>
        <w:del w:id="1187" w:author="Brian Tetreault" w:date="2012-07-11T15:00:00Z">
          <w:r w:rsidRPr="004411D9">
            <w:rPr>
              <w:rPrChange w:id="1188" w:author="Brian Tetreault" w:date="2012-07-11T15:03:00Z">
                <w:rPr>
                  <w:color w:val="0000FF"/>
                  <w:highlight w:val="yellow"/>
                  <w:u w:val="single"/>
                </w:rPr>
              </w:rPrChange>
            </w:rPr>
            <w:delText xml:space="preserve">case </w:delText>
          </w:r>
        </w:del>
        <w:r w:rsidRPr="004411D9">
          <w:rPr>
            <w:rPrChange w:id="1189" w:author="Brian Tetreault" w:date="2012-07-11T15:03:00Z">
              <w:rPr>
                <w:color w:val="0000FF"/>
                <w:highlight w:val="yellow"/>
                <w:u w:val="single"/>
              </w:rPr>
            </w:rPrChange>
          </w:rPr>
          <w:t xml:space="preserve">Msg 2 </w:t>
        </w:r>
      </w:ins>
      <w:ins w:id="1190" w:author="Zetterberg, Rolf" w:date="2012-07-11T09:30:00Z">
        <w:r w:rsidRPr="004411D9">
          <w:rPr>
            <w:rPrChange w:id="1191" w:author="Brian Tetreault" w:date="2012-07-11T15:03:00Z">
              <w:rPr>
                <w:color w:val="0000FF"/>
                <w:highlight w:val="yellow"/>
                <w:u w:val="single"/>
              </w:rPr>
            </w:rPrChange>
          </w:rPr>
          <w:t>P</w:t>
        </w:r>
      </w:ins>
      <w:ins w:id="1192" w:author="Zetterberg, Rolf" w:date="2012-07-11T09:28:00Z">
        <w:r w:rsidRPr="004411D9">
          <w:rPr>
            <w:rPrChange w:id="1193" w:author="Brian Tetreault" w:date="2012-07-11T15:03:00Z">
              <w:rPr>
                <w:color w:val="0000FF"/>
                <w:highlight w:val="yellow"/>
                <w:u w:val="single"/>
              </w:rPr>
            </w:rPrChange>
          </w:rPr>
          <w:t>osition report</w:t>
        </w:r>
      </w:ins>
      <w:ins w:id="1194" w:author="Brian Tetreault" w:date="2012-07-11T15:03:00Z">
        <w:r w:rsidRPr="004411D9">
          <w:rPr>
            <w:rPrChange w:id="1195" w:author="Brian Tetreault" w:date="2012-07-11T15:03:00Z">
              <w:rPr>
                <w:color w:val="0000FF"/>
                <w:highlight w:val="yellow"/>
                <w:u w:val="single"/>
              </w:rPr>
            </w:rPrChange>
          </w:rPr>
          <w:t xml:space="preserve"> when in assigned mode</w:t>
        </w:r>
      </w:ins>
      <w:ins w:id="1196" w:author="Zetterberg, Rolf" w:date="2012-07-11T09:28:00Z">
        <w:r w:rsidRPr="004411D9">
          <w:rPr>
            <w:rPrChange w:id="1197" w:author="Brian Tetreault" w:date="2012-07-11T15:03:00Z">
              <w:rPr>
                <w:color w:val="0000FF"/>
                <w:highlight w:val="yellow"/>
                <w:u w:val="single"/>
              </w:rPr>
            </w:rPrChange>
          </w:rPr>
          <w:t>.</w:t>
        </w:r>
      </w:ins>
      <w:ins w:id="1198" w:author="Zetterberg, Rolf" w:date="2012-07-11T09:40:00Z">
        <w:r w:rsidRPr="004411D9">
          <w:rPr>
            <w:rPrChange w:id="1199" w:author="Brian Tetreault" w:date="2012-07-11T15:03:00Z">
              <w:rPr>
                <w:color w:val="0000FF"/>
                <w:highlight w:val="yellow"/>
                <w:u w:val="single"/>
              </w:rPr>
            </w:rPrChange>
          </w:rPr>
          <w:t xml:space="preserve"> Class A mobile stations cannot be </w:t>
        </w:r>
        <w:del w:id="1200" w:author="Brian Tetreault" w:date="2012-07-11T15:00:00Z">
          <w:r w:rsidRPr="004411D9">
            <w:rPr>
              <w:rPrChange w:id="1201" w:author="Brian Tetreault" w:date="2012-07-11T15:03:00Z">
                <w:rPr>
                  <w:color w:val="0000FF"/>
                  <w:highlight w:val="yellow"/>
                  <w:u w:val="single"/>
                </w:rPr>
              </w:rPrChange>
            </w:rPr>
            <w:delText xml:space="preserve">set </w:delText>
          </w:r>
        </w:del>
      </w:ins>
      <w:ins w:id="1202" w:author="Brian Tetreault" w:date="2012-07-11T15:00:00Z">
        <w:r w:rsidRPr="004411D9">
          <w:rPr>
            <w:rPrChange w:id="1203" w:author="Brian Tetreault" w:date="2012-07-11T15:03:00Z">
              <w:rPr>
                <w:color w:val="0000FF"/>
                <w:highlight w:val="yellow"/>
                <w:u w:val="single"/>
              </w:rPr>
            </w:rPrChange>
          </w:rPr>
          <w:t xml:space="preserve">assigned </w:t>
        </w:r>
      </w:ins>
      <w:ins w:id="1204" w:author="Zetterberg, Rolf" w:date="2012-07-11T09:40:00Z">
        <w:r w:rsidRPr="004411D9">
          <w:rPr>
            <w:rPrChange w:id="1205" w:author="Brian Tetreault" w:date="2012-07-11T15:03:00Z">
              <w:rPr>
                <w:color w:val="0000FF"/>
                <w:highlight w:val="yellow"/>
                <w:u w:val="single"/>
              </w:rPr>
            </w:rPrChange>
          </w:rPr>
          <w:t xml:space="preserve">to </w:t>
        </w:r>
      </w:ins>
      <w:ins w:id="1206" w:author="Zetterberg, Rolf" w:date="2012-07-11T09:41:00Z">
        <w:r w:rsidRPr="004411D9">
          <w:rPr>
            <w:rPrChange w:id="1207" w:author="Brian Tetreault" w:date="2012-07-11T15:03:00Z">
              <w:rPr>
                <w:color w:val="0000FF"/>
                <w:highlight w:val="yellow"/>
                <w:u w:val="single"/>
              </w:rPr>
            </w:rPrChange>
          </w:rPr>
          <w:t>“receive only”</w:t>
        </w:r>
      </w:ins>
      <w:ins w:id="1208" w:author="Zetterberg, Rolf" w:date="2012-07-11T09:54:00Z">
        <w:r w:rsidRPr="004411D9">
          <w:rPr>
            <w:rPrChange w:id="1209" w:author="Brian Tetreault" w:date="2012-07-11T15:03:00Z">
              <w:rPr>
                <w:color w:val="0000FF"/>
                <w:highlight w:val="yellow"/>
                <w:u w:val="single"/>
              </w:rPr>
            </w:rPrChange>
          </w:rPr>
          <w:t xml:space="preserve"> mode</w:t>
        </w:r>
      </w:ins>
      <w:ins w:id="1210" w:author="Zetterberg, Rolf" w:date="2012-07-11T09:48:00Z">
        <w:r w:rsidRPr="004411D9">
          <w:rPr>
            <w:rPrChange w:id="1211" w:author="Brian Tetreault" w:date="2012-07-11T15:03:00Z">
              <w:rPr>
                <w:color w:val="0000FF"/>
                <w:highlight w:val="yellow"/>
                <w:u w:val="single"/>
              </w:rPr>
            </w:rPrChange>
          </w:rPr>
          <w:t>.</w:t>
        </w:r>
      </w:ins>
    </w:p>
    <w:p w14:paraId="3F752840" w14:textId="77777777" w:rsidR="004411D9" w:rsidRPr="004411D9" w:rsidRDefault="004411D9">
      <w:pPr>
        <w:pStyle w:val="BodyText"/>
        <w:jc w:val="left"/>
        <w:rPr>
          <w:ins w:id="1212" w:author="Zetterberg, Rolf" w:date="2012-07-11T09:18:00Z"/>
          <w:rPrChange w:id="1213" w:author="Brian Tetreault" w:date="2012-07-11T15:03:00Z">
            <w:rPr>
              <w:ins w:id="1214" w:author="Zetterberg, Rolf" w:date="2012-07-11T09:18:00Z"/>
              <w:highlight w:val="yellow"/>
            </w:rPr>
          </w:rPrChange>
        </w:rPr>
        <w:pPrChange w:id="1215" w:author="Zetterberg, Rolf" w:date="2012-07-11T09:02:00Z">
          <w:pPr>
            <w:pStyle w:val="BodyText"/>
          </w:pPr>
        </w:pPrChange>
      </w:pPr>
      <w:ins w:id="1216" w:author="Zetterberg, Rolf" w:date="2012-07-11T09:48:00Z">
        <w:r w:rsidRPr="004411D9">
          <w:rPr>
            <w:rPrChange w:id="1217" w:author="Brian Tetreault" w:date="2012-07-11T15:03:00Z">
              <w:rPr>
                <w:color w:val="0000FF"/>
                <w:highlight w:val="yellow"/>
                <w:u w:val="single"/>
              </w:rPr>
            </w:rPrChange>
          </w:rPr>
          <w:t>Assignment commands are only valid for a limited time period and must be repeated to maintain the requested reporting behaviour.</w:t>
        </w:r>
      </w:ins>
      <w:ins w:id="1218" w:author="Brian Tetreault" w:date="2012-07-11T15:04:00Z">
        <w:r w:rsidR="006B2BF5">
          <w:t xml:space="preserve"> Continuous assignments are not recommended.</w:t>
        </w:r>
      </w:ins>
    </w:p>
    <w:p w14:paraId="0C960142" w14:textId="77777777" w:rsidR="004411D9" w:rsidRDefault="00E7636B">
      <w:pPr>
        <w:pStyle w:val="BodyText"/>
        <w:jc w:val="left"/>
        <w:rPr>
          <w:ins w:id="1219" w:author="Zetterberg, Rolf" w:date="2012-07-11T09:53:00Z"/>
          <w:highlight w:val="yellow"/>
        </w:rPr>
        <w:pPrChange w:id="1220" w:author="Zetterberg, Rolf" w:date="2012-07-11T09:02:00Z">
          <w:pPr>
            <w:pStyle w:val="BodyText"/>
          </w:pPr>
        </w:pPrChange>
      </w:pPr>
      <w:ins w:id="1221" w:author="Zetterberg, Rolf" w:date="2012-07-10T15:01:00Z">
        <w:r>
          <w:rPr>
            <w:highlight w:val="yellow"/>
          </w:rPr>
          <w:t xml:space="preserve"> </w:t>
        </w:r>
      </w:ins>
      <w:ins w:id="1222" w:author="Zetterberg, Rolf" w:date="2012-07-10T15:02:00Z">
        <w:r w:rsidR="00E4771F">
          <w:rPr>
            <w:highlight w:val="yellow"/>
          </w:rPr>
          <w:br/>
        </w:r>
      </w:ins>
      <w:ins w:id="1223" w:author="Zetterberg, Rolf" w:date="2012-07-11T09:19:00Z">
        <w:r w:rsidR="00B274BD">
          <w:t>The use of assigned mod</w:t>
        </w:r>
      </w:ins>
      <w:ins w:id="1224" w:author="Brian Tetreault" w:date="2012-07-11T15:04:00Z">
        <w:r w:rsidR="004E5E3C">
          <w:t>e</w:t>
        </w:r>
      </w:ins>
      <w:ins w:id="1225" w:author="Zetterberg, Rolf" w:date="2012-07-11T09:19:00Z">
        <w:r w:rsidR="00B274BD">
          <w:t xml:space="preserve"> is </w:t>
        </w:r>
      </w:ins>
      <w:ins w:id="1226" w:author="Zetterberg, Rolf" w:date="2012-07-11T09:20:00Z">
        <w:r w:rsidR="00B274BD">
          <w:t xml:space="preserve">presently </w:t>
        </w:r>
      </w:ins>
      <w:ins w:id="1227" w:author="Zetterberg, Rolf" w:date="2012-07-11T09:19:00Z">
        <w:r w:rsidR="00B274BD">
          <w:t>very limited and there</w:t>
        </w:r>
      </w:ins>
      <w:ins w:id="1228" w:author="Zetterberg, Rolf" w:date="2012-07-11T09:20:00Z">
        <w:r w:rsidR="00B274BD">
          <w:t xml:space="preserve"> </w:t>
        </w:r>
      </w:ins>
      <w:ins w:id="1229" w:author="Zetterberg, Rolf" w:date="2012-07-11T09:19:00Z">
        <w:r w:rsidR="00B274BD">
          <w:t>is n</w:t>
        </w:r>
      </w:ins>
      <w:ins w:id="1230" w:author="Zetterberg, Rolf" w:date="2012-07-10T15:02:00Z">
        <w:r w:rsidR="00E4771F" w:rsidRPr="00E4771F">
          <w:t>ot enough experience with using assigned mode to make specific recommendations.</w:t>
        </w:r>
      </w:ins>
      <w:ins w:id="1231" w:author="Zetterberg, Rolf" w:date="2012-07-11T09:19:00Z">
        <w:r w:rsidR="009E6A7D">
          <w:t xml:space="preserve"> </w:t>
        </w:r>
      </w:ins>
      <w:ins w:id="1232" w:author="Zetterberg, Rolf" w:date="2012-07-11T09:23:00Z">
        <w:r w:rsidR="009E6A7D">
          <w:t>Assigned</w:t>
        </w:r>
      </w:ins>
      <w:ins w:id="1233" w:author="Zetterberg, Rolf" w:date="2012-07-11T09:24:00Z">
        <w:r w:rsidR="009E6A7D">
          <w:t xml:space="preserve"> mode commands strongly influence the VDL</w:t>
        </w:r>
      </w:ins>
      <w:ins w:id="1234" w:author="Zetterberg, Rolf" w:date="2012-07-11T09:51:00Z">
        <w:r w:rsidR="0089090D">
          <w:t xml:space="preserve"> and should be used with caution</w:t>
        </w:r>
      </w:ins>
      <w:ins w:id="1235" w:author="Zetterberg, Rolf" w:date="2012-07-11T09:50:00Z">
        <w:r w:rsidR="0089090D">
          <w:t>. I</w:t>
        </w:r>
      </w:ins>
      <w:ins w:id="1236" w:author="Zetterberg, Rolf" w:date="2012-07-11T09:24:00Z">
        <w:r w:rsidR="009E6A7D">
          <w:t>t</w:t>
        </w:r>
      </w:ins>
      <w:ins w:id="1237" w:author="Zetterberg, Rolf" w:date="2012-07-11T09:50:00Z">
        <w:r w:rsidR="0089090D">
          <w:t>s</w:t>
        </w:r>
      </w:ins>
      <w:ins w:id="1238" w:author="Zetterberg, Rolf" w:date="2012-07-11T09:24:00Z">
        <w:r w:rsidR="009E6A7D">
          <w:t xml:space="preserve"> use </w:t>
        </w:r>
      </w:ins>
      <w:ins w:id="1239" w:author="Zetterberg, Rolf" w:date="2012-07-11T09:25:00Z">
        <w:r w:rsidR="009E6A7D">
          <w:t>and the messages are</w:t>
        </w:r>
      </w:ins>
      <w:ins w:id="1240" w:author="Zetterberg, Rolf" w:date="2012-07-11T09:24:00Z">
        <w:r w:rsidR="009E6A7D">
          <w:t xml:space="preserve"> described in</w:t>
        </w:r>
      </w:ins>
      <w:ins w:id="1241" w:author="Zetterberg, Rolf" w:date="2012-07-11T09:25:00Z">
        <w:r w:rsidR="009E6A7D">
          <w:t xml:space="preserve"> ITU-R M. 1371.</w:t>
        </w:r>
      </w:ins>
      <w:ins w:id="1242" w:author="Zetterberg, Rolf" w:date="2012-07-11T09:24:00Z">
        <w:r w:rsidR="009E6A7D">
          <w:t xml:space="preserve"> </w:t>
        </w:r>
      </w:ins>
      <w:ins w:id="1243" w:author="Zetterberg, Rolf" w:date="2012-07-10T15:01:00Z">
        <w:r>
          <w:rPr>
            <w:highlight w:val="yellow"/>
          </w:rPr>
          <w:t xml:space="preserve"> </w:t>
        </w:r>
      </w:ins>
    </w:p>
    <w:p w14:paraId="71BB0AEE" w14:textId="77777777" w:rsidR="004411D9" w:rsidRDefault="004411D9">
      <w:pPr>
        <w:pStyle w:val="BodyText"/>
        <w:jc w:val="left"/>
        <w:pPrChange w:id="1244" w:author="Zetterberg, Rolf" w:date="2012-07-11T09:02:00Z">
          <w:pPr>
            <w:pStyle w:val="BodyText"/>
          </w:pPr>
        </w:pPrChange>
      </w:pPr>
      <w:r w:rsidRPr="004411D9">
        <w:rPr>
          <w:rPrChange w:id="1245" w:author="Brian Tetreault" w:date="2012-07-13T10:47:00Z">
            <w:rPr>
              <w:color w:val="0000FF"/>
              <w:u w:val="single"/>
            </w:rPr>
          </w:rPrChange>
        </w:rPr>
        <w:t>Appendix 15</w:t>
      </w:r>
      <w:del w:id="1246" w:author="Zetterberg, Rolf" w:date="2012-07-11T09:26:00Z">
        <w:r w:rsidRPr="004411D9">
          <w:rPr>
            <w:rPrChange w:id="1247" w:author="Brian Tetreault" w:date="2012-07-13T10:47:00Z">
              <w:rPr>
                <w:color w:val="0000FF"/>
                <w:u w:val="single"/>
              </w:rPr>
            </w:rPrChange>
          </w:rPr>
          <w:delText xml:space="preserve"> has not yet been developed and is currently not considered a priority</w:delText>
        </w:r>
      </w:del>
      <w:ins w:id="1248" w:author="Zetterberg, Rolf" w:date="2012-07-11T09:26:00Z">
        <w:r w:rsidR="009E6A7D" w:rsidRPr="00EF06B0">
          <w:t xml:space="preserve"> of this Recommendation </w:t>
        </w:r>
        <w:del w:id="1249" w:author="Brian Tetreault" w:date="2012-07-11T15:07:00Z">
          <w:r w:rsidRPr="004411D9">
            <w:rPr>
              <w:rPrChange w:id="1250" w:author="Brian Tetreault" w:date="2012-07-13T10:47:00Z">
                <w:rPr>
                  <w:color w:val="0000FF"/>
                  <w:u w:val="single"/>
                </w:rPr>
              </w:rPrChange>
            </w:rPr>
            <w:delText xml:space="preserve">will </w:delText>
          </w:r>
        </w:del>
      </w:ins>
      <w:ins w:id="1251" w:author="Brian Tetreault" w:date="2012-07-11T15:07:00Z">
        <w:r w:rsidRPr="004411D9">
          <w:rPr>
            <w:rPrChange w:id="1252" w:author="Brian Tetreault" w:date="2012-07-13T10:47:00Z">
              <w:rPr>
                <w:color w:val="0000FF"/>
                <w:u w:val="single"/>
              </w:rPr>
            </w:rPrChange>
          </w:rPr>
          <w:t xml:space="preserve">is </w:t>
        </w:r>
      </w:ins>
      <w:ins w:id="1253" w:author="Zetterberg, Rolf" w:date="2012-07-11T09:26:00Z">
        <w:r w:rsidRPr="004411D9">
          <w:rPr>
            <w:rPrChange w:id="1254" w:author="Brian Tetreault" w:date="2012-07-13T10:47:00Z">
              <w:rPr>
                <w:color w:val="0000FF"/>
                <w:u w:val="single"/>
              </w:rPr>
            </w:rPrChange>
          </w:rPr>
          <w:t xml:space="preserve">not </w:t>
        </w:r>
        <w:del w:id="1255" w:author="Brian Tetreault" w:date="2012-07-11T15:08:00Z">
          <w:r w:rsidRPr="004411D9">
            <w:rPr>
              <w:rPrChange w:id="1256" w:author="Brian Tetreault" w:date="2012-07-13T10:47:00Z">
                <w:rPr>
                  <w:color w:val="0000FF"/>
                  <w:u w:val="single"/>
                </w:rPr>
              </w:rPrChange>
            </w:rPr>
            <w:delText xml:space="preserve">be </w:delText>
          </w:r>
        </w:del>
        <w:r w:rsidRPr="004411D9">
          <w:rPr>
            <w:rPrChange w:id="1257" w:author="Brian Tetreault" w:date="2012-07-13T10:47:00Z">
              <w:rPr>
                <w:color w:val="0000FF"/>
                <w:u w:val="single"/>
              </w:rPr>
            </w:rPrChange>
          </w:rPr>
          <w:t>developed</w:t>
        </w:r>
      </w:ins>
      <w:r w:rsidRPr="004411D9">
        <w:rPr>
          <w:rPrChange w:id="1258" w:author="Brian Tetreault" w:date="2012-07-13T10:47:00Z">
            <w:rPr>
              <w:color w:val="0000FF"/>
              <w:u w:val="single"/>
            </w:rPr>
          </w:rPrChange>
        </w:rPr>
        <w:t>.</w:t>
      </w:r>
    </w:p>
    <w:p w14:paraId="2F9F3104" w14:textId="77777777" w:rsidR="004D660E" w:rsidRDefault="004D660E" w:rsidP="00695B3E">
      <w:pPr>
        <w:pStyle w:val="Heading3"/>
      </w:pPr>
      <w:bookmarkStart w:id="1259" w:name="_Ref304917924"/>
      <w:bookmarkStart w:id="1260" w:name="_Toc203639335"/>
      <w:r>
        <w:t>DGNSS broadcast via an AIS Service</w:t>
      </w:r>
      <w:bookmarkEnd w:id="1259"/>
      <w:bookmarkEnd w:id="1260"/>
    </w:p>
    <w:p w14:paraId="0928374E" w14:textId="77777777" w:rsidR="004D660E" w:rsidRPr="004D660E" w:rsidRDefault="004D660E" w:rsidP="004D660E">
      <w:pPr>
        <w:pStyle w:val="BodyText"/>
      </w:pPr>
      <w:r w:rsidRPr="004D660E">
        <w:t xml:space="preserve">The AIS Service does not contain a source for DGNSS correction data to be broadcast. </w:t>
      </w:r>
      <w:r>
        <w:t xml:space="preserve"> </w:t>
      </w:r>
      <w:r w:rsidRPr="004D660E">
        <w:t xml:space="preserve">Rather it acts as a </w:t>
      </w:r>
      <w:r w:rsidR="00D9628C">
        <w:t>‘</w:t>
      </w:r>
      <w:r w:rsidRPr="004D660E">
        <w:t>modem</w:t>
      </w:r>
      <w:r w:rsidR="00D9628C">
        <w:t>’</w:t>
      </w:r>
      <w:r w:rsidRPr="004D660E">
        <w:t xml:space="preserve"> to the DGNSS Correction Service of </w:t>
      </w:r>
      <w:r>
        <w:t>the shore-based system architec</w:t>
      </w:r>
      <w:r w:rsidRPr="004D660E">
        <w:t xml:space="preserve">ture, hence </w:t>
      </w:r>
      <w:r w:rsidR="00D9628C">
        <w:t>‘</w:t>
      </w:r>
      <w:r w:rsidRPr="004D660E">
        <w:t>DGNSS broadcast via an AIS Service</w:t>
      </w:r>
      <w:r w:rsidR="00D9628C">
        <w:t>’</w:t>
      </w:r>
      <w:r w:rsidR="000B4BE7">
        <w:t xml:space="preserve">.  </w:t>
      </w:r>
      <w:r w:rsidRPr="004D660E">
        <w:t xml:space="preserve">The </w:t>
      </w:r>
      <w:r>
        <w:t>AIS Service transmits DGNSS cor</w:t>
      </w:r>
      <w:r w:rsidRPr="004D660E">
        <w:t xml:space="preserve">rections received from the shore-based DGNSS Correction Service, while wrapping it in an AIS VDL message and also taking into account the specifics of the AIS VDL and also the relationship to other aspects of the AIS VDL operation such as FATDMA configuration and Channel management. </w:t>
      </w:r>
      <w:r>
        <w:t xml:space="preserve"> </w:t>
      </w:r>
      <w:r w:rsidRPr="004D660E">
        <w:t>Hence, the AIS Service encapsulates these specifics and thus alleviates the DGNSS Correction Service of any such AIS-specific consideration.</w:t>
      </w:r>
    </w:p>
    <w:p w14:paraId="66DE5E6F" w14:textId="77777777" w:rsidR="004D660E" w:rsidRPr="004D660E" w:rsidRDefault="004D660E" w:rsidP="004D660E">
      <w:pPr>
        <w:pStyle w:val="BodyText"/>
      </w:pPr>
      <w:r w:rsidRPr="004D660E">
        <w:t xml:space="preserve">In </w:t>
      </w:r>
      <w:r w:rsidR="00C60D73">
        <w:t>Appendix</w:t>
      </w:r>
      <w:r w:rsidRPr="004D660E">
        <w:t xml:space="preserve"> 16 the support of the AIS Service to the DGNSS Correction Service of the shore-based system architecture is described. </w:t>
      </w:r>
      <w:r>
        <w:t xml:space="preserve"> </w:t>
      </w:r>
      <w:r w:rsidRPr="004D660E">
        <w:t>Also the guidelines for DGNSS corrections broadcast vi</w:t>
      </w:r>
      <w:r>
        <w:t>a an AIS Service are discussed.</w:t>
      </w:r>
    </w:p>
    <w:p w14:paraId="7BD9C3E1" w14:textId="77777777" w:rsidR="004D660E" w:rsidRDefault="004D660E" w:rsidP="00695B3E">
      <w:pPr>
        <w:pStyle w:val="Heading3"/>
      </w:pPr>
      <w:bookmarkStart w:id="1261" w:name="_Ref304917954"/>
      <w:bookmarkStart w:id="1262" w:name="_Toc203639336"/>
      <w:r>
        <w:t>Channel management by an AIS Service</w:t>
      </w:r>
      <w:bookmarkEnd w:id="1261"/>
      <w:bookmarkEnd w:id="1262"/>
    </w:p>
    <w:p w14:paraId="6C3C7CBB" w14:textId="77777777" w:rsidR="004D660E" w:rsidRDefault="00695B3E" w:rsidP="004D660E">
      <w:pPr>
        <w:pStyle w:val="BodyText"/>
      </w:pPr>
      <w:r w:rsidRPr="00695B3E">
        <w:t>Appendix 17</w:t>
      </w:r>
      <w:r>
        <w:rPr>
          <w:b/>
        </w:rPr>
        <w:t xml:space="preserve"> </w:t>
      </w:r>
      <w:r>
        <w:t>provides an introduction to channel management and its fundamental definitions and concepts</w:t>
      </w:r>
      <w:r w:rsidRPr="007D052C">
        <w:t>.</w:t>
      </w:r>
      <w:r>
        <w:t xml:space="preserve">  Channel management requires very careful planning and the appendix provides general recommendations on how to implement channel management together with issues where caution is recommended.</w:t>
      </w:r>
    </w:p>
    <w:p w14:paraId="678A04A6" w14:textId="77777777" w:rsidR="004D660E" w:rsidRDefault="00695B3E" w:rsidP="00695B3E">
      <w:pPr>
        <w:pStyle w:val="Heading3"/>
      </w:pPr>
      <w:bookmarkStart w:id="1263" w:name="_Ref304917941"/>
      <w:bookmarkStart w:id="1264" w:name="_Toc203639337"/>
      <w:r>
        <w:t>VDL</w:t>
      </w:r>
      <w:r w:rsidR="004D660E">
        <w:t xml:space="preserve"> loading management by an AIS Service</w:t>
      </w:r>
      <w:bookmarkEnd w:id="1263"/>
      <w:bookmarkEnd w:id="1264"/>
      <w:r w:rsidR="004D660E">
        <w:t xml:space="preserve"> </w:t>
      </w:r>
    </w:p>
    <w:p w14:paraId="34E131BE" w14:textId="77777777" w:rsidR="004D660E" w:rsidRDefault="00695B3E" w:rsidP="004D660E">
      <w:pPr>
        <w:pStyle w:val="BodyText"/>
      </w:pPr>
      <w:r w:rsidRPr="00695B3E">
        <w:t>Appendix 18</w:t>
      </w:r>
      <w:r>
        <w:rPr>
          <w:b/>
        </w:rPr>
        <w:t xml:space="preserve"> </w:t>
      </w:r>
      <w:r>
        <w:t>describes basic definitions and the impact of VDL loading</w:t>
      </w:r>
      <w:r w:rsidRPr="007D052C">
        <w:t>.</w:t>
      </w:r>
      <w:r>
        <w:t xml:space="preserve">  It also describes consideration for monitoring VDL loading, and potential mitigation measures to reduce the risk of overloading.</w:t>
      </w:r>
    </w:p>
    <w:p w14:paraId="3E3E0CE8" w14:textId="77777777" w:rsidR="00695B3E" w:rsidRPr="001F4A1B" w:rsidRDefault="00695B3E" w:rsidP="00695B3E">
      <w:pPr>
        <w:pStyle w:val="Heading3"/>
      </w:pPr>
      <w:bookmarkStart w:id="1265" w:name="_Toc203639338"/>
      <w:r>
        <w:t>Satellite AIS considerations</w:t>
      </w:r>
      <w:bookmarkEnd w:id="1265"/>
    </w:p>
    <w:p w14:paraId="6D81F3AD" w14:textId="77777777" w:rsidR="0061636B" w:rsidRDefault="00695B3E" w:rsidP="004D660E">
      <w:pPr>
        <w:pStyle w:val="BodyText"/>
      </w:pPr>
      <w:r>
        <w:t>I</w:t>
      </w:r>
      <w:r w:rsidRPr="004B6194">
        <w:t xml:space="preserve">n </w:t>
      </w:r>
      <w:r w:rsidRPr="00695B3E">
        <w:t xml:space="preserve">Appendix 19 </w:t>
      </w:r>
      <w:r w:rsidRPr="00064D00">
        <w:t>the</w:t>
      </w:r>
      <w:r>
        <w:rPr>
          <w:b/>
        </w:rPr>
        <w:t xml:space="preserve"> </w:t>
      </w:r>
      <w:r w:rsidRPr="00064D00">
        <w:t>fundamental</w:t>
      </w:r>
      <w:r>
        <w:t xml:space="preserve"> concepts related to Satellite detection of AIS are introduced, together with considerations o</w:t>
      </w:r>
      <w:r w:rsidR="00027D0A">
        <w:t>f data quality and integration</w:t>
      </w:r>
      <w:r>
        <w:t xml:space="preserve"> and use cases where satellite AIS may be beneficial</w:t>
      </w:r>
      <w:r w:rsidRPr="00A74CB5">
        <w:t>.</w:t>
      </w:r>
    </w:p>
    <w:p w14:paraId="2D6E140F" w14:textId="77777777" w:rsidR="0061636B" w:rsidRPr="0061636B" w:rsidRDefault="0061636B" w:rsidP="00EC0FAF">
      <w:pPr>
        <w:pStyle w:val="BodyText"/>
        <w:rPr>
          <w:lang w:eastAsia="en-GB"/>
        </w:rPr>
      </w:pPr>
    </w:p>
    <w:sectPr w:rsidR="0061636B" w:rsidRPr="0061636B" w:rsidSect="00387D00">
      <w:headerReference w:type="first" r:id="rId55"/>
      <w:footerReference w:type="first" r:id="rId56"/>
      <w:pgSz w:w="11906" w:h="16838"/>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476D844" w14:textId="77777777" w:rsidR="00095298" w:rsidRDefault="00095298" w:rsidP="009E1230">
      <w:r>
        <w:separator/>
      </w:r>
    </w:p>
  </w:endnote>
  <w:endnote w:type="continuationSeparator" w:id="0">
    <w:p w14:paraId="28B1F2E8" w14:textId="77777777" w:rsidR="00095298" w:rsidRDefault="0009529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7E8AF" w14:textId="77777777" w:rsidR="00141BA4" w:rsidRDefault="00141BA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3F9FE4" w14:textId="77777777" w:rsidR="00095298" w:rsidRPr="008136BC" w:rsidRDefault="00095298" w:rsidP="00AB2FA0">
    <w:pPr>
      <w:pStyle w:val="Footer"/>
    </w:pPr>
    <w:r w:rsidRPr="008136BC">
      <w:tab/>
    </w:r>
    <w:r w:rsidRPr="008136BC">
      <w:rPr>
        <w:lang w:val="en-US"/>
      </w:rPr>
      <w:t xml:space="preserve">Page </w:t>
    </w:r>
    <w:r w:rsidR="004411D9" w:rsidRPr="008136BC">
      <w:rPr>
        <w:lang w:val="en-US"/>
      </w:rPr>
      <w:fldChar w:fldCharType="begin"/>
    </w:r>
    <w:r w:rsidRPr="008136BC">
      <w:rPr>
        <w:lang w:val="en-US"/>
      </w:rPr>
      <w:instrText xml:space="preserve"> PAGE </w:instrText>
    </w:r>
    <w:r w:rsidR="004411D9" w:rsidRPr="008136BC">
      <w:rPr>
        <w:lang w:val="en-US"/>
      </w:rPr>
      <w:fldChar w:fldCharType="separate"/>
    </w:r>
    <w:r w:rsidR="00141BA4">
      <w:rPr>
        <w:noProof/>
        <w:lang w:val="en-US"/>
      </w:rPr>
      <w:t>7</w:t>
    </w:r>
    <w:r w:rsidR="004411D9" w:rsidRPr="008136BC">
      <w:rPr>
        <w:lang w:val="en-US"/>
      </w:rPr>
      <w:fldChar w:fldCharType="end"/>
    </w:r>
    <w:r w:rsidRPr="008136BC">
      <w:rPr>
        <w:lang w:val="en-US"/>
      </w:rPr>
      <w:t xml:space="preserve"> of </w:t>
    </w:r>
    <w:r w:rsidR="004411D9" w:rsidRPr="008136BC">
      <w:rPr>
        <w:lang w:val="en-US"/>
      </w:rPr>
      <w:fldChar w:fldCharType="begin"/>
    </w:r>
    <w:r w:rsidRPr="008136BC">
      <w:rPr>
        <w:lang w:val="en-US"/>
      </w:rPr>
      <w:instrText xml:space="preserve"> NUMPAGES </w:instrText>
    </w:r>
    <w:r w:rsidR="004411D9" w:rsidRPr="008136BC">
      <w:rPr>
        <w:lang w:val="en-US"/>
      </w:rPr>
      <w:fldChar w:fldCharType="separate"/>
    </w:r>
    <w:r w:rsidR="00141BA4">
      <w:rPr>
        <w:noProof/>
        <w:lang w:val="en-US"/>
      </w:rPr>
      <w:t>8</w:t>
    </w:r>
    <w:r w:rsidR="004411D9"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E68E9" w14:textId="77777777" w:rsidR="00141BA4" w:rsidRDefault="00141BA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8434F" w14:textId="77777777" w:rsidR="00095298" w:rsidRDefault="00095298" w:rsidP="00387D00">
    <w:pPr>
      <w:pStyle w:val="Footer"/>
      <w:tabs>
        <w:tab w:val="clear" w:pos="4820"/>
        <w:tab w:val="clear" w:pos="9356"/>
        <w:tab w:val="center" w:pos="7230"/>
        <w:tab w:val="right" w:pos="14601"/>
      </w:tabs>
    </w:pPr>
    <w:r w:rsidRPr="008136BC">
      <w:tab/>
    </w:r>
    <w:r w:rsidRPr="008136BC">
      <w:rPr>
        <w:lang w:val="en-US"/>
      </w:rPr>
      <w:t xml:space="preserve">Page </w:t>
    </w:r>
    <w:r w:rsidR="004411D9" w:rsidRPr="008136BC">
      <w:rPr>
        <w:lang w:val="en-US"/>
      </w:rPr>
      <w:fldChar w:fldCharType="begin"/>
    </w:r>
    <w:r w:rsidRPr="008136BC">
      <w:rPr>
        <w:lang w:val="en-US"/>
      </w:rPr>
      <w:instrText xml:space="preserve"> PAGE </w:instrText>
    </w:r>
    <w:r w:rsidR="004411D9" w:rsidRPr="008136BC">
      <w:rPr>
        <w:lang w:val="en-US"/>
      </w:rPr>
      <w:fldChar w:fldCharType="separate"/>
    </w:r>
    <w:r w:rsidR="00680633">
      <w:rPr>
        <w:noProof/>
        <w:lang w:val="en-US"/>
      </w:rPr>
      <w:t>12</w:t>
    </w:r>
    <w:r w:rsidR="004411D9" w:rsidRPr="008136BC">
      <w:rPr>
        <w:lang w:val="en-US"/>
      </w:rPr>
      <w:fldChar w:fldCharType="end"/>
    </w:r>
    <w:r w:rsidRPr="008136BC">
      <w:rPr>
        <w:lang w:val="en-US"/>
      </w:rPr>
      <w:t xml:space="preserve"> of </w:t>
    </w:r>
    <w:r w:rsidR="004411D9" w:rsidRPr="008136BC">
      <w:rPr>
        <w:lang w:val="en-US"/>
      </w:rPr>
      <w:fldChar w:fldCharType="begin"/>
    </w:r>
    <w:r w:rsidRPr="008136BC">
      <w:rPr>
        <w:lang w:val="en-US"/>
      </w:rPr>
      <w:instrText xml:space="preserve"> NUMPAGES </w:instrText>
    </w:r>
    <w:r w:rsidR="004411D9" w:rsidRPr="008136BC">
      <w:rPr>
        <w:lang w:val="en-US"/>
      </w:rPr>
      <w:fldChar w:fldCharType="separate"/>
    </w:r>
    <w:r w:rsidR="00680633">
      <w:rPr>
        <w:noProof/>
        <w:lang w:val="en-US"/>
      </w:rPr>
      <w:t>32</w:t>
    </w:r>
    <w:r w:rsidR="004411D9" w:rsidRPr="008136BC">
      <w:rPr>
        <w:lang w:val="en-US"/>
      </w:rPr>
      <w:fldChar w:fldCharType="end"/>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C7AB3" w14:textId="77777777" w:rsidR="00095298" w:rsidRDefault="00095298" w:rsidP="00387D00">
    <w:pPr>
      <w:pStyle w:val="Footer"/>
      <w:tabs>
        <w:tab w:val="clear" w:pos="9356"/>
        <w:tab w:val="center" w:pos="9639"/>
      </w:tabs>
    </w:pPr>
    <w:r w:rsidRPr="008136BC">
      <w:tab/>
    </w:r>
    <w:r w:rsidRPr="008136BC">
      <w:rPr>
        <w:lang w:val="en-US"/>
      </w:rPr>
      <w:t xml:space="preserve">Page </w:t>
    </w:r>
    <w:r w:rsidR="004411D9" w:rsidRPr="008136BC">
      <w:rPr>
        <w:lang w:val="en-US"/>
      </w:rPr>
      <w:fldChar w:fldCharType="begin"/>
    </w:r>
    <w:r w:rsidRPr="008136BC">
      <w:rPr>
        <w:lang w:val="en-US"/>
      </w:rPr>
      <w:instrText xml:space="preserve"> PAGE </w:instrText>
    </w:r>
    <w:r w:rsidR="004411D9" w:rsidRPr="008136BC">
      <w:rPr>
        <w:lang w:val="en-US"/>
      </w:rPr>
      <w:fldChar w:fldCharType="separate"/>
    </w:r>
    <w:r w:rsidR="00680633">
      <w:rPr>
        <w:noProof/>
        <w:lang w:val="en-US"/>
      </w:rPr>
      <w:t>13</w:t>
    </w:r>
    <w:r w:rsidR="004411D9" w:rsidRPr="008136BC">
      <w:rPr>
        <w:lang w:val="en-US"/>
      </w:rPr>
      <w:fldChar w:fldCharType="end"/>
    </w:r>
    <w:r w:rsidRPr="008136BC">
      <w:rPr>
        <w:lang w:val="en-US"/>
      </w:rPr>
      <w:t xml:space="preserve"> of </w:t>
    </w:r>
    <w:r w:rsidR="004411D9" w:rsidRPr="008136BC">
      <w:rPr>
        <w:lang w:val="en-US"/>
      </w:rPr>
      <w:fldChar w:fldCharType="begin"/>
    </w:r>
    <w:r w:rsidRPr="008136BC">
      <w:rPr>
        <w:lang w:val="en-US"/>
      </w:rPr>
      <w:instrText xml:space="preserve"> NUMPAGES </w:instrText>
    </w:r>
    <w:r w:rsidR="004411D9" w:rsidRPr="008136BC">
      <w:rPr>
        <w:lang w:val="en-US"/>
      </w:rPr>
      <w:fldChar w:fldCharType="separate"/>
    </w:r>
    <w:r w:rsidR="00680633">
      <w:rPr>
        <w:noProof/>
        <w:lang w:val="en-US"/>
      </w:rPr>
      <w:t>32</w:t>
    </w:r>
    <w:r w:rsidR="004411D9"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6652D17" w14:textId="77777777" w:rsidR="00095298" w:rsidRDefault="00095298" w:rsidP="009E1230">
      <w:r>
        <w:separator/>
      </w:r>
    </w:p>
  </w:footnote>
  <w:footnote w:type="continuationSeparator" w:id="0">
    <w:p w14:paraId="08BFE082" w14:textId="77777777" w:rsidR="00095298" w:rsidRDefault="00095298" w:rsidP="009E1230">
      <w:r>
        <w:continuationSeparator/>
      </w:r>
    </w:p>
  </w:footnote>
  <w:footnote w:id="1">
    <w:p w14:paraId="232E8851" w14:textId="77777777" w:rsidR="00095298" w:rsidRPr="00F67513" w:rsidRDefault="00095298" w:rsidP="00466FD5">
      <w:pPr>
        <w:pStyle w:val="FootnoteText"/>
      </w:pPr>
      <w:r>
        <w:rPr>
          <w:rStyle w:val="FootnoteReference"/>
        </w:rPr>
        <w:footnoteRef/>
      </w:r>
      <w:r>
        <w:tab/>
        <w:t>F</w:t>
      </w:r>
      <w:r w:rsidRPr="00314DCA">
        <w:t xml:space="preserve">or further details </w:t>
      </w:r>
      <w:r>
        <w:t xml:space="preserve">in particular on the mechanisms </w:t>
      </w:r>
      <w:r w:rsidRPr="00314DCA">
        <w:t xml:space="preserve">refer to </w:t>
      </w:r>
      <w:r w:rsidRPr="00F67513">
        <w:t>Appendix 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20748" w14:textId="77777777" w:rsidR="00141BA4" w:rsidRDefault="00141BA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35CF1" w14:textId="77777777" w:rsidR="00095298" w:rsidRPr="00106A82" w:rsidRDefault="00095298" w:rsidP="0004410E">
    <w:pPr>
      <w:pStyle w:val="Header"/>
      <w:jc w:val="center"/>
    </w:pPr>
    <w:r>
      <w:t xml:space="preserve">IALA </w:t>
    </w:r>
    <w:r w:rsidRPr="00106A82">
      <w:t>Recommendation A-124 – on the AIS Service</w:t>
    </w:r>
  </w:p>
  <w:p w14:paraId="78A16DE0" w14:textId="77777777" w:rsidR="00095298" w:rsidRDefault="00095298" w:rsidP="008136BC">
    <w:pPr>
      <w:pBdr>
        <w:bottom w:val="single" w:sz="4" w:space="1" w:color="auto"/>
      </w:pBdr>
      <w:jc w:val="center"/>
    </w:pPr>
    <w:r w:rsidRPr="00106A82">
      <w:rPr>
        <w:rFonts w:cs="Arial"/>
        <w:sz w:val="20"/>
      </w:rPr>
      <w:t xml:space="preserve">December 2002 - </w:t>
    </w:r>
    <w:r w:rsidRPr="009922C8">
      <w:rPr>
        <w:rFonts w:cs="Arial"/>
        <w:sz w:val="20"/>
      </w:rPr>
      <w:t>Revised December 2011</w:t>
    </w:r>
  </w:p>
  <w:p w14:paraId="640132E4" w14:textId="77777777" w:rsidR="00095298" w:rsidRDefault="00095298" w:rsidP="00AB2F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847A8" w14:textId="77777777" w:rsidR="00095298" w:rsidRDefault="00141BA4" w:rsidP="00A11C49">
    <w:pPr>
      <w:pStyle w:val="Header"/>
      <w:jc w:val="right"/>
    </w:pPr>
    <w:bookmarkStart w:id="544" w:name="_GoBack"/>
    <w:r>
      <w:t>e-NAV12/59</w:t>
    </w:r>
  </w:p>
  <w:bookmarkEnd w:id="544"/>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36E2C" w14:textId="77777777" w:rsidR="00095298" w:rsidRPr="00106A82" w:rsidRDefault="00095298" w:rsidP="00B136E4">
    <w:pPr>
      <w:pStyle w:val="Header"/>
      <w:jc w:val="center"/>
    </w:pPr>
    <w:r>
      <w:t xml:space="preserve">IALA </w:t>
    </w:r>
    <w:r w:rsidRPr="00106A82">
      <w:t>Recommendation A-124 – on the AIS Service</w:t>
    </w:r>
  </w:p>
  <w:p w14:paraId="1C866AF9" w14:textId="77777777" w:rsidR="00095298" w:rsidRDefault="00095298" w:rsidP="00B136E4">
    <w:pPr>
      <w:pBdr>
        <w:bottom w:val="single" w:sz="4" w:space="1" w:color="auto"/>
      </w:pBdr>
      <w:jc w:val="center"/>
    </w:pPr>
    <w:r w:rsidRPr="00106A82">
      <w:rPr>
        <w:rFonts w:cs="Arial"/>
        <w:sz w:val="20"/>
      </w:rPr>
      <w:t xml:space="preserve">December 2002 - </w:t>
    </w:r>
    <w:r w:rsidRPr="007B5336">
      <w:rPr>
        <w:rFonts w:cs="Arial"/>
        <w:sz w:val="20"/>
      </w:rPr>
      <w:t>Revised December 2011</w:t>
    </w:r>
  </w:p>
  <w:p w14:paraId="6BC295E4" w14:textId="77777777" w:rsidR="00095298" w:rsidRDefault="00095298" w:rsidP="00B136E4">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06B4E" w14:textId="77777777" w:rsidR="00095298" w:rsidRPr="00106A82" w:rsidRDefault="00095298" w:rsidP="00B136E4">
    <w:pPr>
      <w:pStyle w:val="Header"/>
      <w:jc w:val="center"/>
    </w:pPr>
    <w:r>
      <w:t xml:space="preserve">IALA </w:t>
    </w:r>
    <w:r w:rsidRPr="00106A82">
      <w:t>Recommendation A-124 – on the AIS Service</w:t>
    </w:r>
  </w:p>
  <w:p w14:paraId="72A1728A" w14:textId="77777777" w:rsidR="00095298" w:rsidRDefault="00095298" w:rsidP="00B136E4">
    <w:pPr>
      <w:pBdr>
        <w:bottom w:val="single" w:sz="4" w:space="1" w:color="auto"/>
      </w:pBdr>
      <w:jc w:val="center"/>
    </w:pPr>
    <w:r w:rsidRPr="00106A82">
      <w:rPr>
        <w:rFonts w:cs="Arial"/>
        <w:sz w:val="20"/>
      </w:rPr>
      <w:t xml:space="preserve">December 2002 - </w:t>
    </w:r>
    <w:r w:rsidRPr="007B5336">
      <w:rPr>
        <w:rFonts w:cs="Arial"/>
        <w:sz w:val="20"/>
      </w:rPr>
      <w:t>Revised December 2011</w:t>
    </w:r>
  </w:p>
  <w:p w14:paraId="36B404DB" w14:textId="77777777" w:rsidR="00095298" w:rsidRDefault="00095298" w:rsidP="00B136E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D"/>
    <w:multiLevelType w:val="singleLevel"/>
    <w:tmpl w:val="6E6A40B2"/>
    <w:lvl w:ilvl="0">
      <w:start w:val="1"/>
      <w:numFmt w:val="decimal"/>
      <w:pStyle w:val="ListNumber4"/>
      <w:lvlText w:val="%1."/>
      <w:lvlJc w:val="left"/>
      <w:pPr>
        <w:tabs>
          <w:tab w:val="num" w:pos="1209"/>
        </w:tabs>
        <w:ind w:left="1209" w:hanging="360"/>
      </w:pPr>
    </w:lvl>
  </w:abstractNum>
  <w:abstractNum w:abstractNumId="1">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2">
    <w:nsid w:val="FFFFFF80"/>
    <w:multiLevelType w:val="singleLevel"/>
    <w:tmpl w:val="802CB2EC"/>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BC2444BE"/>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23CA4516"/>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97703ECE"/>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7">
    <w:nsid w:val="00000003"/>
    <w:multiLevelType w:val="singleLevel"/>
    <w:tmpl w:val="00000003"/>
    <w:name w:val="WW8Num2"/>
    <w:lvl w:ilvl="0">
      <w:numFmt w:val="bullet"/>
      <w:lvlText w:val=""/>
      <w:lvlJc w:val="left"/>
      <w:pPr>
        <w:tabs>
          <w:tab w:val="num" w:pos="720"/>
        </w:tabs>
        <w:ind w:left="720" w:hanging="360"/>
      </w:pPr>
      <w:rPr>
        <w:rFonts w:ascii="Symbol" w:hAnsi="Symbol" w:cs="Times New Roman"/>
      </w:rPr>
    </w:lvl>
  </w:abstractNum>
  <w:abstractNum w:abstractNumId="8">
    <w:nsid w:val="00000004"/>
    <w:multiLevelType w:val="singleLevel"/>
    <w:tmpl w:val="00000004"/>
    <w:name w:val="WW8Num3"/>
    <w:lvl w:ilvl="0">
      <w:numFmt w:val="bullet"/>
      <w:lvlText w:val=""/>
      <w:lvlJc w:val="left"/>
      <w:pPr>
        <w:tabs>
          <w:tab w:val="num" w:pos="720"/>
        </w:tabs>
        <w:ind w:left="720" w:hanging="360"/>
      </w:pPr>
      <w:rPr>
        <w:rFonts w:ascii="Symbol" w:hAnsi="Symbol" w:cs="Times New Roman"/>
      </w:rPr>
    </w:lvl>
  </w:abstractNum>
  <w:abstractNum w:abstractNumId="9">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0">
    <w:nsid w:val="00000006"/>
    <w:multiLevelType w:val="singleLevel"/>
    <w:tmpl w:val="00000006"/>
    <w:name w:val="WW8Num7"/>
    <w:lvl w:ilvl="0">
      <w:numFmt w:val="bullet"/>
      <w:lvlText w:val=""/>
      <w:lvlJc w:val="left"/>
      <w:pPr>
        <w:tabs>
          <w:tab w:val="num" w:pos="720"/>
        </w:tabs>
        <w:ind w:left="720" w:hanging="360"/>
      </w:pPr>
      <w:rPr>
        <w:rFonts w:ascii="Symbol" w:hAnsi="Symbol" w:cs="Times New Roman"/>
      </w:rPr>
    </w:lvl>
  </w:abstractNum>
  <w:abstractNum w:abstractNumId="11">
    <w:nsid w:val="0000000A"/>
    <w:multiLevelType w:val="singleLevel"/>
    <w:tmpl w:val="0000000A"/>
    <w:name w:val="WW8Num15"/>
    <w:lvl w:ilvl="0">
      <w:numFmt w:val="bullet"/>
      <w:lvlText w:val=""/>
      <w:lvlJc w:val="left"/>
      <w:pPr>
        <w:tabs>
          <w:tab w:val="num" w:pos="720"/>
        </w:tabs>
        <w:ind w:left="720" w:hanging="360"/>
      </w:pPr>
      <w:rPr>
        <w:rFonts w:ascii="Symbol" w:hAnsi="Symbol" w:cs="Times New Roman"/>
      </w:rPr>
    </w:lvl>
  </w:abstractNum>
  <w:abstractNum w:abstractNumId="12">
    <w:nsid w:val="03A21C71"/>
    <w:multiLevelType w:val="hybridMultilevel"/>
    <w:tmpl w:val="D2F6E1A6"/>
    <w:lvl w:ilvl="0" w:tplc="53CE980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4">
    <w:nsid w:val="19C37E91"/>
    <w:multiLevelType w:val="multilevel"/>
    <w:tmpl w:val="CE1E0B48"/>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9">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73E2B89"/>
    <w:multiLevelType w:val="multilevel"/>
    <w:tmpl w:val="0916F440"/>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8BA4B1E"/>
    <w:multiLevelType w:val="multilevel"/>
    <w:tmpl w:val="488C876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6"/>
  </w:num>
  <w:num w:numId="5">
    <w:abstractNumId w:val="19"/>
  </w:num>
  <w:num w:numId="6">
    <w:abstractNumId w:val="23"/>
  </w:num>
  <w:num w:numId="7">
    <w:abstractNumId w:val="18"/>
  </w:num>
  <w:num w:numId="8">
    <w:abstractNumId w:val="22"/>
  </w:num>
  <w:num w:numId="9">
    <w:abstractNumId w:val="14"/>
  </w:num>
  <w:num w:numId="10">
    <w:abstractNumId w:val="24"/>
  </w:num>
  <w:num w:numId="11">
    <w:abstractNumId w:val="21"/>
  </w:num>
  <w:num w:numId="12">
    <w:abstractNumId w:val="6"/>
  </w:num>
  <w:num w:numId="13">
    <w:abstractNumId w:val="1"/>
  </w:num>
  <w:num w:numId="14">
    <w:abstractNumId w:val="15"/>
  </w:num>
  <w:num w:numId="15">
    <w:abstractNumId w:val="20"/>
  </w:num>
  <w:num w:numId="16">
    <w:abstractNumId w:val="13"/>
    <w:lvlOverride w:ilvl="0">
      <w:startOverride w:val="1"/>
    </w:lvlOverride>
  </w:num>
  <w:num w:numId="17">
    <w:abstractNumId w:val="5"/>
  </w:num>
  <w:num w:numId="18">
    <w:abstractNumId w:val="4"/>
  </w:num>
  <w:num w:numId="19">
    <w:abstractNumId w:val="3"/>
  </w:num>
  <w:num w:numId="20">
    <w:abstractNumId w:val="2"/>
  </w:num>
  <w:num w:numId="21">
    <w:abstractNumId w:val="17"/>
  </w:num>
  <w:num w:numId="22">
    <w:abstractNumId w:val="17"/>
  </w:num>
  <w:num w:numId="23">
    <w:abstractNumId w:val="17"/>
  </w:num>
  <w:num w:numId="24">
    <w:abstractNumId w:val="17"/>
  </w:num>
  <w:num w:numId="25">
    <w:abstractNumId w:val="12"/>
  </w:num>
  <w:num w:numId="26">
    <w:abstractNumId w:val="12"/>
  </w:num>
  <w:num w:numId="27">
    <w:abstractNumId w:val="20"/>
  </w:num>
  <w:num w:numId="28">
    <w:abstractNumId w:val="1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7"/>
  </w:num>
  <w:num w:numId="35">
    <w:abstractNumId w:val="17"/>
  </w:num>
  <w:num w:numId="36">
    <w:abstractNumId w:val="17"/>
  </w:num>
  <w:num w:numId="37">
    <w:abstractNumId w:val="17"/>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8"/>
  </w:num>
  <w:num w:numId="42">
    <w:abstractNumId w:val="9"/>
  </w:num>
  <w:num w:numId="43">
    <w:abstractNumId w:val="10"/>
  </w:num>
  <w:num w:numId="44">
    <w:abstractNumId w:val="11"/>
  </w:num>
  <w:num w:numId="45">
    <w:abstractNumId w:val="0"/>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trackRevisions/>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CB5172"/>
    <w:rsid w:val="000133C3"/>
    <w:rsid w:val="00027D0A"/>
    <w:rsid w:val="000335EF"/>
    <w:rsid w:val="00037342"/>
    <w:rsid w:val="000420D8"/>
    <w:rsid w:val="0004410E"/>
    <w:rsid w:val="000448A8"/>
    <w:rsid w:val="00070873"/>
    <w:rsid w:val="00095298"/>
    <w:rsid w:val="000B4BE7"/>
    <w:rsid w:val="000D28E3"/>
    <w:rsid w:val="000D6100"/>
    <w:rsid w:val="000D7400"/>
    <w:rsid w:val="00106A82"/>
    <w:rsid w:val="00121298"/>
    <w:rsid w:val="00134673"/>
    <w:rsid w:val="00141BA4"/>
    <w:rsid w:val="0015164C"/>
    <w:rsid w:val="00184986"/>
    <w:rsid w:val="00186CA6"/>
    <w:rsid w:val="001D2462"/>
    <w:rsid w:val="001D3B7C"/>
    <w:rsid w:val="001D6CBC"/>
    <w:rsid w:val="001D717F"/>
    <w:rsid w:val="001D7306"/>
    <w:rsid w:val="001E2882"/>
    <w:rsid w:val="001E7399"/>
    <w:rsid w:val="001F045B"/>
    <w:rsid w:val="001F2E21"/>
    <w:rsid w:val="00207EE6"/>
    <w:rsid w:val="00223E3C"/>
    <w:rsid w:val="002247F4"/>
    <w:rsid w:val="002610B8"/>
    <w:rsid w:val="00275482"/>
    <w:rsid w:val="002924C3"/>
    <w:rsid w:val="002A7D3A"/>
    <w:rsid w:val="002B4D8F"/>
    <w:rsid w:val="002C1D93"/>
    <w:rsid w:val="002D2BA3"/>
    <w:rsid w:val="002D4569"/>
    <w:rsid w:val="002E5743"/>
    <w:rsid w:val="0032752D"/>
    <w:rsid w:val="00351DF6"/>
    <w:rsid w:val="00355DD9"/>
    <w:rsid w:val="00357355"/>
    <w:rsid w:val="00370529"/>
    <w:rsid w:val="00387D00"/>
    <w:rsid w:val="00391DC1"/>
    <w:rsid w:val="0039470E"/>
    <w:rsid w:val="00395D68"/>
    <w:rsid w:val="003A4769"/>
    <w:rsid w:val="003B648F"/>
    <w:rsid w:val="003C25A1"/>
    <w:rsid w:val="003C44EB"/>
    <w:rsid w:val="003E079F"/>
    <w:rsid w:val="003F23D2"/>
    <w:rsid w:val="004220F6"/>
    <w:rsid w:val="00422E65"/>
    <w:rsid w:val="0044047B"/>
    <w:rsid w:val="004411D9"/>
    <w:rsid w:val="004533C8"/>
    <w:rsid w:val="00456AD7"/>
    <w:rsid w:val="00460028"/>
    <w:rsid w:val="00466395"/>
    <w:rsid w:val="004668B4"/>
    <w:rsid w:val="00466FD5"/>
    <w:rsid w:val="004B76DC"/>
    <w:rsid w:val="004C2F5C"/>
    <w:rsid w:val="004D660E"/>
    <w:rsid w:val="004E5E3C"/>
    <w:rsid w:val="004F463E"/>
    <w:rsid w:val="004F72F9"/>
    <w:rsid w:val="00506D61"/>
    <w:rsid w:val="005207B2"/>
    <w:rsid w:val="00526754"/>
    <w:rsid w:val="00531881"/>
    <w:rsid w:val="0054506F"/>
    <w:rsid w:val="00555870"/>
    <w:rsid w:val="005658FB"/>
    <w:rsid w:val="00577A7D"/>
    <w:rsid w:val="00582569"/>
    <w:rsid w:val="005A1506"/>
    <w:rsid w:val="005A79A1"/>
    <w:rsid w:val="006052C5"/>
    <w:rsid w:val="00606E44"/>
    <w:rsid w:val="00610427"/>
    <w:rsid w:val="0061636B"/>
    <w:rsid w:val="0062616E"/>
    <w:rsid w:val="00670976"/>
    <w:rsid w:val="00675FFD"/>
    <w:rsid w:val="00680633"/>
    <w:rsid w:val="00681BC4"/>
    <w:rsid w:val="00684413"/>
    <w:rsid w:val="00691B22"/>
    <w:rsid w:val="00695B3E"/>
    <w:rsid w:val="006B2BF5"/>
    <w:rsid w:val="006C6C35"/>
    <w:rsid w:val="006D1C64"/>
    <w:rsid w:val="00711429"/>
    <w:rsid w:val="0071482C"/>
    <w:rsid w:val="0072093C"/>
    <w:rsid w:val="00721DBE"/>
    <w:rsid w:val="007561D4"/>
    <w:rsid w:val="007578C8"/>
    <w:rsid w:val="00767FC6"/>
    <w:rsid w:val="007824AB"/>
    <w:rsid w:val="00796BF5"/>
    <w:rsid w:val="007A25FA"/>
    <w:rsid w:val="007A2F16"/>
    <w:rsid w:val="007B5336"/>
    <w:rsid w:val="007D251F"/>
    <w:rsid w:val="007E43BC"/>
    <w:rsid w:val="007F405A"/>
    <w:rsid w:val="00800D78"/>
    <w:rsid w:val="008136BC"/>
    <w:rsid w:val="00821CE7"/>
    <w:rsid w:val="00822837"/>
    <w:rsid w:val="008233D7"/>
    <w:rsid w:val="00824B60"/>
    <w:rsid w:val="00840B24"/>
    <w:rsid w:val="00856D45"/>
    <w:rsid w:val="00857962"/>
    <w:rsid w:val="00875278"/>
    <w:rsid w:val="008753DD"/>
    <w:rsid w:val="0089090D"/>
    <w:rsid w:val="008931CC"/>
    <w:rsid w:val="00894BAB"/>
    <w:rsid w:val="008B6A3E"/>
    <w:rsid w:val="008D29C3"/>
    <w:rsid w:val="0090186C"/>
    <w:rsid w:val="00912A5A"/>
    <w:rsid w:val="00921872"/>
    <w:rsid w:val="00943B73"/>
    <w:rsid w:val="009504E2"/>
    <w:rsid w:val="00956293"/>
    <w:rsid w:val="00985597"/>
    <w:rsid w:val="009922C8"/>
    <w:rsid w:val="009928CF"/>
    <w:rsid w:val="009B30D7"/>
    <w:rsid w:val="009C22FA"/>
    <w:rsid w:val="009C3998"/>
    <w:rsid w:val="009D7A94"/>
    <w:rsid w:val="009E1230"/>
    <w:rsid w:val="009E6A7D"/>
    <w:rsid w:val="00A02DA5"/>
    <w:rsid w:val="00A11C49"/>
    <w:rsid w:val="00A13CBA"/>
    <w:rsid w:val="00A27A7A"/>
    <w:rsid w:val="00A27C84"/>
    <w:rsid w:val="00A3519A"/>
    <w:rsid w:val="00A6234F"/>
    <w:rsid w:val="00A70284"/>
    <w:rsid w:val="00A71224"/>
    <w:rsid w:val="00A750CA"/>
    <w:rsid w:val="00AA2A80"/>
    <w:rsid w:val="00AA5192"/>
    <w:rsid w:val="00AA6C1A"/>
    <w:rsid w:val="00AB2FA0"/>
    <w:rsid w:val="00AB5265"/>
    <w:rsid w:val="00AB5CAB"/>
    <w:rsid w:val="00AC2C6D"/>
    <w:rsid w:val="00AC4EAC"/>
    <w:rsid w:val="00AC652A"/>
    <w:rsid w:val="00AD790A"/>
    <w:rsid w:val="00AE3102"/>
    <w:rsid w:val="00AE5700"/>
    <w:rsid w:val="00AF615B"/>
    <w:rsid w:val="00B04E05"/>
    <w:rsid w:val="00B11C2A"/>
    <w:rsid w:val="00B136E4"/>
    <w:rsid w:val="00B274BD"/>
    <w:rsid w:val="00B3175B"/>
    <w:rsid w:val="00B36C94"/>
    <w:rsid w:val="00B438AA"/>
    <w:rsid w:val="00B43C65"/>
    <w:rsid w:val="00B465FB"/>
    <w:rsid w:val="00B56F26"/>
    <w:rsid w:val="00B6379A"/>
    <w:rsid w:val="00B67FA6"/>
    <w:rsid w:val="00B70C4C"/>
    <w:rsid w:val="00B91264"/>
    <w:rsid w:val="00BA551A"/>
    <w:rsid w:val="00BB2E81"/>
    <w:rsid w:val="00BC6BEE"/>
    <w:rsid w:val="00C22A04"/>
    <w:rsid w:val="00C23159"/>
    <w:rsid w:val="00C2489B"/>
    <w:rsid w:val="00C47065"/>
    <w:rsid w:val="00C528B9"/>
    <w:rsid w:val="00C531DA"/>
    <w:rsid w:val="00C54B02"/>
    <w:rsid w:val="00C60D73"/>
    <w:rsid w:val="00C671ED"/>
    <w:rsid w:val="00C8750E"/>
    <w:rsid w:val="00C97FD2"/>
    <w:rsid w:val="00CB4864"/>
    <w:rsid w:val="00CB5172"/>
    <w:rsid w:val="00CD7575"/>
    <w:rsid w:val="00CF6CCE"/>
    <w:rsid w:val="00D05833"/>
    <w:rsid w:val="00D128D4"/>
    <w:rsid w:val="00D30727"/>
    <w:rsid w:val="00D45D23"/>
    <w:rsid w:val="00D47194"/>
    <w:rsid w:val="00D52150"/>
    <w:rsid w:val="00D615B4"/>
    <w:rsid w:val="00D67BB3"/>
    <w:rsid w:val="00D764D9"/>
    <w:rsid w:val="00D847AD"/>
    <w:rsid w:val="00D85729"/>
    <w:rsid w:val="00D947F6"/>
    <w:rsid w:val="00D9628C"/>
    <w:rsid w:val="00DA0B3F"/>
    <w:rsid w:val="00DB36E1"/>
    <w:rsid w:val="00DB585F"/>
    <w:rsid w:val="00DC2301"/>
    <w:rsid w:val="00DD5A68"/>
    <w:rsid w:val="00DF19D5"/>
    <w:rsid w:val="00DF6EB4"/>
    <w:rsid w:val="00DF7F38"/>
    <w:rsid w:val="00E0483F"/>
    <w:rsid w:val="00E13BF9"/>
    <w:rsid w:val="00E149F2"/>
    <w:rsid w:val="00E1534B"/>
    <w:rsid w:val="00E22226"/>
    <w:rsid w:val="00E44720"/>
    <w:rsid w:val="00E4771F"/>
    <w:rsid w:val="00E50B08"/>
    <w:rsid w:val="00E54880"/>
    <w:rsid w:val="00E67131"/>
    <w:rsid w:val="00E711D8"/>
    <w:rsid w:val="00E7636B"/>
    <w:rsid w:val="00E803D1"/>
    <w:rsid w:val="00EC0FAF"/>
    <w:rsid w:val="00ED322D"/>
    <w:rsid w:val="00EE340C"/>
    <w:rsid w:val="00EE3BAA"/>
    <w:rsid w:val="00EF06B0"/>
    <w:rsid w:val="00F14A6C"/>
    <w:rsid w:val="00F26155"/>
    <w:rsid w:val="00F40619"/>
    <w:rsid w:val="00F41D19"/>
    <w:rsid w:val="00F46C3A"/>
    <w:rsid w:val="00F5217B"/>
    <w:rsid w:val="00F53DB6"/>
    <w:rsid w:val="00F67513"/>
    <w:rsid w:val="00F807C9"/>
    <w:rsid w:val="00FC3BBD"/>
    <w:rsid w:val="00FD2A5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rules v:ext="edit">
        <o:r id="V:Rule1" type="callout" idref="#_x0000_s1240"/>
      </o:rules>
    </o:shapelayout>
  </w:shapeDefaults>
  <w:decimalSymbol w:val="."/>
  <w:listSeparator w:val=","/>
  <w14:docId w14:val="69B18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2E5743"/>
    <w:pPr>
      <w:numPr>
        <w:ilvl w:val="1"/>
        <w:numId w:val="9"/>
      </w:numPr>
      <w:spacing w:before="240" w:after="120"/>
      <w:outlineLvl w:val="1"/>
    </w:pPr>
    <w:rPr>
      <w:b/>
    </w:rPr>
  </w:style>
  <w:style w:type="paragraph" w:styleId="Heading3">
    <w:name w:val="heading 3"/>
    <w:basedOn w:val="Normal"/>
    <w:next w:val="Normal"/>
    <w:qFormat/>
    <w:rsid w:val="002E5743"/>
    <w:pPr>
      <w:keepNext/>
      <w:numPr>
        <w:ilvl w:val="2"/>
        <w:numId w:val="9"/>
      </w:numPr>
      <w:tabs>
        <w:tab w:val="clear" w:pos="992"/>
      </w:tabs>
      <w:spacing w:before="240" w:after="240"/>
      <w:jc w:val="both"/>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466FD5"/>
    <w:pPr>
      <w:tabs>
        <w:tab w:val="left" w:pos="567"/>
      </w:tabs>
      <w:ind w:left="567" w:hanging="567"/>
    </w:pPr>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customStyle="1" w:styleId="AppendixHeading1">
    <w:name w:val="Appendix Heading 1"/>
    <w:basedOn w:val="Normal"/>
    <w:next w:val="BodyText"/>
    <w:rsid w:val="0061636B"/>
    <w:pPr>
      <w:numPr>
        <w:numId w:val="37"/>
      </w:numPr>
      <w:spacing w:before="120" w:after="120"/>
    </w:pPr>
    <w:rPr>
      <w:rFonts w:eastAsia="Calibri" w:cs="Arial"/>
      <w:b/>
      <w:caps/>
      <w:sz w:val="24"/>
      <w:szCs w:val="22"/>
      <w:lang w:eastAsia="en-GB"/>
    </w:rPr>
  </w:style>
  <w:style w:type="numbering" w:styleId="ArticleSection">
    <w:name w:val="Outline List 3"/>
    <w:basedOn w:val="NoList"/>
    <w:rsid w:val="00DF6EB4"/>
    <w:pPr>
      <w:numPr>
        <w:numId w:val="4"/>
      </w:numPr>
    </w:pPr>
  </w:style>
  <w:style w:type="paragraph" w:customStyle="1" w:styleId="AppendixHeading2">
    <w:name w:val="Appendix Heading 2"/>
    <w:basedOn w:val="Normal"/>
    <w:next w:val="BodyText"/>
    <w:qFormat/>
    <w:rsid w:val="0061636B"/>
    <w:pPr>
      <w:numPr>
        <w:ilvl w:val="1"/>
        <w:numId w:val="37"/>
      </w:numPr>
      <w:spacing w:before="120" w:after="120"/>
    </w:pPr>
    <w:rPr>
      <w:rFonts w:eastAsia="Calibri" w:cs="Arial"/>
      <w:b/>
      <w:szCs w:val="22"/>
      <w:lang w:eastAsia="en-GB"/>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uiPriority w:val="39"/>
    <w:semiHidden/>
    <w:rsid w:val="00DF6EB4"/>
    <w:pPr>
      <w:ind w:left="960"/>
    </w:pPr>
    <w:rPr>
      <w:sz w:val="20"/>
      <w:szCs w:val="20"/>
    </w:rPr>
  </w:style>
  <w:style w:type="paragraph" w:styleId="TOC7">
    <w:name w:val="toc 7"/>
    <w:basedOn w:val="Normal"/>
    <w:next w:val="Normal"/>
    <w:autoRedefine/>
    <w:uiPriority w:val="39"/>
    <w:semiHidden/>
    <w:rsid w:val="00DF6EB4"/>
    <w:pPr>
      <w:ind w:left="1200"/>
    </w:pPr>
    <w:rPr>
      <w:sz w:val="20"/>
      <w:szCs w:val="20"/>
    </w:rPr>
  </w:style>
  <w:style w:type="paragraph" w:styleId="TOC8">
    <w:name w:val="toc 8"/>
    <w:basedOn w:val="Normal"/>
    <w:next w:val="Normal"/>
    <w:autoRedefine/>
    <w:uiPriority w:val="39"/>
    <w:semiHidden/>
    <w:rsid w:val="00DF6EB4"/>
    <w:pPr>
      <w:ind w:left="1440"/>
    </w:pPr>
    <w:rPr>
      <w:sz w:val="20"/>
      <w:szCs w:val="20"/>
    </w:rPr>
  </w:style>
  <w:style w:type="paragraph" w:styleId="TOC9">
    <w:name w:val="toc 9"/>
    <w:basedOn w:val="Normal"/>
    <w:next w:val="Normal"/>
    <w:autoRedefine/>
    <w:uiPriority w:val="39"/>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8753DD"/>
    <w:pPr>
      <w:spacing w:after="120"/>
      <w:ind w:left="993"/>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8753DD"/>
    <w:pPr>
      <w:suppressAutoHyphens/>
      <w:spacing w:after="120"/>
      <w:ind w:left="993"/>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8753DD"/>
    <w:pPr>
      <w:numPr>
        <w:ilvl w:val="1"/>
        <w:numId w:val="10"/>
      </w:numPr>
      <w:spacing w:after="120"/>
      <w:ind w:left="1134" w:hanging="567"/>
      <w:jc w:val="both"/>
    </w:pPr>
    <w:rPr>
      <w:szCs w:val="20"/>
      <w:lang w:eastAsia="en-GB"/>
    </w:rPr>
  </w:style>
  <w:style w:type="paragraph" w:customStyle="1" w:styleId="List1indent2">
    <w:name w:val="List 1 indent 2"/>
    <w:basedOn w:val="Normal"/>
    <w:rsid w:val="008753DD"/>
    <w:pPr>
      <w:numPr>
        <w:ilvl w:val="2"/>
        <w:numId w:val="11"/>
      </w:numPr>
      <w:spacing w:after="120"/>
      <w:ind w:left="1701" w:hanging="567"/>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387D00"/>
    <w:pPr>
      <w:numPr>
        <w:numId w:val="27"/>
      </w:numPr>
      <w:spacing w:before="120" w:after="120"/>
      <w:jc w:val="center"/>
    </w:pPr>
    <w:rPr>
      <w:rFonts w:eastAsia="Calibri" w:cs="Calibri"/>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Normal"/>
    <w:qFormat/>
    <w:rsid w:val="0061636B"/>
    <w:pPr>
      <w:numPr>
        <w:numId w:val="33"/>
      </w:numPr>
      <w:tabs>
        <w:tab w:val="left" w:pos="1985"/>
      </w:tabs>
      <w:spacing w:before="120" w:after="240"/>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3">
    <w:name w:val="Appendix Heading 3"/>
    <w:basedOn w:val="Normal"/>
    <w:next w:val="Normal"/>
    <w:rsid w:val="0061636B"/>
    <w:pPr>
      <w:numPr>
        <w:ilvl w:val="2"/>
        <w:numId w:val="37"/>
      </w:numPr>
      <w:spacing w:before="120" w:after="120"/>
    </w:pPr>
    <w:rPr>
      <w:rFonts w:eastAsia="Calibri" w:cs="Arial"/>
      <w:szCs w:val="22"/>
      <w:lang w:eastAsia="en-GB"/>
    </w:rPr>
  </w:style>
  <w:style w:type="paragraph" w:customStyle="1" w:styleId="AppendixHeading4">
    <w:name w:val="Appendix Heading 4"/>
    <w:basedOn w:val="Normal"/>
    <w:next w:val="BodyText"/>
    <w:rsid w:val="0061636B"/>
    <w:pPr>
      <w:numPr>
        <w:ilvl w:val="3"/>
        <w:numId w:val="37"/>
      </w:numPr>
      <w:spacing w:before="120" w:after="120"/>
    </w:pPr>
    <w:rPr>
      <w:rFonts w:eastAsia="Calibri" w:cs="Arial"/>
      <w:szCs w:val="22"/>
      <w:lang w:eastAsia="en-GB"/>
    </w:rPr>
  </w:style>
  <w:style w:type="paragraph" w:customStyle="1" w:styleId="Default">
    <w:name w:val="Default"/>
    <w:rsid w:val="00466FD5"/>
    <w:pPr>
      <w:autoSpaceDE w:val="0"/>
      <w:autoSpaceDN w:val="0"/>
      <w:adjustRightInd w:val="0"/>
    </w:pPr>
    <w:rPr>
      <w:rFonts w:ascii="Arial" w:hAnsi="Arial" w:cs="Arial"/>
      <w:color w:val="000000"/>
      <w:sz w:val="24"/>
      <w:szCs w:val="24"/>
      <w:lang w:val="en-US" w:eastAsia="en-US"/>
    </w:rPr>
  </w:style>
  <w:style w:type="paragraph" w:styleId="BodyText2">
    <w:name w:val="Body Text 2"/>
    <w:basedOn w:val="Normal"/>
    <w:link w:val="BodyText2Char"/>
    <w:rsid w:val="00F5217B"/>
    <w:rPr>
      <w:color w:val="000000"/>
      <w:sz w:val="24"/>
      <w:szCs w:val="20"/>
      <w:lang w:eastAsia="de-DE"/>
    </w:rPr>
  </w:style>
  <w:style w:type="character" w:customStyle="1" w:styleId="BodyText2Char">
    <w:name w:val="Body Text 2 Char"/>
    <w:basedOn w:val="DefaultParagraphFont"/>
    <w:link w:val="BodyText2"/>
    <w:rsid w:val="00F5217B"/>
    <w:rPr>
      <w:rFonts w:ascii="Arial" w:hAnsi="Arial"/>
      <w:color w:val="000000"/>
      <w:sz w:val="24"/>
      <w:lang w:eastAsia="de-DE"/>
    </w:rPr>
  </w:style>
  <w:style w:type="paragraph" w:styleId="ListNumber4">
    <w:name w:val="List Number 4"/>
    <w:basedOn w:val="Normal"/>
    <w:rsid w:val="00695B3E"/>
    <w:pPr>
      <w:numPr>
        <w:numId w:val="45"/>
      </w:numPr>
      <w:tabs>
        <w:tab w:val="clear" w:pos="1209"/>
        <w:tab w:val="num" w:pos="1440"/>
      </w:tabs>
      <w:ind w:left="1440"/>
      <w:jc w:val="both"/>
    </w:pPr>
    <w:rPr>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F6EB4"/>
    <w:rPr>
      <w:rFonts w:ascii="Arial" w:hAnsi="Arial"/>
      <w:sz w:val="22"/>
      <w:szCs w:val="24"/>
      <w:lang w:eastAsia="en-US"/>
    </w:rPr>
  </w:style>
  <w:style w:type="paragraph" w:styleId="Heading1">
    <w:name w:val="heading 1"/>
    <w:basedOn w:val="Normal"/>
    <w:next w:val="BodyText"/>
    <w:qFormat/>
    <w:rsid w:val="00DF6EB4"/>
    <w:pPr>
      <w:keepNext/>
      <w:numPr>
        <w:numId w:val="9"/>
      </w:numPr>
      <w:spacing w:before="240" w:after="240"/>
      <w:outlineLvl w:val="0"/>
    </w:pPr>
    <w:rPr>
      <w:b/>
      <w:caps/>
      <w:kern w:val="28"/>
      <w:sz w:val="24"/>
      <w:szCs w:val="20"/>
      <w:lang w:eastAsia="de-DE"/>
    </w:rPr>
  </w:style>
  <w:style w:type="paragraph" w:styleId="Heading2">
    <w:name w:val="heading 2"/>
    <w:basedOn w:val="Normal"/>
    <w:next w:val="BodyText"/>
    <w:qFormat/>
    <w:rsid w:val="002E5743"/>
    <w:pPr>
      <w:numPr>
        <w:ilvl w:val="1"/>
        <w:numId w:val="9"/>
      </w:numPr>
      <w:spacing w:before="240" w:after="120"/>
      <w:outlineLvl w:val="1"/>
    </w:pPr>
    <w:rPr>
      <w:b/>
    </w:rPr>
  </w:style>
  <w:style w:type="paragraph" w:styleId="Heading3">
    <w:name w:val="heading 3"/>
    <w:basedOn w:val="Normal"/>
    <w:next w:val="Normal"/>
    <w:qFormat/>
    <w:rsid w:val="002E5743"/>
    <w:pPr>
      <w:keepNext/>
      <w:numPr>
        <w:ilvl w:val="2"/>
        <w:numId w:val="9"/>
      </w:numPr>
      <w:tabs>
        <w:tab w:val="clear" w:pos="992"/>
      </w:tabs>
      <w:spacing w:before="240" w:after="240"/>
      <w:jc w:val="both"/>
      <w:outlineLvl w:val="2"/>
    </w:pPr>
    <w:rPr>
      <w:szCs w:val="20"/>
      <w:lang w:eastAsia="de-DE"/>
    </w:rPr>
  </w:style>
  <w:style w:type="paragraph" w:styleId="Heading4">
    <w:name w:val="heading 4"/>
    <w:basedOn w:val="Normal"/>
    <w:next w:val="Normal"/>
    <w:rsid w:val="00DF6EB4"/>
    <w:pPr>
      <w:keepNext/>
      <w:numPr>
        <w:ilvl w:val="3"/>
        <w:numId w:val="9"/>
      </w:numPr>
      <w:spacing w:before="120" w:after="120"/>
      <w:outlineLvl w:val="3"/>
    </w:pPr>
    <w:rPr>
      <w:szCs w:val="20"/>
      <w:lang w:val="en-US" w:eastAsia="de-DE"/>
    </w:rPr>
  </w:style>
  <w:style w:type="paragraph" w:styleId="Heading5">
    <w:name w:val="heading 5"/>
    <w:basedOn w:val="Normal"/>
    <w:next w:val="Normal"/>
    <w:rsid w:val="00DF6EB4"/>
    <w:pPr>
      <w:numPr>
        <w:ilvl w:val="4"/>
        <w:numId w:val="9"/>
      </w:numPr>
      <w:spacing w:before="240" w:after="60"/>
      <w:outlineLvl w:val="4"/>
    </w:pPr>
    <w:rPr>
      <w:szCs w:val="20"/>
      <w:lang w:val="de-DE" w:eastAsia="de-DE"/>
    </w:rPr>
  </w:style>
  <w:style w:type="paragraph" w:styleId="Heading6">
    <w:name w:val="heading 6"/>
    <w:basedOn w:val="Normal"/>
    <w:next w:val="Normal"/>
    <w:rsid w:val="00DF6EB4"/>
    <w:pPr>
      <w:numPr>
        <w:ilvl w:val="5"/>
        <w:numId w:val="9"/>
      </w:numPr>
      <w:spacing w:before="240" w:after="60"/>
      <w:outlineLvl w:val="5"/>
    </w:pPr>
    <w:rPr>
      <w:i/>
      <w:szCs w:val="20"/>
      <w:lang w:val="de-DE" w:eastAsia="de-DE"/>
    </w:rPr>
  </w:style>
  <w:style w:type="paragraph" w:styleId="Heading7">
    <w:name w:val="heading 7"/>
    <w:basedOn w:val="Normal"/>
    <w:next w:val="Normal"/>
    <w:rsid w:val="00DF6EB4"/>
    <w:pPr>
      <w:numPr>
        <w:ilvl w:val="6"/>
        <w:numId w:val="9"/>
      </w:numPr>
      <w:spacing w:before="240" w:after="60"/>
      <w:outlineLvl w:val="6"/>
    </w:pPr>
    <w:rPr>
      <w:szCs w:val="20"/>
      <w:lang w:val="de-DE" w:eastAsia="de-DE"/>
    </w:rPr>
  </w:style>
  <w:style w:type="paragraph" w:styleId="Heading8">
    <w:name w:val="heading 8"/>
    <w:basedOn w:val="Normal"/>
    <w:next w:val="Normal"/>
    <w:rsid w:val="00DF6EB4"/>
    <w:pPr>
      <w:numPr>
        <w:ilvl w:val="7"/>
        <w:numId w:val="9"/>
      </w:numPr>
      <w:spacing w:before="240" w:after="60"/>
      <w:outlineLvl w:val="7"/>
    </w:pPr>
    <w:rPr>
      <w:i/>
      <w:szCs w:val="20"/>
      <w:lang w:val="de-DE" w:eastAsia="de-DE"/>
    </w:rPr>
  </w:style>
  <w:style w:type="paragraph" w:styleId="Heading9">
    <w:name w:val="heading 9"/>
    <w:basedOn w:val="Normal"/>
    <w:next w:val="Normal"/>
    <w:rsid w:val="00DF6EB4"/>
    <w:pPr>
      <w:numPr>
        <w:ilvl w:val="8"/>
        <w:numId w:val="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semiHidden/>
    <w:rsid w:val="00466FD5"/>
    <w:pPr>
      <w:tabs>
        <w:tab w:val="left" w:pos="567"/>
      </w:tabs>
      <w:ind w:left="567" w:hanging="567"/>
    </w:pPr>
    <w:rPr>
      <w:sz w:val="20"/>
      <w:szCs w:val="20"/>
    </w:rPr>
  </w:style>
  <w:style w:type="character" w:styleId="FootnoteReference">
    <w:name w:val="footnote reference"/>
    <w:basedOn w:val="DefaultParagraphFont"/>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basedOn w:val="DefaultParagraphFont"/>
    <w:rsid w:val="00DF6EB4"/>
    <w:rPr>
      <w:rFonts w:ascii="Arial" w:hAnsi="Arial"/>
      <w:sz w:val="20"/>
    </w:rPr>
  </w:style>
  <w:style w:type="paragraph" w:customStyle="1" w:styleId="AppendixHeading1">
    <w:name w:val="Appendix Heading 1"/>
    <w:basedOn w:val="Normal"/>
    <w:next w:val="BodyText"/>
    <w:rsid w:val="0061636B"/>
    <w:pPr>
      <w:numPr>
        <w:numId w:val="37"/>
      </w:numPr>
      <w:spacing w:before="120" w:after="120"/>
    </w:pPr>
    <w:rPr>
      <w:rFonts w:eastAsia="Calibri" w:cs="Arial"/>
      <w:b/>
      <w:caps/>
      <w:sz w:val="24"/>
      <w:szCs w:val="22"/>
      <w:lang w:eastAsia="en-GB"/>
    </w:rPr>
  </w:style>
  <w:style w:type="numbering" w:styleId="ArticleSection">
    <w:name w:val="Outline List 3"/>
    <w:basedOn w:val="NoList"/>
    <w:rsid w:val="00DF6EB4"/>
    <w:pPr>
      <w:numPr>
        <w:numId w:val="4"/>
      </w:numPr>
    </w:pPr>
  </w:style>
  <w:style w:type="paragraph" w:customStyle="1" w:styleId="AppendixHeading2">
    <w:name w:val="Appendix Heading 2"/>
    <w:basedOn w:val="Normal"/>
    <w:next w:val="BodyText"/>
    <w:qFormat/>
    <w:rsid w:val="0061636B"/>
    <w:pPr>
      <w:numPr>
        <w:ilvl w:val="1"/>
        <w:numId w:val="37"/>
      </w:numPr>
      <w:spacing w:before="120" w:after="120"/>
    </w:pPr>
    <w:rPr>
      <w:rFonts w:eastAsia="Calibri" w:cs="Arial"/>
      <w:b/>
      <w:szCs w:val="22"/>
      <w:lang w:eastAsia="en-GB"/>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DF6EB4"/>
    <w:pPr>
      <w:tabs>
        <w:tab w:val="left" w:pos="851"/>
        <w:tab w:val="right" w:pos="9639"/>
      </w:tabs>
      <w:spacing w:before="120" w:after="120"/>
    </w:pPr>
    <w:rPr>
      <w:bCs/>
      <w:szCs w:val="20"/>
    </w:rPr>
  </w:style>
  <w:style w:type="paragraph" w:styleId="TOC3">
    <w:name w:val="toc 3"/>
    <w:basedOn w:val="Normal"/>
    <w:next w:val="Normal"/>
    <w:uiPriority w:val="39"/>
    <w:rsid w:val="00DF6EB4"/>
    <w:pPr>
      <w:tabs>
        <w:tab w:val="left" w:pos="1701"/>
        <w:tab w:val="right" w:pos="9639"/>
      </w:tabs>
      <w:ind w:left="851"/>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uiPriority w:val="39"/>
    <w:semiHidden/>
    <w:rsid w:val="00DF6EB4"/>
    <w:pPr>
      <w:ind w:left="960"/>
    </w:pPr>
    <w:rPr>
      <w:sz w:val="20"/>
      <w:szCs w:val="20"/>
    </w:rPr>
  </w:style>
  <w:style w:type="paragraph" w:styleId="TOC7">
    <w:name w:val="toc 7"/>
    <w:basedOn w:val="Normal"/>
    <w:next w:val="Normal"/>
    <w:autoRedefine/>
    <w:uiPriority w:val="39"/>
    <w:semiHidden/>
    <w:rsid w:val="00DF6EB4"/>
    <w:pPr>
      <w:ind w:left="1200"/>
    </w:pPr>
    <w:rPr>
      <w:sz w:val="20"/>
      <w:szCs w:val="20"/>
    </w:rPr>
  </w:style>
  <w:style w:type="paragraph" w:styleId="TOC8">
    <w:name w:val="toc 8"/>
    <w:basedOn w:val="Normal"/>
    <w:next w:val="Normal"/>
    <w:autoRedefine/>
    <w:uiPriority w:val="39"/>
    <w:semiHidden/>
    <w:rsid w:val="00DF6EB4"/>
    <w:pPr>
      <w:ind w:left="1440"/>
    </w:pPr>
    <w:rPr>
      <w:sz w:val="20"/>
      <w:szCs w:val="20"/>
    </w:rPr>
  </w:style>
  <w:style w:type="paragraph" w:styleId="TOC9">
    <w:name w:val="toc 9"/>
    <w:basedOn w:val="Normal"/>
    <w:next w:val="Normal"/>
    <w:autoRedefine/>
    <w:uiPriority w:val="39"/>
    <w:semiHidden/>
    <w:rsid w:val="00DF6EB4"/>
    <w:pPr>
      <w:ind w:left="1680"/>
    </w:pPr>
    <w:rPr>
      <w:sz w:val="20"/>
      <w:szCs w:val="20"/>
    </w:rPr>
  </w:style>
  <w:style w:type="character" w:styleId="Hyperlink">
    <w:name w:val="Hyperlink"/>
    <w:basedOn w:val="DefaultParagraphFont"/>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2"/>
      </w:numPr>
    </w:pPr>
  </w:style>
  <w:style w:type="paragraph" w:styleId="ListNumber2">
    <w:name w:val="List Number 2"/>
    <w:basedOn w:val="Normal"/>
    <w:rsid w:val="00DF6EB4"/>
    <w:pPr>
      <w:numPr>
        <w:numId w:val="13"/>
      </w:numPr>
    </w:pPr>
  </w:style>
  <w:style w:type="paragraph" w:styleId="BodyTextIndent">
    <w:name w:val="Body Text Indent"/>
    <w:basedOn w:val="Normal"/>
    <w:rsid w:val="008753DD"/>
    <w:pPr>
      <w:spacing w:after="120"/>
      <w:ind w:left="993"/>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5"/>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rsid w:val="008753DD"/>
    <w:pPr>
      <w:suppressAutoHyphens/>
      <w:spacing w:after="120"/>
      <w:ind w:left="993"/>
      <w:jc w:val="both"/>
    </w:pPr>
    <w:rPr>
      <w:szCs w:val="20"/>
      <w:lang w:eastAsia="en-GB"/>
    </w:rPr>
  </w:style>
  <w:style w:type="paragraph" w:customStyle="1" w:styleId="Bullet2">
    <w:name w:val="Bullet 2"/>
    <w:basedOn w:val="Normal"/>
    <w:qFormat/>
    <w:rsid w:val="003C44EB"/>
    <w:pPr>
      <w:numPr>
        <w:numId w:val="16"/>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6"/>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8"/>
      </w:numPr>
      <w:spacing w:before="120" w:after="120"/>
      <w:jc w:val="center"/>
    </w:pPr>
    <w:rPr>
      <w:i/>
      <w:szCs w:val="20"/>
      <w:lang w:eastAsia="en-GB"/>
    </w:rPr>
  </w:style>
  <w:style w:type="paragraph" w:customStyle="1" w:styleId="List1">
    <w:name w:val="List 1"/>
    <w:basedOn w:val="Normal"/>
    <w:qFormat/>
    <w:rsid w:val="00DF6EB4"/>
    <w:pPr>
      <w:numPr>
        <w:numId w:val="10"/>
      </w:numPr>
      <w:spacing w:after="120"/>
      <w:jc w:val="both"/>
    </w:pPr>
    <w:rPr>
      <w:szCs w:val="20"/>
      <w:lang w:eastAsia="en-GB"/>
    </w:rPr>
  </w:style>
  <w:style w:type="paragraph" w:customStyle="1" w:styleId="List1indent">
    <w:name w:val="List 1 indent"/>
    <w:basedOn w:val="Normal"/>
    <w:rsid w:val="008753DD"/>
    <w:pPr>
      <w:numPr>
        <w:ilvl w:val="1"/>
        <w:numId w:val="10"/>
      </w:numPr>
      <w:spacing w:after="120"/>
      <w:ind w:left="1134" w:hanging="567"/>
      <w:jc w:val="both"/>
    </w:pPr>
    <w:rPr>
      <w:szCs w:val="20"/>
      <w:lang w:eastAsia="en-GB"/>
    </w:rPr>
  </w:style>
  <w:style w:type="paragraph" w:customStyle="1" w:styleId="List1indent2">
    <w:name w:val="List 1 indent 2"/>
    <w:basedOn w:val="Normal"/>
    <w:rsid w:val="008753DD"/>
    <w:pPr>
      <w:numPr>
        <w:ilvl w:val="2"/>
        <w:numId w:val="11"/>
      </w:numPr>
      <w:spacing w:after="120"/>
      <w:ind w:left="1701" w:hanging="567"/>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basedOn w:val="FootnoteReference"/>
    <w:rsid w:val="00DF6EB4"/>
    <w:rPr>
      <w:rFonts w:ascii="Arial" w:hAnsi="Arial"/>
      <w:color w:val="000000"/>
      <w:sz w:val="23"/>
      <w:vertAlign w:val="superscript"/>
    </w:rPr>
  </w:style>
  <w:style w:type="paragraph" w:customStyle="1" w:styleId="Table">
    <w:name w:val="Table_#"/>
    <w:basedOn w:val="Normal"/>
    <w:next w:val="Normal"/>
    <w:qFormat/>
    <w:rsid w:val="00387D00"/>
    <w:pPr>
      <w:numPr>
        <w:numId w:val="27"/>
      </w:numPr>
      <w:spacing w:before="120" w:after="120"/>
      <w:jc w:val="center"/>
    </w:pPr>
    <w:rPr>
      <w:rFonts w:eastAsia="Calibri" w:cs="Calibri"/>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basedOn w:val="DefaultParagraphFont"/>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basedOn w:val="DefaultParagraphFont"/>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basedOn w:val="DefaultParagraphFont"/>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4668B4"/>
    <w:rPr>
      <w:rFonts w:ascii="Tahoma" w:hAnsi="Tahoma"/>
      <w:szCs w:val="24"/>
      <w:shd w:val="clear" w:color="auto" w:fill="000080"/>
      <w:lang w:val="de-DE" w:eastAsia="de-DE"/>
    </w:rPr>
  </w:style>
  <w:style w:type="character" w:styleId="FollowedHyperlink">
    <w:name w:val="FollowedHyperlink"/>
    <w:basedOn w:val="DefaultParagraphFont"/>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basedOn w:val="CommentTextChar"/>
    <w:link w:val="CommentSubject"/>
    <w:rsid w:val="007578C8"/>
    <w:rPr>
      <w:rFonts w:ascii="Arial" w:hAnsi="Arial"/>
      <w:b/>
      <w:bCs/>
      <w:sz w:val="22"/>
      <w:szCs w:val="24"/>
      <w:lang w:eastAsia="en-US"/>
    </w:rPr>
  </w:style>
  <w:style w:type="character" w:styleId="Emphasis">
    <w:name w:val="Emphasis"/>
    <w:basedOn w:val="DefaultParagraphFont"/>
    <w:rsid w:val="00DF6EB4"/>
    <w:rPr>
      <w:i/>
      <w:iCs/>
    </w:rPr>
  </w:style>
  <w:style w:type="character" w:styleId="HTMLCite">
    <w:name w:val="HTML Cite"/>
    <w:basedOn w:val="DefaultParagraphFont"/>
    <w:rsid w:val="00DF6EB4"/>
    <w:rPr>
      <w:i/>
      <w:iCs/>
    </w:rPr>
  </w:style>
  <w:style w:type="paragraph" w:customStyle="1" w:styleId="References">
    <w:name w:val="References"/>
    <w:basedOn w:val="Normal"/>
    <w:qFormat/>
    <w:rsid w:val="00DF6EB4"/>
    <w:pPr>
      <w:numPr>
        <w:numId w:val="14"/>
      </w:numPr>
      <w:tabs>
        <w:tab w:val="left" w:pos="567"/>
      </w:tabs>
      <w:spacing w:after="120"/>
    </w:pPr>
    <w:rPr>
      <w:szCs w:val="20"/>
    </w:rPr>
  </w:style>
  <w:style w:type="paragraph" w:customStyle="1" w:styleId="Appendix">
    <w:name w:val="Appendix"/>
    <w:basedOn w:val="Normal"/>
    <w:next w:val="Normal"/>
    <w:qFormat/>
    <w:rsid w:val="0061636B"/>
    <w:pPr>
      <w:numPr>
        <w:numId w:val="33"/>
      </w:numPr>
      <w:tabs>
        <w:tab w:val="left" w:pos="1985"/>
      </w:tabs>
      <w:spacing w:before="120" w:after="240"/>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7"/>
      </w:numPr>
      <w:tabs>
        <w:tab w:val="left" w:pos="142"/>
      </w:tabs>
      <w:spacing w:after="120"/>
      <w:jc w:val="right"/>
    </w:pPr>
  </w:style>
  <w:style w:type="character" w:customStyle="1" w:styleId="BodyTextChar">
    <w:name w:val="Body Text Char"/>
    <w:basedOn w:val="DefaultParagraphFont"/>
    <w:link w:val="BodyText"/>
    <w:rsid w:val="00DF6EB4"/>
    <w:rPr>
      <w:rFonts w:ascii="Arial" w:hAnsi="Arial"/>
      <w:sz w:val="22"/>
      <w:szCs w:val="24"/>
      <w:lang w:eastAsia="en-US"/>
    </w:rPr>
  </w:style>
  <w:style w:type="character" w:customStyle="1" w:styleId="BodyTextIndent2Char">
    <w:name w:val="Body Text Indent 2 Char"/>
    <w:basedOn w:val="DefaultParagraphFont"/>
    <w:link w:val="BodyTextIndent2"/>
    <w:rsid w:val="003C44EB"/>
    <w:rPr>
      <w:rFonts w:ascii="Arial" w:hAnsi="Arial"/>
      <w:sz w:val="22"/>
      <w:szCs w:val="24"/>
      <w:lang w:eastAsia="de-DE"/>
    </w:rPr>
  </w:style>
  <w:style w:type="paragraph" w:customStyle="1" w:styleId="AppendixHeading3">
    <w:name w:val="Appendix Heading 3"/>
    <w:basedOn w:val="Normal"/>
    <w:next w:val="Normal"/>
    <w:rsid w:val="0061636B"/>
    <w:pPr>
      <w:numPr>
        <w:ilvl w:val="2"/>
        <w:numId w:val="37"/>
      </w:numPr>
      <w:spacing w:before="120" w:after="120"/>
    </w:pPr>
    <w:rPr>
      <w:rFonts w:eastAsia="Calibri" w:cs="Arial"/>
      <w:szCs w:val="22"/>
      <w:lang w:eastAsia="en-GB"/>
    </w:rPr>
  </w:style>
  <w:style w:type="paragraph" w:customStyle="1" w:styleId="AppendixHeading4">
    <w:name w:val="Appendix Heading 4"/>
    <w:basedOn w:val="Normal"/>
    <w:next w:val="BodyText"/>
    <w:rsid w:val="0061636B"/>
    <w:pPr>
      <w:numPr>
        <w:ilvl w:val="3"/>
        <w:numId w:val="37"/>
      </w:numPr>
      <w:spacing w:before="120" w:after="120"/>
    </w:pPr>
    <w:rPr>
      <w:rFonts w:eastAsia="Calibri" w:cs="Arial"/>
      <w:szCs w:val="22"/>
      <w:lang w:eastAsia="en-GB"/>
    </w:rPr>
  </w:style>
  <w:style w:type="paragraph" w:customStyle="1" w:styleId="Default">
    <w:name w:val="Default"/>
    <w:rsid w:val="00466FD5"/>
    <w:pPr>
      <w:autoSpaceDE w:val="0"/>
      <w:autoSpaceDN w:val="0"/>
      <w:adjustRightInd w:val="0"/>
    </w:pPr>
    <w:rPr>
      <w:rFonts w:ascii="Arial" w:hAnsi="Arial" w:cs="Arial"/>
      <w:color w:val="000000"/>
      <w:sz w:val="24"/>
      <w:szCs w:val="24"/>
      <w:lang w:val="en-US" w:eastAsia="en-US"/>
    </w:rPr>
  </w:style>
  <w:style w:type="paragraph" w:styleId="BodyText2">
    <w:name w:val="Body Text 2"/>
    <w:basedOn w:val="Normal"/>
    <w:link w:val="BodyText2Char"/>
    <w:rsid w:val="00F5217B"/>
    <w:rPr>
      <w:color w:val="000000"/>
      <w:sz w:val="24"/>
      <w:szCs w:val="20"/>
      <w:lang w:eastAsia="de-DE"/>
    </w:rPr>
  </w:style>
  <w:style w:type="character" w:customStyle="1" w:styleId="BodyText2Char">
    <w:name w:val="Body Text 2 Char"/>
    <w:basedOn w:val="DefaultParagraphFont"/>
    <w:link w:val="BodyText2"/>
    <w:rsid w:val="00F5217B"/>
    <w:rPr>
      <w:rFonts w:ascii="Arial" w:hAnsi="Arial"/>
      <w:color w:val="000000"/>
      <w:sz w:val="24"/>
      <w:lang w:eastAsia="de-DE"/>
    </w:rPr>
  </w:style>
  <w:style w:type="paragraph" w:styleId="ListNumber4">
    <w:name w:val="List Number 4"/>
    <w:basedOn w:val="Normal"/>
    <w:rsid w:val="00695B3E"/>
    <w:pPr>
      <w:numPr>
        <w:numId w:val="45"/>
      </w:numPr>
      <w:tabs>
        <w:tab w:val="clear" w:pos="1209"/>
        <w:tab w:val="num" w:pos="1440"/>
      </w:tabs>
      <w:ind w:left="1440"/>
      <w:jc w:val="both"/>
    </w:pPr>
    <w:rPr>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iala-aism@wanadoo.fr" TargetMode="External"/><Relationship Id="rId14" Type="http://schemas.openxmlformats.org/officeDocument/2006/relationships/hyperlink" Target="http://www.iala-aism.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50" Type="http://schemas.openxmlformats.org/officeDocument/2006/relationships/oleObject" Target="embeddings/oleObject13.bin"/><Relationship Id="rId51" Type="http://schemas.openxmlformats.org/officeDocument/2006/relationships/image" Target="media/image16.emf"/><Relationship Id="rId52" Type="http://schemas.openxmlformats.org/officeDocument/2006/relationships/oleObject" Target="embeddings/oleObject14.bin"/><Relationship Id="rId53" Type="http://schemas.openxmlformats.org/officeDocument/2006/relationships/image" Target="media/image17.emf"/><Relationship Id="rId54" Type="http://schemas.openxmlformats.org/officeDocument/2006/relationships/oleObject" Target="embeddings/oleObject15.bin"/><Relationship Id="rId55" Type="http://schemas.openxmlformats.org/officeDocument/2006/relationships/header" Target="header5.xml"/><Relationship Id="rId56" Type="http://schemas.openxmlformats.org/officeDocument/2006/relationships/footer" Target="footer5.xml"/><Relationship Id="rId57" Type="http://schemas.openxmlformats.org/officeDocument/2006/relationships/fontTable" Target="fontTable.xml"/><Relationship Id="rId58" Type="http://schemas.openxmlformats.org/officeDocument/2006/relationships/theme" Target="theme/theme1.xml"/><Relationship Id="rId40" Type="http://schemas.openxmlformats.org/officeDocument/2006/relationships/oleObject" Target="embeddings/oleObject6.bin"/><Relationship Id="rId41" Type="http://schemas.openxmlformats.org/officeDocument/2006/relationships/oleObject" Target="embeddings/oleObject7.bin"/><Relationship Id="rId42" Type="http://schemas.openxmlformats.org/officeDocument/2006/relationships/oleObject" Target="embeddings/oleObject8.bin"/><Relationship Id="rId43" Type="http://schemas.openxmlformats.org/officeDocument/2006/relationships/oleObject" Target="embeddings/oleObject9.bin"/><Relationship Id="rId44" Type="http://schemas.openxmlformats.org/officeDocument/2006/relationships/oleObject" Target="embeddings/oleObject10.bin"/><Relationship Id="rId45" Type="http://schemas.openxmlformats.org/officeDocument/2006/relationships/oleObject" Target="embeddings/oleObject11.bin"/><Relationship Id="rId46" Type="http://schemas.openxmlformats.org/officeDocument/2006/relationships/oleObject" Target="embeddings/oleObject12.bin"/><Relationship Id="rId47" Type="http://schemas.openxmlformats.org/officeDocument/2006/relationships/image" Target="media/image14.wmf"/><Relationship Id="rId48" Type="http://schemas.openxmlformats.org/officeDocument/2006/relationships/image" Target="media/image80.wmf"/><Relationship Id="rId49" Type="http://schemas.openxmlformats.org/officeDocument/2006/relationships/image" Target="media/image15.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30" Type="http://schemas.openxmlformats.org/officeDocument/2006/relationships/image" Target="media/image8.wmf"/><Relationship Id="rId31" Type="http://schemas.openxmlformats.org/officeDocument/2006/relationships/image" Target="media/image9.wmf"/><Relationship Id="rId32" Type="http://schemas.openxmlformats.org/officeDocument/2006/relationships/image" Target="media/image10.wmf"/><Relationship Id="rId33" Type="http://schemas.openxmlformats.org/officeDocument/2006/relationships/image" Target="media/image11.wmf"/><Relationship Id="rId34" Type="http://schemas.openxmlformats.org/officeDocument/2006/relationships/image" Target="media/image12.wmf"/><Relationship Id="rId35" Type="http://schemas.openxmlformats.org/officeDocument/2006/relationships/image" Target="media/image13.wmf"/><Relationship Id="rId36" Type="http://schemas.openxmlformats.org/officeDocument/2006/relationships/oleObject" Target="embeddings/oleObject2.bin"/><Relationship Id="rId37" Type="http://schemas.openxmlformats.org/officeDocument/2006/relationships/oleObject" Target="embeddings/oleObject3.bin"/><Relationship Id="rId38" Type="http://schemas.openxmlformats.org/officeDocument/2006/relationships/oleObject" Target="embeddings/oleObject4.bin"/><Relationship Id="rId39" Type="http://schemas.openxmlformats.org/officeDocument/2006/relationships/oleObject" Target="embeddings/oleObject5.bin"/><Relationship Id="rId20" Type="http://schemas.openxmlformats.org/officeDocument/2006/relationships/footer" Target="footer3.xml"/><Relationship Id="rId21" Type="http://schemas.openxmlformats.org/officeDocument/2006/relationships/image" Target="media/image2.emf"/><Relationship Id="rId22" Type="http://schemas.openxmlformats.org/officeDocument/2006/relationships/oleObject" Target="embeddings/oleObject1.bin"/><Relationship Id="rId23" Type="http://schemas.openxmlformats.org/officeDocument/2006/relationships/header" Target="header4.xml"/><Relationship Id="rId24" Type="http://schemas.openxmlformats.org/officeDocument/2006/relationships/footer" Target="footer4.xml"/><Relationship Id="rId25" Type="http://schemas.openxmlformats.org/officeDocument/2006/relationships/image" Target="media/image3.wmf"/><Relationship Id="rId26" Type="http://schemas.openxmlformats.org/officeDocument/2006/relationships/image" Target="media/image4.wmf"/><Relationship Id="rId27" Type="http://schemas.openxmlformats.org/officeDocument/2006/relationships/image" Target="media/image5.wmf"/><Relationship Id="rId28" Type="http://schemas.openxmlformats.org/officeDocument/2006/relationships/image" Target="media/image6.wmf"/><Relationship Id="rId29" Type="http://schemas.openxmlformats.org/officeDocument/2006/relationships/image" Target="media/image7.wmf"/><Relationship Id="rId10" Type="http://schemas.openxmlformats.org/officeDocument/2006/relationships/hyperlink" Target="mailto:iala-aism@wanadoo.fr" TargetMode="External"/><Relationship Id="rId11" Type="http://schemas.openxmlformats.org/officeDocument/2006/relationships/hyperlink" Target="http://www.iala-aism.org" TargetMode="External"/><Relationship Id="rId1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AppData\Roaming\Microsoft\Templates\Recommendation%20Template_June20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A2CC4-0D33-204E-B82C-5A915C99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\Users\mhadley\AppData\Roaming\Microsoft\Templates\Recommendation Template_June2010.dotx</Template>
  <TotalTime>2</TotalTime>
  <Pages>8</Pages>
  <Words>9994</Words>
  <Characters>56966</Characters>
  <Application>Microsoft Macintosh Word</Application>
  <DocSecurity>0</DocSecurity>
  <Lines>474</Lines>
  <Paragraphs>133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Recommendation Template</vt:lpstr>
      <vt:lpstr>Recommendation Template</vt:lpstr>
    </vt:vector>
  </TitlesOfParts>
  <Company>Sjöfartsverket</Company>
  <LinksUpToDate>false</LinksUpToDate>
  <CharactersWithSpaces>66827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Mike Hadley (Home)</cp:lastModifiedBy>
  <cp:revision>3</cp:revision>
  <cp:lastPrinted>2011-12-09T17:31:00Z</cp:lastPrinted>
  <dcterms:created xsi:type="dcterms:W3CDTF">2012-07-13T12:12:00Z</dcterms:created>
  <dcterms:modified xsi:type="dcterms:W3CDTF">2012-07-26T11:32:00Z</dcterms:modified>
</cp:coreProperties>
</file>